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19D65" w14:textId="77777777" w:rsidR="00B76B88" w:rsidRPr="00B76B88" w:rsidRDefault="00B76B88" w:rsidP="0077059E">
      <w:pPr>
        <w:pStyle w:val="Authors"/>
        <w:spacing w:after="1200"/>
        <w:ind w:firstLine="720"/>
        <w:rPr>
          <w:ins w:id="0" w:author="Starbase20" w:date="2021-08-17T10:40:00Z"/>
          <w:rFonts w:eastAsiaTheme="minorEastAsia"/>
          <w:b/>
          <w:color w:val="000000" w:themeColor="text1"/>
          <w:sz w:val="32"/>
          <w:szCs w:val="32"/>
          <w:lang w:eastAsia="zh-CN"/>
          <w:rPrChange w:id="1" w:author="Starbase20" w:date="2021-08-17T10:40:00Z">
            <w:rPr>
              <w:ins w:id="2" w:author="Starbase20" w:date="2021-08-17T10:40:00Z"/>
              <w:rFonts w:eastAsiaTheme="minorEastAsia"/>
              <w:color w:val="000000" w:themeColor="text1"/>
              <w:sz w:val="32"/>
              <w:szCs w:val="32"/>
              <w:lang w:eastAsia="zh-CN"/>
            </w:rPr>
          </w:rPrChange>
        </w:rPr>
      </w:pPr>
      <w:ins w:id="3" w:author="Starbase20" w:date="2021-08-17T10:39:00Z">
        <w:r w:rsidRPr="00B76B88">
          <w:rPr>
            <w:rFonts w:eastAsiaTheme="minorEastAsia"/>
            <w:b/>
            <w:color w:val="000000" w:themeColor="text1"/>
            <w:sz w:val="32"/>
            <w:szCs w:val="32"/>
            <w:lang w:eastAsia="zh-CN"/>
            <w:rPrChange w:id="4" w:author="Starbase20" w:date="2021-08-17T10:40:00Z">
              <w:rPr>
                <w:rFonts w:eastAsiaTheme="minorEastAsia"/>
                <w:color w:val="000000" w:themeColor="text1"/>
                <w:sz w:val="32"/>
                <w:szCs w:val="32"/>
                <w:lang w:eastAsia="zh-CN"/>
              </w:rPr>
            </w:rPrChange>
          </w:rPr>
          <w:t>Identification of a prismatic P</w:t>
        </w:r>
        <w:r w:rsidRPr="00B76B88">
          <w:rPr>
            <w:rFonts w:eastAsiaTheme="minorEastAsia"/>
            <w:b/>
            <w:color w:val="000000" w:themeColor="text1"/>
            <w:sz w:val="32"/>
            <w:szCs w:val="32"/>
            <w:vertAlign w:val="subscript"/>
            <w:lang w:eastAsia="zh-CN"/>
            <w:rPrChange w:id="5" w:author="Starbase20" w:date="2021-08-17T10:40:00Z">
              <w:rPr>
                <w:rFonts w:eastAsiaTheme="minorEastAsia"/>
                <w:color w:val="000000" w:themeColor="text1"/>
                <w:sz w:val="32"/>
                <w:szCs w:val="32"/>
                <w:vertAlign w:val="subscript"/>
                <w:lang w:eastAsia="zh-CN"/>
              </w:rPr>
            </w:rPrChange>
          </w:rPr>
          <w:t>3</w:t>
        </w:r>
        <w:r w:rsidRPr="00B76B88">
          <w:rPr>
            <w:rFonts w:eastAsiaTheme="minorEastAsia"/>
            <w:b/>
            <w:color w:val="000000" w:themeColor="text1"/>
            <w:sz w:val="32"/>
            <w:szCs w:val="32"/>
            <w:lang w:eastAsia="zh-CN"/>
            <w:rPrChange w:id="6" w:author="Starbase20" w:date="2021-08-17T10:40:00Z">
              <w:rPr>
                <w:rFonts w:eastAsiaTheme="minorEastAsia"/>
                <w:color w:val="000000" w:themeColor="text1"/>
                <w:sz w:val="32"/>
                <w:szCs w:val="32"/>
                <w:lang w:eastAsia="zh-CN"/>
              </w:rPr>
            </w:rPrChange>
          </w:rPr>
          <w:t>N</w:t>
        </w:r>
        <w:r w:rsidRPr="00B76B88">
          <w:rPr>
            <w:rFonts w:eastAsiaTheme="minorEastAsia"/>
            <w:b/>
            <w:color w:val="000000" w:themeColor="text1"/>
            <w:sz w:val="32"/>
            <w:szCs w:val="32"/>
            <w:vertAlign w:val="subscript"/>
            <w:lang w:eastAsia="zh-CN"/>
            <w:rPrChange w:id="7" w:author="Starbase20" w:date="2021-08-17T10:40:00Z">
              <w:rPr>
                <w:rFonts w:eastAsiaTheme="minorEastAsia"/>
                <w:color w:val="000000" w:themeColor="text1"/>
                <w:sz w:val="32"/>
                <w:szCs w:val="32"/>
                <w:vertAlign w:val="subscript"/>
                <w:lang w:eastAsia="zh-CN"/>
              </w:rPr>
            </w:rPrChange>
          </w:rPr>
          <w:t>3</w:t>
        </w:r>
        <w:r w:rsidRPr="00B76B88">
          <w:rPr>
            <w:rFonts w:eastAsiaTheme="minorEastAsia"/>
            <w:b/>
            <w:color w:val="000000" w:themeColor="text1"/>
            <w:sz w:val="32"/>
            <w:szCs w:val="32"/>
            <w:lang w:eastAsia="zh-CN"/>
            <w:rPrChange w:id="8" w:author="Starbase20" w:date="2021-08-17T10:40:00Z">
              <w:rPr>
                <w:rFonts w:eastAsiaTheme="minorEastAsia"/>
                <w:color w:val="000000" w:themeColor="text1"/>
                <w:sz w:val="32"/>
                <w:szCs w:val="32"/>
                <w:lang w:eastAsia="zh-CN"/>
              </w:rPr>
            </w:rPrChange>
          </w:rPr>
          <w:t xml:space="preserve"> molecule formed from electron irradiated phosphine-nitrogen ices</w:t>
        </w:r>
      </w:ins>
    </w:p>
    <w:p w14:paraId="76C20E5F" w14:textId="503C34C7" w:rsidR="00A9267B" w:rsidRPr="00B76B88" w:rsidDel="00B76B88" w:rsidRDefault="00501C55" w:rsidP="00501C55">
      <w:pPr>
        <w:pStyle w:val="Head"/>
        <w:spacing w:before="0" w:after="1200"/>
        <w:ind w:firstLine="720"/>
        <w:rPr>
          <w:del w:id="9" w:author="Starbase20" w:date="2021-08-17T10:39:00Z"/>
          <w:b w:val="0"/>
          <w:color w:val="000000" w:themeColor="text1"/>
          <w:sz w:val="32"/>
          <w:szCs w:val="32"/>
        </w:rPr>
      </w:pPr>
      <w:del w:id="10" w:author="Starbase20" w:date="2021-08-17T10:39:00Z">
        <w:r w:rsidRPr="00B76B88" w:rsidDel="00B76B88">
          <w:rPr>
            <w:rFonts w:eastAsiaTheme="minorEastAsia"/>
            <w:color w:val="000000" w:themeColor="text1"/>
            <w:sz w:val="32"/>
            <w:szCs w:val="32"/>
            <w:lang w:eastAsia="zh-CN"/>
          </w:rPr>
          <w:delText>A</w:delText>
        </w:r>
        <w:r w:rsidR="00BA79FF" w:rsidRPr="00B76B88" w:rsidDel="00B76B88">
          <w:rPr>
            <w:color w:val="000000" w:themeColor="text1"/>
            <w:sz w:val="32"/>
            <w:szCs w:val="32"/>
          </w:rPr>
          <w:delText xml:space="preserve"> P</w:delText>
        </w:r>
        <w:r w:rsidR="00BA79FF" w:rsidRPr="00B76B88" w:rsidDel="00B76B88">
          <w:rPr>
            <w:color w:val="000000" w:themeColor="text1"/>
            <w:sz w:val="32"/>
            <w:szCs w:val="32"/>
            <w:vertAlign w:val="subscript"/>
          </w:rPr>
          <w:delText>3</w:delText>
        </w:r>
        <w:r w:rsidR="00BA79FF" w:rsidRPr="00B76B88" w:rsidDel="00B76B88">
          <w:rPr>
            <w:color w:val="000000" w:themeColor="text1"/>
            <w:sz w:val="32"/>
            <w:szCs w:val="32"/>
          </w:rPr>
          <w:delText>N</w:delText>
        </w:r>
        <w:r w:rsidR="00BA79FF" w:rsidRPr="00B76B88" w:rsidDel="00B76B88">
          <w:rPr>
            <w:color w:val="000000" w:themeColor="text1"/>
            <w:sz w:val="32"/>
            <w:szCs w:val="32"/>
            <w:vertAlign w:val="subscript"/>
          </w:rPr>
          <w:delText>3</w:delText>
        </w:r>
        <w:r w:rsidR="00BA79FF" w:rsidRPr="00B76B88" w:rsidDel="00B76B88">
          <w:rPr>
            <w:color w:val="000000" w:themeColor="text1"/>
            <w:sz w:val="32"/>
            <w:szCs w:val="32"/>
          </w:rPr>
          <w:delText xml:space="preserve"> Prism</w:delText>
        </w:r>
        <w:r w:rsidR="001D7705" w:rsidRPr="00B76B88" w:rsidDel="00B76B88">
          <w:rPr>
            <w:color w:val="000000" w:themeColor="text1"/>
            <w:sz w:val="32"/>
            <w:szCs w:val="32"/>
          </w:rPr>
          <w:delText>:</w:delText>
        </w:r>
        <w:r w:rsidRPr="00B76B88" w:rsidDel="00B76B88">
          <w:rPr>
            <w:color w:val="000000" w:themeColor="text1"/>
            <w:sz w:val="32"/>
            <w:szCs w:val="32"/>
          </w:rPr>
          <w:delText xml:space="preserve"> </w:delText>
        </w:r>
        <w:r w:rsidR="001D7705" w:rsidRPr="00B76B88" w:rsidDel="00B76B88">
          <w:rPr>
            <w:color w:val="000000" w:themeColor="text1"/>
            <w:sz w:val="32"/>
            <w:szCs w:val="32"/>
          </w:rPr>
          <w:delText>1,2,3-Triaza-</w:delText>
        </w:r>
        <w:r w:rsidR="001D7705" w:rsidRPr="00B76B88" w:rsidDel="00B76B88">
          <w:rPr>
            <w:color w:val="000000" w:themeColor="text1"/>
            <w:sz w:val="32"/>
            <w:szCs w:val="32"/>
            <w:lang w:eastAsia="zh-CN"/>
          </w:rPr>
          <w:delText>4,5,6-triphospha</w:delText>
        </w:r>
        <w:r w:rsidR="001D7705" w:rsidRPr="00B76B88" w:rsidDel="00B76B88">
          <w:rPr>
            <w:color w:val="000000" w:themeColor="text1"/>
            <w:sz w:val="32"/>
            <w:szCs w:val="32"/>
            <w:lang w:eastAsia="zh-CN"/>
          </w:rPr>
          <w:softHyphen/>
          <w:delText>tetra</w:delText>
        </w:r>
        <w:r w:rsidR="001D7705" w:rsidRPr="00B76B88" w:rsidDel="00B76B88">
          <w:rPr>
            <w:color w:val="000000" w:themeColor="text1"/>
            <w:sz w:val="32"/>
            <w:szCs w:val="32"/>
            <w:lang w:eastAsia="zh-CN"/>
          </w:rPr>
          <w:softHyphen/>
          <w:delText>cyclo</w:delText>
        </w:r>
        <w:r w:rsidR="00744F2E" w:rsidRPr="00B76B88" w:rsidDel="00B76B88">
          <w:rPr>
            <w:color w:val="000000" w:themeColor="text1"/>
            <w:sz w:val="32"/>
            <w:szCs w:val="32"/>
            <w:lang w:eastAsia="zh-CN"/>
          </w:rPr>
          <w:delText xml:space="preserve"> </w:delText>
        </w:r>
        <w:r w:rsidR="001D7705" w:rsidRPr="00B76B88" w:rsidDel="00B76B88">
          <w:rPr>
            <w:color w:val="000000" w:themeColor="text1"/>
            <w:sz w:val="32"/>
            <w:szCs w:val="32"/>
            <w:lang w:eastAsia="zh-CN"/>
          </w:rPr>
          <w:delText>[2.2.0.0</w:delText>
        </w:r>
        <w:r w:rsidR="001D7705" w:rsidRPr="00B76B88" w:rsidDel="00B76B88">
          <w:rPr>
            <w:color w:val="000000" w:themeColor="text1"/>
            <w:sz w:val="32"/>
            <w:szCs w:val="32"/>
            <w:vertAlign w:val="superscript"/>
            <w:lang w:eastAsia="zh-CN"/>
          </w:rPr>
          <w:delText>2,6</w:delText>
        </w:r>
        <w:r w:rsidR="001D7705" w:rsidRPr="00B76B88" w:rsidDel="00B76B88">
          <w:rPr>
            <w:color w:val="000000" w:themeColor="text1"/>
            <w:sz w:val="32"/>
            <w:szCs w:val="32"/>
            <w:lang w:eastAsia="zh-CN"/>
          </w:rPr>
          <w:delText>.0</w:delText>
        </w:r>
        <w:r w:rsidR="001D7705" w:rsidRPr="00B76B88" w:rsidDel="00B76B88">
          <w:rPr>
            <w:color w:val="000000" w:themeColor="text1"/>
            <w:sz w:val="32"/>
            <w:szCs w:val="32"/>
            <w:vertAlign w:val="superscript"/>
            <w:lang w:eastAsia="zh-CN"/>
          </w:rPr>
          <w:delText>3,5</w:delText>
        </w:r>
        <w:r w:rsidR="001D7705" w:rsidRPr="00B76B88" w:rsidDel="00B76B88">
          <w:rPr>
            <w:color w:val="000000" w:themeColor="text1"/>
            <w:sz w:val="32"/>
            <w:szCs w:val="32"/>
            <w:lang w:eastAsia="zh-CN"/>
          </w:rPr>
          <w:delText>]hexane</w:delText>
        </w:r>
      </w:del>
    </w:p>
    <w:p w14:paraId="5BEF18D3" w14:textId="215C41D8" w:rsidR="0027237C" w:rsidRPr="00B76B88" w:rsidRDefault="0027237C" w:rsidP="0077059E">
      <w:pPr>
        <w:pStyle w:val="Authors"/>
        <w:spacing w:after="1200"/>
        <w:ind w:firstLine="720"/>
        <w:rPr>
          <w:color w:val="000000" w:themeColor="text1"/>
          <w:vertAlign w:val="superscript"/>
        </w:rPr>
      </w:pPr>
      <w:r w:rsidRPr="00B76B88">
        <w:rPr>
          <w:color w:val="000000" w:themeColor="text1"/>
        </w:rPr>
        <w:t>Cheng Zhu</w:t>
      </w:r>
      <w:r w:rsidRPr="00B76B88">
        <w:rPr>
          <w:color w:val="000000" w:themeColor="text1"/>
          <w:vertAlign w:val="superscript"/>
        </w:rPr>
        <w:t>1,2</w:t>
      </w:r>
      <w:r w:rsidRPr="00B76B88">
        <w:rPr>
          <w:color w:val="000000" w:themeColor="text1"/>
        </w:rPr>
        <w:t>, André K. Eckhardt</w:t>
      </w:r>
      <w:r w:rsidRPr="00B76B88">
        <w:rPr>
          <w:color w:val="000000" w:themeColor="text1"/>
          <w:vertAlign w:val="superscript"/>
        </w:rPr>
        <w:t>3*</w:t>
      </w:r>
      <w:r w:rsidRPr="00B76B88">
        <w:rPr>
          <w:color w:val="000000" w:themeColor="text1"/>
        </w:rPr>
        <w:t>, Sankhabrata Chandra</w:t>
      </w:r>
      <w:r w:rsidRPr="00B76B88">
        <w:rPr>
          <w:color w:val="000000" w:themeColor="text1"/>
          <w:vertAlign w:val="superscript"/>
        </w:rPr>
        <w:t>1,2</w:t>
      </w:r>
      <w:r w:rsidRPr="00B76B88">
        <w:rPr>
          <w:color w:val="000000" w:themeColor="text1"/>
        </w:rPr>
        <w:t xml:space="preserve">, </w:t>
      </w:r>
      <w:r w:rsidR="00584B54" w:rsidRPr="00B76B88">
        <w:rPr>
          <w:rFonts w:eastAsiaTheme="minorEastAsia"/>
          <w:lang w:eastAsia="zh-CN"/>
        </w:rPr>
        <w:t>Andrew</w:t>
      </w:r>
      <w:r w:rsidR="00584B54" w:rsidRPr="00B76B88">
        <w:t xml:space="preserve"> </w:t>
      </w:r>
      <w:r w:rsidR="00584B54" w:rsidRPr="00B76B88">
        <w:rPr>
          <w:rFonts w:eastAsiaTheme="minorEastAsia"/>
          <w:lang w:eastAsia="zh-CN"/>
        </w:rPr>
        <w:t>M. Turner</w:t>
      </w:r>
      <w:r w:rsidR="00584B54" w:rsidRPr="00B76B88">
        <w:rPr>
          <w:rFonts w:eastAsiaTheme="minorEastAsia"/>
          <w:vertAlign w:val="superscript"/>
          <w:lang w:eastAsia="zh-CN"/>
        </w:rPr>
        <w:t>1,2</w:t>
      </w:r>
      <w:r w:rsidR="00584B54" w:rsidRPr="00B76B88">
        <w:rPr>
          <w:rFonts w:eastAsiaTheme="minorEastAsia"/>
          <w:lang w:eastAsia="zh-CN"/>
        </w:rPr>
        <w:t xml:space="preserve">, </w:t>
      </w:r>
      <w:r w:rsidRPr="00B76B88">
        <w:rPr>
          <w:color w:val="000000" w:themeColor="text1"/>
        </w:rPr>
        <w:t xml:space="preserve">Peter R. </w:t>
      </w:r>
      <w:r w:rsidR="00E808C1" w:rsidRPr="00B76B88">
        <w:rPr>
          <w:color w:val="000000" w:themeColor="text1"/>
        </w:rPr>
        <w:t>Schreiner</w:t>
      </w:r>
      <w:r w:rsidR="00E808C1" w:rsidRPr="00B76B88">
        <w:rPr>
          <w:rFonts w:eastAsiaTheme="minorEastAsia"/>
          <w:color w:val="000000" w:themeColor="text1"/>
          <w:vertAlign w:val="superscript"/>
          <w:lang w:eastAsia="zh-CN"/>
        </w:rPr>
        <w:t>4</w:t>
      </w:r>
      <w:r w:rsidRPr="00B76B88">
        <w:rPr>
          <w:color w:val="000000" w:themeColor="text1"/>
        </w:rPr>
        <w:t>, Ralf I. Kaiser</w:t>
      </w:r>
      <w:r w:rsidRPr="00B76B88">
        <w:rPr>
          <w:color w:val="000000" w:themeColor="text1"/>
          <w:vertAlign w:val="superscript"/>
        </w:rPr>
        <w:t>1,2*</w:t>
      </w:r>
    </w:p>
    <w:p w14:paraId="33887568" w14:textId="57F67E3D" w:rsidR="0027237C" w:rsidRPr="00B76B88" w:rsidRDefault="0027237C" w:rsidP="009C1371">
      <w:pPr>
        <w:pStyle w:val="Paragraph"/>
        <w:ind w:firstLine="0"/>
        <w:jc w:val="both"/>
        <w:rPr>
          <w:color w:val="000000" w:themeColor="text1"/>
        </w:rPr>
      </w:pPr>
      <w:r w:rsidRPr="00B76B88">
        <w:rPr>
          <w:color w:val="000000" w:themeColor="text1"/>
          <w:vertAlign w:val="superscript"/>
        </w:rPr>
        <w:t>1</w:t>
      </w:r>
      <w:r w:rsidRPr="00B76B88">
        <w:rPr>
          <w:color w:val="000000" w:themeColor="text1"/>
        </w:rPr>
        <w:t xml:space="preserve"> Department of Chemistry, University of Hawaii at Manoa, 2545 McCarthy Mall, Honolulu, HI 96822 (USA)</w:t>
      </w:r>
    </w:p>
    <w:p w14:paraId="150CE708" w14:textId="2F450F93" w:rsidR="0027237C" w:rsidRPr="00B76B88" w:rsidRDefault="0027237C" w:rsidP="009C1371">
      <w:pPr>
        <w:pStyle w:val="Paragraph"/>
        <w:ind w:firstLine="0"/>
        <w:jc w:val="both"/>
        <w:rPr>
          <w:color w:val="000000" w:themeColor="text1"/>
        </w:rPr>
      </w:pPr>
      <w:r w:rsidRPr="00B76B88">
        <w:rPr>
          <w:color w:val="000000" w:themeColor="text1"/>
          <w:vertAlign w:val="superscript"/>
        </w:rPr>
        <w:t>2</w:t>
      </w:r>
      <w:r w:rsidR="00A70A7C" w:rsidRPr="00B76B88">
        <w:rPr>
          <w:color w:val="000000" w:themeColor="text1"/>
          <w:vertAlign w:val="superscript"/>
        </w:rPr>
        <w:t xml:space="preserve"> </w:t>
      </w:r>
      <w:r w:rsidRPr="00B76B88">
        <w:rPr>
          <w:color w:val="000000" w:themeColor="text1"/>
        </w:rPr>
        <w:t>W. M. Keck Laboratory in Astrochemistry, University of Hawaii at Manoa, 2545 McCarthy Mall, Honolulu, HI 96822 (USA)</w:t>
      </w:r>
    </w:p>
    <w:p w14:paraId="7C4F0CC0" w14:textId="088188C7" w:rsidR="0027237C" w:rsidRPr="00B76B88" w:rsidRDefault="00E808C1" w:rsidP="009C1371">
      <w:pPr>
        <w:pStyle w:val="Paragraph"/>
        <w:ind w:firstLine="0"/>
        <w:jc w:val="both"/>
        <w:rPr>
          <w:color w:val="000000" w:themeColor="text1"/>
        </w:rPr>
      </w:pPr>
      <w:r w:rsidRPr="00B76B88">
        <w:rPr>
          <w:color w:val="000000" w:themeColor="text1"/>
          <w:vertAlign w:val="superscript"/>
        </w:rPr>
        <w:t xml:space="preserve">3 </w:t>
      </w:r>
      <w:r w:rsidR="0027237C" w:rsidRPr="00B76B88">
        <w:rPr>
          <w:color w:val="000000" w:themeColor="text1"/>
        </w:rPr>
        <w:t>Department of Chemistry, Massachusetts Institute of Technology,</w:t>
      </w:r>
      <w:r w:rsidR="00A70A7C" w:rsidRPr="00B76B88">
        <w:rPr>
          <w:color w:val="000000" w:themeColor="text1"/>
        </w:rPr>
        <w:t xml:space="preserve"> </w:t>
      </w:r>
      <w:r w:rsidR="0027237C" w:rsidRPr="00B76B88">
        <w:rPr>
          <w:color w:val="000000" w:themeColor="text1"/>
        </w:rPr>
        <w:t>Cambridge, MA 02139 (USA)</w:t>
      </w:r>
    </w:p>
    <w:p w14:paraId="72A10481" w14:textId="6C68EFCA" w:rsidR="00E808C1" w:rsidRPr="00B76B88" w:rsidRDefault="00E808C1" w:rsidP="009C1371">
      <w:pPr>
        <w:pStyle w:val="Paragraph"/>
        <w:ind w:firstLine="0"/>
        <w:jc w:val="both"/>
        <w:rPr>
          <w:color w:val="000000" w:themeColor="text1"/>
        </w:rPr>
      </w:pPr>
      <w:r w:rsidRPr="00B76B88">
        <w:rPr>
          <w:color w:val="000000" w:themeColor="text1"/>
          <w:vertAlign w:val="superscript"/>
        </w:rPr>
        <w:t xml:space="preserve">4 </w:t>
      </w:r>
      <w:r w:rsidRPr="00B76B88">
        <w:rPr>
          <w:color w:val="000000" w:themeColor="text1"/>
        </w:rPr>
        <w:t xml:space="preserve">Institute of Organic Chemistry, Justus Liebig University, Heinrich-Buff-Ring 17, 35392 Giessen (Germany) </w:t>
      </w:r>
    </w:p>
    <w:p w14:paraId="7FA90A45" w14:textId="17FC38B7" w:rsidR="0027237C" w:rsidRPr="00B76B88" w:rsidRDefault="0027237C" w:rsidP="009C1371">
      <w:pPr>
        <w:pStyle w:val="Paragraph"/>
        <w:ind w:firstLine="0"/>
        <w:jc w:val="both"/>
        <w:rPr>
          <w:color w:val="000000" w:themeColor="text1"/>
        </w:rPr>
      </w:pPr>
      <w:r w:rsidRPr="00B76B88">
        <w:rPr>
          <w:color w:val="000000" w:themeColor="text1"/>
        </w:rPr>
        <w:t>*</w:t>
      </w:r>
      <w:r w:rsidR="00A70A7C" w:rsidRPr="00B76B88">
        <w:rPr>
          <w:color w:val="000000" w:themeColor="text1"/>
        </w:rPr>
        <w:t xml:space="preserve"> </w:t>
      </w:r>
      <w:r w:rsidRPr="00B76B88">
        <w:rPr>
          <w:color w:val="000000" w:themeColor="text1"/>
        </w:rPr>
        <w:t>Correspondence to: ake05@mit.edu, ralfk@hawaii.edu</w:t>
      </w:r>
    </w:p>
    <w:p w14:paraId="5FEF1FF9" w14:textId="77777777" w:rsidR="00A70A7C" w:rsidRPr="00B76B88" w:rsidRDefault="00A70A7C" w:rsidP="0077059E">
      <w:pPr>
        <w:pStyle w:val="Paragraph"/>
        <w:jc w:val="both"/>
        <w:rPr>
          <w:color w:val="000000" w:themeColor="text1"/>
        </w:rPr>
        <w:sectPr w:rsidR="00A70A7C" w:rsidRPr="00B76B88" w:rsidSect="00D51DA9">
          <w:headerReference w:type="default" r:id="rId8"/>
          <w:footerReference w:type="default" r:id="rId9"/>
          <w:headerReference w:type="first" r:id="rId10"/>
          <w:footerReference w:type="first" r:id="rId11"/>
          <w:pgSz w:w="12240" w:h="15840" w:code="1"/>
          <w:pgMar w:top="1440" w:right="1440" w:bottom="1440" w:left="1440" w:header="432" w:footer="720" w:gutter="0"/>
          <w:lnNumType w:countBy="1" w:restart="continuous"/>
          <w:cols w:space="720"/>
          <w:docGrid w:linePitch="360"/>
        </w:sectPr>
      </w:pPr>
    </w:p>
    <w:p w14:paraId="585E08F1" w14:textId="20C5B0F9" w:rsidR="00371D0E" w:rsidRPr="00B76B88" w:rsidRDefault="00D73714" w:rsidP="000C44BC">
      <w:pPr>
        <w:pStyle w:val="AbstractSummary"/>
        <w:spacing w:line="360" w:lineRule="auto"/>
        <w:jc w:val="center"/>
        <w:outlineLvl w:val="0"/>
        <w:rPr>
          <w:b/>
          <w:color w:val="000000" w:themeColor="text1"/>
        </w:rPr>
      </w:pPr>
      <w:r w:rsidRPr="00B76B88">
        <w:rPr>
          <w:b/>
          <w:color w:val="000000" w:themeColor="text1"/>
        </w:rPr>
        <w:lastRenderedPageBreak/>
        <w:t>Abstract</w:t>
      </w:r>
    </w:p>
    <w:p w14:paraId="27E66832" w14:textId="191C7D6E" w:rsidR="002F4EC3" w:rsidRPr="00B76B88" w:rsidRDefault="00463876" w:rsidP="001B4039">
      <w:pPr>
        <w:pStyle w:val="AbstractSummary"/>
        <w:spacing w:line="360" w:lineRule="auto"/>
        <w:jc w:val="both"/>
        <w:rPr>
          <w:bCs/>
          <w:color w:val="000000" w:themeColor="text1"/>
          <w:lang w:eastAsia="zh-CN"/>
        </w:rPr>
      </w:pPr>
      <w:r w:rsidRPr="00B76B88">
        <w:rPr>
          <w:color w:val="000000" w:themeColor="text1"/>
        </w:rPr>
        <w:t>P</w:t>
      </w:r>
      <w:r w:rsidR="003D55C6" w:rsidRPr="00B76B88">
        <w:rPr>
          <w:color w:val="000000" w:themeColor="text1"/>
        </w:rPr>
        <w:t>olyhedral nitrogen containing molecules such as</w:t>
      </w:r>
      <w:r w:rsidR="00550852" w:rsidRPr="00B76B88">
        <w:rPr>
          <w:color w:val="000000" w:themeColor="text1"/>
        </w:rPr>
        <w:t xml:space="preserve"> </w:t>
      </w:r>
      <w:r w:rsidR="003D55C6" w:rsidRPr="00B76B88">
        <w:rPr>
          <w:color w:val="000000" w:themeColor="text1"/>
        </w:rPr>
        <w:t>prismatic</w:t>
      </w:r>
      <w:r w:rsidR="009879BF" w:rsidRPr="00B76B88">
        <w:rPr>
          <w:color w:val="000000" w:themeColor="text1"/>
        </w:rPr>
        <w:t xml:space="preserve"> P</w:t>
      </w:r>
      <w:r w:rsidR="009879BF" w:rsidRPr="00B76B88">
        <w:rPr>
          <w:color w:val="000000" w:themeColor="text1"/>
          <w:vertAlign w:val="subscript"/>
        </w:rPr>
        <w:t>3</w:t>
      </w:r>
      <w:r w:rsidR="009879BF" w:rsidRPr="00B76B88">
        <w:rPr>
          <w:color w:val="000000" w:themeColor="text1"/>
        </w:rPr>
        <w:t>N</w:t>
      </w:r>
      <w:r w:rsidR="009879BF" w:rsidRPr="00B76B88">
        <w:rPr>
          <w:color w:val="000000" w:themeColor="text1"/>
          <w:vertAlign w:val="subscript"/>
        </w:rPr>
        <w:t>3</w:t>
      </w:r>
      <w:r w:rsidR="000A613D" w:rsidRPr="00B76B88">
        <w:rPr>
          <w:color w:val="000000" w:themeColor="text1"/>
        </w:rPr>
        <w:t xml:space="preserve"> </w:t>
      </w:r>
      <w:r w:rsidR="009C1371" w:rsidRPr="00B76B88">
        <w:rPr>
          <w:color w:val="000000" w:themeColor="text1"/>
        </w:rPr>
        <w:t xml:space="preserve">- </w:t>
      </w:r>
      <w:r w:rsidR="000A613D" w:rsidRPr="00B76B88">
        <w:rPr>
          <w:color w:val="000000" w:themeColor="text1"/>
          <w:lang w:eastAsia="zh-CN"/>
        </w:rPr>
        <w:t>a hitherto elusive isovalent species of</w:t>
      </w:r>
      <w:r w:rsidR="00205E99" w:rsidRPr="00B76B88">
        <w:rPr>
          <w:color w:val="000000" w:themeColor="text1"/>
          <w:lang w:eastAsia="zh-CN"/>
        </w:rPr>
        <w:t xml:space="preserve"> pris</w:t>
      </w:r>
      <w:r w:rsidR="000A613D" w:rsidRPr="00B76B88">
        <w:rPr>
          <w:color w:val="000000" w:themeColor="text1"/>
          <w:lang w:eastAsia="zh-CN"/>
        </w:rPr>
        <w:t>mane (C</w:t>
      </w:r>
      <w:r w:rsidR="00205E99" w:rsidRPr="00B76B88">
        <w:rPr>
          <w:color w:val="000000" w:themeColor="text1"/>
          <w:vertAlign w:val="subscript"/>
          <w:lang w:eastAsia="zh-CN"/>
        </w:rPr>
        <w:t>6</w:t>
      </w:r>
      <w:r w:rsidR="000A613D" w:rsidRPr="00B76B88">
        <w:rPr>
          <w:color w:val="000000" w:themeColor="text1"/>
          <w:lang w:eastAsia="zh-CN"/>
        </w:rPr>
        <w:t>H</w:t>
      </w:r>
      <w:r w:rsidR="000A613D" w:rsidRPr="00B76B88">
        <w:rPr>
          <w:color w:val="000000" w:themeColor="text1"/>
          <w:vertAlign w:val="subscript"/>
          <w:lang w:eastAsia="zh-CN"/>
        </w:rPr>
        <w:t>6</w:t>
      </w:r>
      <w:r w:rsidR="000A613D" w:rsidRPr="00B76B88">
        <w:rPr>
          <w:color w:val="000000" w:themeColor="text1"/>
          <w:lang w:eastAsia="zh-CN"/>
        </w:rPr>
        <w:t>)</w:t>
      </w:r>
      <w:r w:rsidR="009C1371" w:rsidRPr="00B76B88">
        <w:rPr>
          <w:color w:val="000000" w:themeColor="text1"/>
          <w:lang w:eastAsia="zh-CN"/>
        </w:rPr>
        <w:t xml:space="preserve"> - </w:t>
      </w:r>
      <w:r w:rsidR="003D55C6" w:rsidRPr="00B76B88">
        <w:rPr>
          <w:color w:val="000000" w:themeColor="text1"/>
        </w:rPr>
        <w:t>ha</w:t>
      </w:r>
      <w:r w:rsidR="005C0BFB" w:rsidRPr="00B76B88">
        <w:rPr>
          <w:color w:val="000000" w:themeColor="text1"/>
        </w:rPr>
        <w:t>ve</w:t>
      </w:r>
      <w:r w:rsidR="003D55C6" w:rsidRPr="00B76B88">
        <w:rPr>
          <w:color w:val="000000" w:themeColor="text1"/>
        </w:rPr>
        <w:t xml:space="preserve"> attracted </w:t>
      </w:r>
      <w:r w:rsidR="00550852" w:rsidRPr="00B76B88">
        <w:rPr>
          <w:color w:val="000000" w:themeColor="text1"/>
        </w:rPr>
        <w:t xml:space="preserve">particular </w:t>
      </w:r>
      <w:r w:rsidR="000C44BC" w:rsidRPr="00B76B88">
        <w:rPr>
          <w:color w:val="000000" w:themeColor="text1"/>
        </w:rPr>
        <w:t xml:space="preserve">attention </w:t>
      </w:r>
      <w:r w:rsidR="003D55C6" w:rsidRPr="00B76B88">
        <w:rPr>
          <w:color w:val="000000" w:themeColor="text1"/>
        </w:rPr>
        <w:t>from the theoretical, physical, and synthetic</w:t>
      </w:r>
      <w:r w:rsidR="00550852" w:rsidRPr="00B76B88">
        <w:rPr>
          <w:color w:val="000000" w:themeColor="text1"/>
        </w:rPr>
        <w:t xml:space="preserve"> chemistry</w:t>
      </w:r>
      <w:r w:rsidR="003D55C6" w:rsidRPr="00B76B88">
        <w:rPr>
          <w:color w:val="000000" w:themeColor="text1"/>
        </w:rPr>
        <w:t xml:space="preserve"> communities</w:t>
      </w:r>
      <w:r w:rsidR="00550852" w:rsidRPr="00B76B88">
        <w:rPr>
          <w:color w:val="000000" w:themeColor="text1"/>
        </w:rPr>
        <w:t xml:space="preserve">. Here </w:t>
      </w:r>
      <w:r w:rsidR="00F0590A" w:rsidRPr="00B76B88">
        <w:rPr>
          <w:color w:val="000000" w:themeColor="text1"/>
        </w:rPr>
        <w:t xml:space="preserve">we </w:t>
      </w:r>
      <w:r w:rsidR="005F64A5" w:rsidRPr="00B76B88">
        <w:rPr>
          <w:bCs/>
          <w:color w:val="000000" w:themeColor="text1"/>
          <w:lang w:eastAsia="zh-CN"/>
        </w:rPr>
        <w:t>report on</w:t>
      </w:r>
      <w:r w:rsidR="00F0590A" w:rsidRPr="00B76B88">
        <w:rPr>
          <w:bCs/>
          <w:color w:val="000000" w:themeColor="text1"/>
          <w:lang w:eastAsia="zh-CN"/>
        </w:rPr>
        <w:t xml:space="preserve"> the</w:t>
      </w:r>
      <w:del w:id="11" w:author="Starbase20" w:date="2021-08-17T10:44:00Z">
        <w:r w:rsidR="00F0590A" w:rsidRPr="00B76B88" w:rsidDel="00B76B88">
          <w:rPr>
            <w:bCs/>
            <w:color w:val="000000" w:themeColor="text1"/>
            <w:lang w:eastAsia="zh-CN"/>
          </w:rPr>
          <w:delText xml:space="preserve"> first</w:delText>
        </w:r>
      </w:del>
      <w:r w:rsidR="00F0590A" w:rsidRPr="00B76B88">
        <w:rPr>
          <w:bCs/>
          <w:color w:val="000000" w:themeColor="text1"/>
          <w:lang w:eastAsia="zh-CN"/>
        </w:rPr>
        <w:t xml:space="preserve"> preparation</w:t>
      </w:r>
      <w:r w:rsidR="00E24F41" w:rsidRPr="00B76B88">
        <w:rPr>
          <w:bCs/>
          <w:color w:val="000000" w:themeColor="text1"/>
          <w:lang w:eastAsia="zh-CN"/>
        </w:rPr>
        <w:t xml:space="preserve"> </w:t>
      </w:r>
      <w:r w:rsidR="00F0590A" w:rsidRPr="00B76B88">
        <w:rPr>
          <w:bCs/>
          <w:color w:val="000000" w:themeColor="text1"/>
          <w:lang w:eastAsia="zh-CN"/>
        </w:rPr>
        <w:t>of prismatic</w:t>
      </w:r>
      <w:r w:rsidR="00E24F41" w:rsidRPr="00B76B88">
        <w:rPr>
          <w:color w:val="000000" w:themeColor="text1"/>
        </w:rPr>
        <w:t xml:space="preserve"> P</w:t>
      </w:r>
      <w:r w:rsidR="00E24F41" w:rsidRPr="00B76B88">
        <w:rPr>
          <w:color w:val="000000" w:themeColor="text1"/>
          <w:vertAlign w:val="subscript"/>
        </w:rPr>
        <w:t>3</w:t>
      </w:r>
      <w:r w:rsidR="00E24F41" w:rsidRPr="00B76B88">
        <w:rPr>
          <w:color w:val="000000" w:themeColor="text1"/>
        </w:rPr>
        <w:t>N</w:t>
      </w:r>
      <w:r w:rsidR="00E24F41" w:rsidRPr="00B76B88">
        <w:rPr>
          <w:color w:val="000000" w:themeColor="text1"/>
          <w:vertAlign w:val="subscript"/>
        </w:rPr>
        <w:t>3</w:t>
      </w:r>
      <w:r w:rsidR="00F0590A" w:rsidRPr="00B76B88">
        <w:rPr>
          <w:color w:val="000000" w:themeColor="text1"/>
          <w:lang w:eastAsia="zh-CN"/>
        </w:rPr>
        <w:t xml:space="preserve"> </w:t>
      </w:r>
      <w:r w:rsidR="001D7705" w:rsidRPr="00B76B88">
        <w:rPr>
          <w:color w:val="000000" w:themeColor="text1"/>
          <w:lang w:eastAsia="zh-CN"/>
        </w:rPr>
        <w:t>[</w:t>
      </w:r>
      <w:r w:rsidR="001D7705" w:rsidRPr="00B76B88">
        <w:rPr>
          <w:color w:val="000000" w:themeColor="text1"/>
        </w:rPr>
        <w:t>1,2,3-triaza-</w:t>
      </w:r>
      <w:r w:rsidR="001D7705" w:rsidRPr="00B76B88">
        <w:rPr>
          <w:color w:val="000000" w:themeColor="text1"/>
          <w:lang w:eastAsia="zh-CN"/>
        </w:rPr>
        <w:t>4,5,6-triphosphatetracyclo[2.2.0.0</w:t>
      </w:r>
      <w:r w:rsidR="001D7705" w:rsidRPr="00B76B88">
        <w:rPr>
          <w:color w:val="000000" w:themeColor="text1"/>
          <w:vertAlign w:val="superscript"/>
          <w:lang w:eastAsia="zh-CN"/>
        </w:rPr>
        <w:t>2,6</w:t>
      </w:r>
      <w:r w:rsidR="001D7705" w:rsidRPr="00B76B88">
        <w:rPr>
          <w:color w:val="000000" w:themeColor="text1"/>
          <w:lang w:eastAsia="zh-CN"/>
        </w:rPr>
        <w:t>.0</w:t>
      </w:r>
      <w:r w:rsidR="001D7705" w:rsidRPr="00B76B88">
        <w:rPr>
          <w:color w:val="000000" w:themeColor="text1"/>
          <w:vertAlign w:val="superscript"/>
          <w:lang w:eastAsia="zh-CN"/>
        </w:rPr>
        <w:t>3,5</w:t>
      </w:r>
      <w:r w:rsidR="001D7705" w:rsidRPr="00B76B88">
        <w:rPr>
          <w:color w:val="000000" w:themeColor="text1"/>
          <w:lang w:eastAsia="zh-CN"/>
        </w:rPr>
        <w:t xml:space="preserve">]hexane] </w:t>
      </w:r>
      <w:r w:rsidR="00F0590A" w:rsidRPr="00B76B88">
        <w:rPr>
          <w:color w:val="000000" w:themeColor="text1"/>
        </w:rPr>
        <w:t xml:space="preserve">by exposing </w:t>
      </w:r>
      <w:r w:rsidR="00E24F41" w:rsidRPr="00B76B88">
        <w:rPr>
          <w:color w:val="000000" w:themeColor="text1"/>
        </w:rPr>
        <w:t>phosphine</w:t>
      </w:r>
      <w:r w:rsidR="00F0590A" w:rsidRPr="00B76B88">
        <w:rPr>
          <w:color w:val="000000" w:themeColor="text1"/>
        </w:rPr>
        <w:t xml:space="preserve"> </w:t>
      </w:r>
      <w:r w:rsidR="00E24F41" w:rsidRPr="00B76B88">
        <w:rPr>
          <w:color w:val="000000" w:themeColor="text1"/>
        </w:rPr>
        <w:t>(</w:t>
      </w:r>
      <w:r w:rsidR="00F0590A" w:rsidRPr="00B76B88">
        <w:rPr>
          <w:color w:val="000000" w:themeColor="text1"/>
        </w:rPr>
        <w:t>PH</w:t>
      </w:r>
      <w:r w:rsidR="00F0590A" w:rsidRPr="00B76B88">
        <w:rPr>
          <w:color w:val="000000" w:themeColor="text1"/>
          <w:vertAlign w:val="subscript"/>
        </w:rPr>
        <w:t>3</w:t>
      </w:r>
      <w:r w:rsidR="00E24F41" w:rsidRPr="00B76B88">
        <w:rPr>
          <w:color w:val="000000" w:themeColor="text1"/>
        </w:rPr>
        <w:t>)</w:t>
      </w:r>
      <w:r w:rsidR="00F0590A" w:rsidRPr="00B76B88">
        <w:rPr>
          <w:color w:val="000000" w:themeColor="text1"/>
        </w:rPr>
        <w:t xml:space="preserve"> </w:t>
      </w:r>
      <w:r w:rsidR="00E24F41" w:rsidRPr="00B76B88">
        <w:rPr>
          <w:color w:val="000000" w:themeColor="text1"/>
        </w:rPr>
        <w:t>and nitrogen (</w:t>
      </w:r>
      <w:r w:rsidR="00F0590A" w:rsidRPr="00B76B88">
        <w:rPr>
          <w:color w:val="000000" w:themeColor="text1"/>
        </w:rPr>
        <w:t>N</w:t>
      </w:r>
      <w:r w:rsidR="00F0590A" w:rsidRPr="00B76B88">
        <w:rPr>
          <w:color w:val="000000" w:themeColor="text1"/>
          <w:vertAlign w:val="subscript"/>
        </w:rPr>
        <w:t>2</w:t>
      </w:r>
      <w:r w:rsidR="00E24F41" w:rsidRPr="00B76B88">
        <w:rPr>
          <w:color w:val="000000" w:themeColor="text1"/>
        </w:rPr>
        <w:t xml:space="preserve">) </w:t>
      </w:r>
      <w:r w:rsidR="00F0590A" w:rsidRPr="00B76B88">
        <w:rPr>
          <w:color w:val="000000" w:themeColor="text1"/>
        </w:rPr>
        <w:t xml:space="preserve">ice mixtures to </w:t>
      </w:r>
      <w:r w:rsidR="009C1371" w:rsidRPr="00B76B88">
        <w:rPr>
          <w:color w:val="000000" w:themeColor="text1"/>
        </w:rPr>
        <w:t>energetic</w:t>
      </w:r>
      <w:r w:rsidR="000C44BC" w:rsidRPr="00B76B88">
        <w:rPr>
          <w:color w:val="000000" w:themeColor="text1"/>
        </w:rPr>
        <w:t xml:space="preserve"> </w:t>
      </w:r>
      <w:r w:rsidR="00F0590A" w:rsidRPr="00B76B88">
        <w:rPr>
          <w:color w:val="000000" w:themeColor="text1"/>
        </w:rPr>
        <w:t xml:space="preserve">electrons. </w:t>
      </w:r>
      <w:r w:rsidR="00390E12" w:rsidRPr="00B76B88">
        <w:rPr>
          <w:bCs/>
          <w:color w:val="000000" w:themeColor="text1"/>
          <w:lang w:eastAsia="zh-CN"/>
        </w:rPr>
        <w:t>Prismatic</w:t>
      </w:r>
      <w:r w:rsidR="00390E12" w:rsidRPr="00B76B88">
        <w:rPr>
          <w:color w:val="000000" w:themeColor="text1"/>
        </w:rPr>
        <w:t xml:space="preserve"> P</w:t>
      </w:r>
      <w:r w:rsidR="00390E12" w:rsidRPr="00B76B88">
        <w:rPr>
          <w:color w:val="000000" w:themeColor="text1"/>
          <w:vertAlign w:val="subscript"/>
        </w:rPr>
        <w:t>3</w:t>
      </w:r>
      <w:r w:rsidR="00390E12" w:rsidRPr="00B76B88">
        <w:rPr>
          <w:color w:val="000000" w:themeColor="text1"/>
        </w:rPr>
        <w:t>N</w:t>
      </w:r>
      <w:r w:rsidR="00390E12" w:rsidRPr="00B76B88">
        <w:rPr>
          <w:color w:val="000000" w:themeColor="text1"/>
          <w:vertAlign w:val="subscript"/>
        </w:rPr>
        <w:t>3</w:t>
      </w:r>
      <w:r w:rsidR="000A613D" w:rsidRPr="00B76B88">
        <w:rPr>
          <w:color w:val="000000" w:themeColor="text1"/>
        </w:rPr>
        <w:t xml:space="preserve"> </w:t>
      </w:r>
      <w:r w:rsidR="000A613D" w:rsidRPr="00B76B88">
        <w:rPr>
          <w:rFonts w:hint="eastAsia"/>
          <w:color w:val="000000" w:themeColor="text1"/>
          <w:lang w:eastAsia="zh-CN"/>
        </w:rPr>
        <w:t>was</w:t>
      </w:r>
      <w:r w:rsidR="000A613D" w:rsidRPr="00B76B88">
        <w:rPr>
          <w:color w:val="000000" w:themeColor="text1"/>
        </w:rPr>
        <w:t xml:space="preserve"> detected in the gas phase and discriminated from its isomers utilizing </w:t>
      </w:r>
      <w:r w:rsidR="009C1371" w:rsidRPr="00B76B88">
        <w:rPr>
          <w:color w:val="000000" w:themeColor="text1"/>
        </w:rPr>
        <w:t xml:space="preserve">isomer selective, </w:t>
      </w:r>
      <w:r w:rsidR="000A613D" w:rsidRPr="00B76B88">
        <w:rPr>
          <w:color w:val="000000" w:themeColor="text1"/>
        </w:rPr>
        <w:t xml:space="preserve">tunable soft photoionization reflectron time-of-flight mass spectrometry during </w:t>
      </w:r>
      <w:r w:rsidR="009C1371" w:rsidRPr="00B76B88">
        <w:rPr>
          <w:color w:val="000000" w:themeColor="text1"/>
        </w:rPr>
        <w:t xml:space="preserve">sublimation of </w:t>
      </w:r>
      <w:r w:rsidR="000A613D" w:rsidRPr="00B76B88">
        <w:rPr>
          <w:color w:val="000000" w:themeColor="text1"/>
        </w:rPr>
        <w:t>the ices</w:t>
      </w:r>
      <w:r w:rsidR="0020634A" w:rsidRPr="00B76B88">
        <w:rPr>
          <w:color w:val="000000" w:themeColor="text1"/>
        </w:rPr>
        <w:t xml:space="preserve"> along with an isomer-selective photochemical processing converting p</w:t>
      </w:r>
      <w:r w:rsidR="0020634A" w:rsidRPr="00B76B88">
        <w:rPr>
          <w:bCs/>
          <w:color w:val="000000" w:themeColor="text1"/>
          <w:lang w:eastAsia="zh-CN"/>
        </w:rPr>
        <w:t>rismatic</w:t>
      </w:r>
      <w:r w:rsidR="0020634A" w:rsidRPr="00B76B88">
        <w:rPr>
          <w:color w:val="000000" w:themeColor="text1"/>
        </w:rPr>
        <w:t xml:space="preserve"> P</w:t>
      </w:r>
      <w:r w:rsidR="0020634A" w:rsidRPr="00B76B88">
        <w:rPr>
          <w:color w:val="000000" w:themeColor="text1"/>
          <w:vertAlign w:val="subscript"/>
        </w:rPr>
        <w:t>3</w:t>
      </w:r>
      <w:r w:rsidR="0020634A" w:rsidRPr="00B76B88">
        <w:rPr>
          <w:color w:val="000000" w:themeColor="text1"/>
        </w:rPr>
        <w:t>N</w:t>
      </w:r>
      <w:r w:rsidR="0020634A" w:rsidRPr="00B76B88">
        <w:rPr>
          <w:color w:val="000000" w:themeColor="text1"/>
          <w:vertAlign w:val="subscript"/>
        </w:rPr>
        <w:t>3</w:t>
      </w:r>
      <w:r w:rsidR="0020634A" w:rsidRPr="00B76B88">
        <w:rPr>
          <w:color w:val="000000" w:themeColor="text1"/>
        </w:rPr>
        <w:t xml:space="preserve"> to </w:t>
      </w:r>
      <w:r w:rsidR="004C511F" w:rsidRPr="00B76B88">
        <w:rPr>
          <w:color w:val="000000" w:themeColor="text1"/>
        </w:rPr>
        <w:t>1,2</w:t>
      </w:r>
      <w:r w:rsidR="004C511F" w:rsidRPr="00B76B88">
        <w:rPr>
          <w:rFonts w:eastAsiaTheme="minorEastAsia"/>
          <w:color w:val="000000" w:themeColor="text1"/>
          <w:lang w:eastAsia="zh-CN"/>
        </w:rPr>
        <w:t>,4</w:t>
      </w:r>
      <w:r w:rsidR="004C511F" w:rsidRPr="00B76B88">
        <w:rPr>
          <w:color w:val="000000" w:themeColor="text1"/>
        </w:rPr>
        <w:t>-triaza-3,5,6-triphosphabicyclo[2.2.0]hexa-2,5-diene (P</w:t>
      </w:r>
      <w:r w:rsidR="004C511F" w:rsidRPr="00B76B88">
        <w:rPr>
          <w:color w:val="000000" w:themeColor="text1"/>
          <w:vertAlign w:val="subscript"/>
        </w:rPr>
        <w:t>3</w:t>
      </w:r>
      <w:r w:rsidR="004C511F" w:rsidRPr="00B76B88">
        <w:rPr>
          <w:color w:val="000000" w:themeColor="text1"/>
        </w:rPr>
        <w:t>N</w:t>
      </w:r>
      <w:r w:rsidR="004C511F" w:rsidRPr="00B76B88">
        <w:rPr>
          <w:color w:val="000000" w:themeColor="text1"/>
          <w:vertAlign w:val="subscript"/>
        </w:rPr>
        <w:t>3</w:t>
      </w:r>
      <w:r w:rsidR="004C511F" w:rsidRPr="00B76B88">
        <w:rPr>
          <w:color w:val="000000" w:themeColor="text1"/>
        </w:rPr>
        <w:t>)</w:t>
      </w:r>
      <w:r w:rsidR="0020634A" w:rsidRPr="00B76B88">
        <w:rPr>
          <w:color w:val="000000" w:themeColor="text1"/>
        </w:rPr>
        <w:t>. In prismatic P</w:t>
      </w:r>
      <w:r w:rsidR="0020634A" w:rsidRPr="00B76B88">
        <w:rPr>
          <w:color w:val="000000" w:themeColor="text1"/>
          <w:vertAlign w:val="subscript"/>
        </w:rPr>
        <w:t>3</w:t>
      </w:r>
      <w:r w:rsidR="0020634A" w:rsidRPr="00B76B88">
        <w:rPr>
          <w:color w:val="000000" w:themeColor="text1"/>
        </w:rPr>
        <w:t>N</w:t>
      </w:r>
      <w:r w:rsidR="0020634A" w:rsidRPr="00B76B88">
        <w:rPr>
          <w:color w:val="000000" w:themeColor="text1"/>
          <w:vertAlign w:val="subscript"/>
        </w:rPr>
        <w:t>3</w:t>
      </w:r>
      <w:r w:rsidR="0020634A" w:rsidRPr="00B76B88">
        <w:rPr>
          <w:rFonts w:eastAsia="MinionPro"/>
          <w:color w:val="000000" w:themeColor="text1"/>
        </w:rPr>
        <w:t>, t</w:t>
      </w:r>
      <w:r w:rsidR="009C1371" w:rsidRPr="00B76B88">
        <w:rPr>
          <w:rFonts w:eastAsia="MinionPro"/>
          <w:color w:val="000000" w:themeColor="text1"/>
        </w:rPr>
        <w:t>he</w:t>
      </w:r>
      <w:r w:rsidR="00205E99" w:rsidRPr="00B76B88">
        <w:rPr>
          <w:rFonts w:eastAsia="MinionPro"/>
          <w:color w:val="000000" w:themeColor="text1"/>
        </w:rPr>
        <w:t xml:space="preserve"> P–P, P–N, and N–N</w:t>
      </w:r>
      <w:r w:rsidR="008B4D5B" w:rsidRPr="00B76B88">
        <w:rPr>
          <w:rFonts w:eastAsia="MinionPro"/>
          <w:color w:val="000000" w:themeColor="text1"/>
        </w:rPr>
        <w:t xml:space="preserve"> </w:t>
      </w:r>
      <w:r w:rsidR="000A613D" w:rsidRPr="00B76B88">
        <w:rPr>
          <w:rFonts w:eastAsia="MinionPro"/>
          <w:color w:val="000000" w:themeColor="text1"/>
        </w:rPr>
        <w:t>bond</w:t>
      </w:r>
      <w:r w:rsidR="00F0028F" w:rsidRPr="00B76B88">
        <w:rPr>
          <w:rFonts w:eastAsia="MinionPro"/>
          <w:color w:val="000000" w:themeColor="text1"/>
        </w:rPr>
        <w:t>s</w:t>
      </w:r>
      <w:r w:rsidR="000A613D" w:rsidRPr="00B76B88">
        <w:rPr>
          <w:rFonts w:eastAsia="MinionPro"/>
          <w:color w:val="000000" w:themeColor="text1"/>
        </w:rPr>
        <w:t xml:space="preserve"> </w:t>
      </w:r>
      <w:r w:rsidR="00F0028F" w:rsidRPr="00B76B88">
        <w:rPr>
          <w:rFonts w:eastAsia="MinionPro"/>
          <w:color w:val="000000" w:themeColor="text1"/>
        </w:rPr>
        <w:t>are</w:t>
      </w:r>
      <w:r w:rsidR="00205E99" w:rsidRPr="00B76B88">
        <w:rPr>
          <w:rFonts w:eastAsia="MinionPro"/>
          <w:color w:val="000000" w:themeColor="text1"/>
        </w:rPr>
        <w:t xml:space="preserve"> lengthened </w:t>
      </w:r>
      <w:r w:rsidR="009C1371" w:rsidRPr="00B76B88">
        <w:rPr>
          <w:rFonts w:eastAsia="MinionPro"/>
          <w:color w:val="000000" w:themeColor="text1"/>
        </w:rPr>
        <w:t>compared to</w:t>
      </w:r>
      <w:r w:rsidR="006C5E5E" w:rsidRPr="00B76B88">
        <w:rPr>
          <w:rFonts w:eastAsia="MinionPro"/>
          <w:color w:val="000000" w:themeColor="text1"/>
        </w:rPr>
        <w:t xml:space="preserve"> those in</w:t>
      </w:r>
      <w:r w:rsidR="009C1371" w:rsidRPr="00B76B88">
        <w:rPr>
          <w:rFonts w:eastAsia="MinionPro"/>
          <w:color w:val="000000" w:themeColor="text1"/>
        </w:rPr>
        <w:t>, e.g.,</w:t>
      </w:r>
      <w:r w:rsidR="006C5E5E" w:rsidRPr="00B76B88">
        <w:rPr>
          <w:color w:val="000000" w:themeColor="text1"/>
        </w:rPr>
        <w:t xml:space="preserve"> </w:t>
      </w:r>
      <w:r w:rsidR="003925C4" w:rsidRPr="00B76B88">
        <w:rPr>
          <w:rFonts w:eastAsia="MinionPro"/>
          <w:color w:val="000000" w:themeColor="text1"/>
        </w:rPr>
        <w:t>diphosphine (P</w:t>
      </w:r>
      <w:r w:rsidR="003925C4" w:rsidRPr="00B76B88">
        <w:rPr>
          <w:rFonts w:eastAsia="MinionPro"/>
          <w:color w:val="000000" w:themeColor="text1"/>
          <w:vertAlign w:val="subscript"/>
        </w:rPr>
        <w:t>2</w:t>
      </w:r>
      <w:r w:rsidR="003925C4" w:rsidRPr="00B76B88">
        <w:rPr>
          <w:rFonts w:eastAsia="MinionPro"/>
          <w:color w:val="000000" w:themeColor="text1"/>
        </w:rPr>
        <w:t>H</w:t>
      </w:r>
      <w:r w:rsidR="003925C4" w:rsidRPr="00B76B88">
        <w:rPr>
          <w:rFonts w:eastAsia="MinionPro"/>
          <w:color w:val="000000" w:themeColor="text1"/>
          <w:vertAlign w:val="subscript"/>
        </w:rPr>
        <w:t>4</w:t>
      </w:r>
      <w:r w:rsidR="003925C4" w:rsidRPr="00B76B88">
        <w:rPr>
          <w:rFonts w:eastAsia="MinionPro"/>
          <w:color w:val="000000" w:themeColor="text1"/>
        </w:rPr>
        <w:t>)</w:t>
      </w:r>
      <w:r w:rsidR="006C5E5E" w:rsidRPr="00B76B88">
        <w:rPr>
          <w:rFonts w:eastAsiaTheme="minorEastAsia"/>
          <w:color w:val="000000" w:themeColor="text1"/>
          <w:lang w:eastAsia="zh-CN"/>
        </w:rPr>
        <w:t xml:space="preserve">, </w:t>
      </w:r>
      <w:r w:rsidR="006C5E5E" w:rsidRPr="00B76B88">
        <w:rPr>
          <w:rFonts w:eastAsia="MinionPro"/>
          <w:color w:val="000000" w:themeColor="text1"/>
        </w:rPr>
        <w:t xml:space="preserve">di-anthracene stabilized phosphorus mononitride (PN), and </w:t>
      </w:r>
      <w:r w:rsidR="003925C4" w:rsidRPr="00B76B88">
        <w:rPr>
          <w:rFonts w:eastAsia="MinionPro"/>
          <w:color w:val="000000" w:themeColor="text1"/>
        </w:rPr>
        <w:t>hydrazine (N</w:t>
      </w:r>
      <w:r w:rsidR="003925C4" w:rsidRPr="00B76B88">
        <w:rPr>
          <w:rFonts w:eastAsia="MinionPro"/>
          <w:color w:val="000000" w:themeColor="text1"/>
          <w:vertAlign w:val="subscript"/>
        </w:rPr>
        <w:t>2</w:t>
      </w:r>
      <w:r w:rsidR="003925C4" w:rsidRPr="00B76B88">
        <w:rPr>
          <w:rFonts w:eastAsia="MinionPro"/>
          <w:color w:val="000000" w:themeColor="text1"/>
        </w:rPr>
        <w:t>H</w:t>
      </w:r>
      <w:r w:rsidR="003925C4" w:rsidRPr="00B76B88">
        <w:rPr>
          <w:rFonts w:eastAsia="MinionPro"/>
          <w:color w:val="000000" w:themeColor="text1"/>
          <w:vertAlign w:val="subscript"/>
        </w:rPr>
        <w:t>4</w:t>
      </w:r>
      <w:r w:rsidR="003925C4" w:rsidRPr="00B76B88">
        <w:rPr>
          <w:rFonts w:eastAsia="MinionPro"/>
          <w:color w:val="000000" w:themeColor="text1"/>
        </w:rPr>
        <w:t>)</w:t>
      </w:r>
      <w:r w:rsidR="00FB40E5" w:rsidRPr="00B76B88">
        <w:rPr>
          <w:rFonts w:eastAsia="MinionPro"/>
          <w:color w:val="000000" w:themeColor="text1"/>
        </w:rPr>
        <w:t>,</w:t>
      </w:r>
      <w:r w:rsidR="009C1371" w:rsidRPr="00B76B88">
        <w:rPr>
          <w:rFonts w:eastAsia="MinionPro"/>
          <w:color w:val="000000" w:themeColor="text1"/>
        </w:rPr>
        <w:t xml:space="preserve"> </w:t>
      </w:r>
      <w:r w:rsidR="001D7705" w:rsidRPr="00B76B88">
        <w:rPr>
          <w:rFonts w:eastAsia="MinionPro"/>
          <w:color w:val="000000" w:themeColor="text1"/>
        </w:rPr>
        <w:t xml:space="preserve">by </w:t>
      </w:r>
      <w:r w:rsidR="00AC1D06" w:rsidRPr="00B76B88">
        <w:rPr>
          <w:rFonts w:eastAsia="MinionPro"/>
          <w:color w:val="000000" w:themeColor="text1"/>
        </w:rPr>
        <w:t>typically 0.03</w:t>
      </w:r>
      <w:r w:rsidR="00C12504" w:rsidRPr="00B76B88">
        <w:rPr>
          <w:rFonts w:eastAsia="MinionPro"/>
          <w:color w:val="000000" w:themeColor="text1"/>
        </w:rPr>
        <w:t xml:space="preserve"> - </w:t>
      </w:r>
      <w:r w:rsidR="00AC1D06" w:rsidRPr="00B76B88">
        <w:rPr>
          <w:rFonts w:eastAsia="MinionPro"/>
          <w:color w:val="000000" w:themeColor="text1"/>
        </w:rPr>
        <w:t>0.10</w:t>
      </w:r>
      <w:r w:rsidR="00AC1D06" w:rsidRPr="00B76B88">
        <w:rPr>
          <w:rFonts w:ascii="MinionPro" w:eastAsia="MinionPro" w:cs="MinionPro"/>
          <w:color w:val="000000" w:themeColor="text1"/>
        </w:rPr>
        <w:t xml:space="preserve"> </w:t>
      </w:r>
      <w:r w:rsidR="00AC1D06" w:rsidRPr="00B76B88">
        <w:rPr>
          <w:rFonts w:ascii="MinionPro" w:eastAsia="MinionPro" w:cs="MinionPro"/>
          <w:color w:val="000000" w:themeColor="text1"/>
        </w:rPr>
        <w:t>Å</w:t>
      </w:r>
      <w:r w:rsidR="00205E99" w:rsidRPr="00B76B88">
        <w:rPr>
          <w:rFonts w:eastAsia="MinionPro"/>
          <w:color w:val="000000" w:themeColor="text1"/>
        </w:rPr>
        <w:t xml:space="preserve">. </w:t>
      </w:r>
      <w:r w:rsidR="00773A2A" w:rsidRPr="00B76B88">
        <w:rPr>
          <w:color w:val="000000" w:themeColor="text1"/>
        </w:rPr>
        <w:t xml:space="preserve">These findings advance our fundamental understanding of </w:t>
      </w:r>
      <w:r w:rsidR="0056644E" w:rsidRPr="00B76B88">
        <w:rPr>
          <w:rFonts w:eastAsiaTheme="minorEastAsia"/>
          <w:color w:val="000000" w:themeColor="text1"/>
          <w:lang w:eastAsia="zh-CN"/>
        </w:rPr>
        <w:t xml:space="preserve">the </w:t>
      </w:r>
      <w:r w:rsidR="00773A2A" w:rsidRPr="00B76B88">
        <w:rPr>
          <w:bCs/>
          <w:color w:val="000000" w:themeColor="text1"/>
          <w:lang w:eastAsia="zh-CN"/>
        </w:rPr>
        <w:t>chemical</w:t>
      </w:r>
      <w:r w:rsidR="00773A2A" w:rsidRPr="00B76B88">
        <w:rPr>
          <w:bCs/>
          <w:color w:val="000000" w:themeColor="text1"/>
        </w:rPr>
        <w:t xml:space="preserve"> </w:t>
      </w:r>
      <w:r w:rsidR="00773A2A" w:rsidRPr="00B76B88">
        <w:rPr>
          <w:bCs/>
          <w:color w:val="000000" w:themeColor="text1"/>
          <w:lang w:eastAsia="zh-CN"/>
        </w:rPr>
        <w:t>bonding</w:t>
      </w:r>
      <w:r w:rsidR="00773A2A" w:rsidRPr="00B76B88">
        <w:rPr>
          <w:bCs/>
          <w:color w:val="000000" w:themeColor="text1"/>
        </w:rPr>
        <w:t xml:space="preserve"> </w:t>
      </w:r>
      <w:r w:rsidR="00773A2A" w:rsidRPr="00B76B88">
        <w:rPr>
          <w:bCs/>
          <w:color w:val="000000" w:themeColor="text1"/>
          <w:lang w:eastAsia="zh-CN"/>
        </w:rPr>
        <w:t>of</w:t>
      </w:r>
      <w:r w:rsidR="005C0BFB" w:rsidRPr="00B76B88">
        <w:rPr>
          <w:bCs/>
          <w:color w:val="000000" w:themeColor="text1"/>
        </w:rPr>
        <w:t xml:space="preserve"> poly-</w:t>
      </w:r>
      <w:r w:rsidR="00773A2A" w:rsidRPr="00B76B88">
        <w:rPr>
          <w:bCs/>
          <w:color w:val="000000" w:themeColor="text1"/>
          <w:lang w:eastAsia="zh-CN"/>
        </w:rPr>
        <w:t>nitrogen</w:t>
      </w:r>
      <w:r w:rsidR="00773A2A" w:rsidRPr="00B76B88">
        <w:rPr>
          <w:bCs/>
          <w:color w:val="000000" w:themeColor="text1"/>
        </w:rPr>
        <w:t xml:space="preserve"> </w:t>
      </w:r>
      <w:r w:rsidR="00773A2A" w:rsidRPr="00B76B88">
        <w:rPr>
          <w:bCs/>
          <w:color w:val="000000" w:themeColor="text1"/>
          <w:lang w:eastAsia="zh-CN"/>
        </w:rPr>
        <w:t>and</w:t>
      </w:r>
      <w:r w:rsidR="00773A2A" w:rsidRPr="00B76B88">
        <w:rPr>
          <w:bCs/>
          <w:color w:val="000000" w:themeColor="text1"/>
        </w:rPr>
        <w:t xml:space="preserve"> </w:t>
      </w:r>
      <w:r w:rsidR="005C0BFB" w:rsidRPr="00B76B88">
        <w:rPr>
          <w:bCs/>
          <w:color w:val="000000" w:themeColor="text1"/>
        </w:rPr>
        <w:t>poly-</w:t>
      </w:r>
      <w:r w:rsidR="00773A2A" w:rsidRPr="00B76B88">
        <w:rPr>
          <w:bCs/>
          <w:color w:val="000000" w:themeColor="text1"/>
          <w:lang w:eastAsia="zh-CN"/>
        </w:rPr>
        <w:t>phosphorus</w:t>
      </w:r>
      <w:r w:rsidR="00773A2A" w:rsidRPr="00B76B88">
        <w:rPr>
          <w:bCs/>
          <w:color w:val="000000" w:themeColor="text1"/>
        </w:rPr>
        <w:t xml:space="preserve"> </w:t>
      </w:r>
      <w:r w:rsidR="00773A2A" w:rsidRPr="00B76B88">
        <w:rPr>
          <w:bCs/>
          <w:color w:val="000000" w:themeColor="text1"/>
          <w:lang w:eastAsia="zh-CN"/>
        </w:rPr>
        <w:t>systems and reveal a versatile pathway to</w:t>
      </w:r>
      <w:r w:rsidR="002C7641" w:rsidRPr="00B76B88">
        <w:rPr>
          <w:bCs/>
          <w:color w:val="000000" w:themeColor="text1"/>
          <w:lang w:eastAsia="zh-CN"/>
        </w:rPr>
        <w:t xml:space="preserve"> produce</w:t>
      </w:r>
      <w:r w:rsidR="00773A2A" w:rsidRPr="00B76B88">
        <w:rPr>
          <w:bCs/>
          <w:color w:val="000000" w:themeColor="text1"/>
          <w:lang w:eastAsia="zh-CN"/>
        </w:rPr>
        <w:t xml:space="preserve"> </w:t>
      </w:r>
      <w:r w:rsidR="005079EF" w:rsidRPr="00B76B88">
        <w:rPr>
          <w:bCs/>
          <w:color w:val="000000" w:themeColor="text1"/>
          <w:lang w:eastAsia="zh-CN"/>
        </w:rPr>
        <w:t>exotic</w:t>
      </w:r>
      <w:r w:rsidR="009C1371" w:rsidRPr="00B76B88">
        <w:rPr>
          <w:bCs/>
          <w:color w:val="000000" w:themeColor="text1"/>
          <w:lang w:eastAsia="zh-CN"/>
        </w:rPr>
        <w:t xml:space="preserve">, ring-strained </w:t>
      </w:r>
      <w:r w:rsidR="002C7641" w:rsidRPr="00B76B88">
        <w:rPr>
          <w:bCs/>
          <w:color w:val="000000" w:themeColor="text1"/>
          <w:lang w:eastAsia="zh-CN"/>
        </w:rPr>
        <w:t>cage</w:t>
      </w:r>
      <w:r w:rsidR="007076C0" w:rsidRPr="00B76B88">
        <w:rPr>
          <w:bCs/>
          <w:color w:val="000000" w:themeColor="text1"/>
          <w:lang w:eastAsia="zh-CN"/>
        </w:rPr>
        <w:t xml:space="preserve"> molecules</w:t>
      </w:r>
      <w:r w:rsidR="00773A2A" w:rsidRPr="00B76B88">
        <w:rPr>
          <w:bCs/>
          <w:color w:val="000000" w:themeColor="text1"/>
          <w:lang w:eastAsia="zh-CN"/>
        </w:rPr>
        <w:t>.</w:t>
      </w:r>
    </w:p>
    <w:p w14:paraId="60B0DF1B" w14:textId="77777777" w:rsidR="00C12504" w:rsidRPr="00B76B88" w:rsidRDefault="00C12504" w:rsidP="001B4039">
      <w:pPr>
        <w:pStyle w:val="AbstractSummary"/>
        <w:spacing w:line="360" w:lineRule="auto"/>
        <w:jc w:val="both"/>
        <w:rPr>
          <w:color w:val="000000" w:themeColor="text1"/>
          <w:lang w:eastAsia="zh-CN"/>
        </w:rPr>
        <w:sectPr w:rsidR="00C12504" w:rsidRPr="00B76B88" w:rsidSect="00D51DA9">
          <w:headerReference w:type="default" r:id="rId12"/>
          <w:footerReference w:type="default" r:id="rId13"/>
          <w:headerReference w:type="first" r:id="rId14"/>
          <w:footerReference w:type="first" r:id="rId15"/>
          <w:pgSz w:w="12240" w:h="15840" w:code="1"/>
          <w:pgMar w:top="1440" w:right="1440" w:bottom="1440" w:left="1440" w:header="432" w:footer="720" w:gutter="0"/>
          <w:lnNumType w:countBy="1" w:restart="continuous"/>
          <w:cols w:space="720"/>
          <w:docGrid w:linePitch="360"/>
        </w:sectPr>
      </w:pPr>
    </w:p>
    <w:p w14:paraId="7361ECE7" w14:textId="2E8E3AA8" w:rsidR="001B4039" w:rsidRPr="00B76B88" w:rsidRDefault="001B4039" w:rsidP="001B4039">
      <w:pPr>
        <w:spacing w:line="360" w:lineRule="auto"/>
        <w:jc w:val="both"/>
        <w:outlineLvl w:val="0"/>
        <w:rPr>
          <w:rFonts w:asciiTheme="minorHAnsi" w:eastAsiaTheme="minorEastAsia" w:hAnsiTheme="minorHAnsi" w:cstheme="minorHAnsi"/>
          <w:b/>
          <w:color w:val="000000" w:themeColor="text1"/>
          <w:sz w:val="32"/>
          <w:szCs w:val="32"/>
          <w:lang w:eastAsia="zh-CN"/>
        </w:rPr>
      </w:pPr>
      <w:r w:rsidRPr="00B76B88">
        <w:rPr>
          <w:rFonts w:asciiTheme="minorHAnsi" w:eastAsiaTheme="minorEastAsia" w:hAnsiTheme="minorHAnsi" w:cstheme="minorHAnsi"/>
          <w:b/>
          <w:color w:val="000000" w:themeColor="text1"/>
          <w:sz w:val="32"/>
          <w:szCs w:val="32"/>
          <w:lang w:eastAsia="zh-CN"/>
        </w:rPr>
        <w:lastRenderedPageBreak/>
        <w:t>Introduction</w:t>
      </w:r>
    </w:p>
    <w:p w14:paraId="6814C693" w14:textId="6927A55F" w:rsidR="00A804F5" w:rsidRPr="00B76B88" w:rsidRDefault="00A2152C" w:rsidP="00A804F5">
      <w:pPr>
        <w:spacing w:after="120" w:line="360" w:lineRule="auto"/>
        <w:ind w:firstLine="288"/>
        <w:jc w:val="both"/>
        <w:outlineLvl w:val="1"/>
        <w:rPr>
          <w:color w:val="000000" w:themeColor="text1"/>
          <w:sz w:val="24"/>
          <w:szCs w:val="24"/>
          <w:lang w:eastAsia="zh-CN"/>
        </w:rPr>
      </w:pPr>
      <w:r w:rsidRPr="00B76B88">
        <w:rPr>
          <w:color w:val="000000" w:themeColor="text1"/>
          <w:sz w:val="24"/>
          <w:szCs w:val="24"/>
        </w:rPr>
        <w:t xml:space="preserve">Ever since </w:t>
      </w:r>
      <w:r w:rsidR="00BF5CAB" w:rsidRPr="00B76B88">
        <w:rPr>
          <w:color w:val="000000" w:themeColor="text1"/>
          <w:sz w:val="24"/>
          <w:szCs w:val="24"/>
        </w:rPr>
        <w:t xml:space="preserve">the postulation of a </w:t>
      </w:r>
      <w:r w:rsidR="00912E83" w:rsidRPr="00B76B88">
        <w:rPr>
          <w:color w:val="000000" w:themeColor="text1"/>
          <w:sz w:val="24"/>
          <w:szCs w:val="24"/>
        </w:rPr>
        <w:t xml:space="preserve">trigonal prismatic </w:t>
      </w:r>
      <w:r w:rsidR="00BF5CAB" w:rsidRPr="00B76B88">
        <w:rPr>
          <w:color w:val="000000" w:themeColor="text1"/>
          <w:sz w:val="24"/>
          <w:szCs w:val="24"/>
        </w:rPr>
        <w:t>carbon framework for a molecule now known as benzene (C</w:t>
      </w:r>
      <w:r w:rsidR="00BF5CAB" w:rsidRPr="00B76B88">
        <w:rPr>
          <w:color w:val="000000" w:themeColor="text1"/>
          <w:sz w:val="24"/>
          <w:szCs w:val="24"/>
          <w:vertAlign w:val="subscript"/>
        </w:rPr>
        <w:t>6</w:t>
      </w:r>
      <w:r w:rsidR="00BF5CAB" w:rsidRPr="00B76B88">
        <w:rPr>
          <w:color w:val="000000" w:themeColor="text1"/>
          <w:sz w:val="24"/>
          <w:szCs w:val="24"/>
        </w:rPr>
        <w:t>H</w:t>
      </w:r>
      <w:r w:rsidR="00BF5CAB" w:rsidRPr="00B76B88">
        <w:rPr>
          <w:color w:val="000000" w:themeColor="text1"/>
          <w:sz w:val="24"/>
          <w:szCs w:val="24"/>
          <w:vertAlign w:val="subscript"/>
        </w:rPr>
        <w:t>6</w:t>
      </w:r>
      <w:r w:rsidR="00BF5CAB" w:rsidRPr="00B76B88">
        <w:rPr>
          <w:color w:val="000000" w:themeColor="text1"/>
          <w:sz w:val="24"/>
          <w:szCs w:val="24"/>
        </w:rPr>
        <w:t xml:space="preserve">, </w:t>
      </w:r>
      <w:r w:rsidR="00BF5CAB" w:rsidRPr="00B76B88">
        <w:rPr>
          <w:b/>
          <w:bCs/>
          <w:color w:val="000000" w:themeColor="text1"/>
          <w:sz w:val="24"/>
          <w:szCs w:val="24"/>
        </w:rPr>
        <w:t>1</w:t>
      </w:r>
      <w:r w:rsidR="00BF5CAB" w:rsidRPr="00B76B88">
        <w:rPr>
          <w:color w:val="000000" w:themeColor="text1"/>
          <w:sz w:val="24"/>
          <w:szCs w:val="24"/>
        </w:rPr>
        <w:t xml:space="preserve">) by </w:t>
      </w:r>
      <w:r w:rsidR="00912E83" w:rsidRPr="00B76B88">
        <w:rPr>
          <w:color w:val="000000" w:themeColor="text1"/>
          <w:sz w:val="24"/>
          <w:szCs w:val="24"/>
        </w:rPr>
        <w:t>Albert Ladenburg more than 150 years ago</w:t>
      </w:r>
      <w:r w:rsidR="0043220B" w:rsidRPr="00B76B88">
        <w:rPr>
          <w:color w:val="000000" w:themeColor="text1"/>
          <w:sz w:val="24"/>
          <w:szCs w:val="24"/>
        </w:rPr>
        <w:fldChar w:fldCharType="begin"/>
      </w:r>
      <w:r w:rsidR="002C0C01" w:rsidRPr="00B76B88">
        <w:rPr>
          <w:color w:val="000000" w:themeColor="text1"/>
          <w:sz w:val="24"/>
          <w:szCs w:val="24"/>
        </w:rPr>
        <w:instrText xml:space="preserve"> ADDIN EN.CITE &lt;EndNote&gt;&lt;Cite&gt;&lt;Author&gt;Ladenburg&lt;/Author&gt;&lt;Year&gt;1869&lt;/Year&gt;&lt;RecNum&gt;64&lt;/RecNum&gt;&lt;DisplayText&gt;&lt;style face="superscript"&gt;1&lt;/style&gt;&lt;/DisplayText&gt;&lt;record&gt;&lt;rec-number&gt;64&lt;/rec-number&gt;&lt;foreign-keys&gt;&lt;key app="EN" db-id="v2v0tsrrlwrfptedf96xarvkdxwedts0p0z9" timestamp="1614283029"&gt;64&lt;/key&gt;&lt;/foreign-keys&gt;&lt;ref-type name="Journal Article"&gt;17&lt;/ref-type&gt;&lt;contributors&gt;&lt;authors&gt;&lt;author&gt;Ladenburg, Albert&lt;/author&gt;&lt;/authors&gt;&lt;/contributors&gt;&lt;titles&gt;&lt;title&gt;Bemerkungen zur aromatischen Theorie&lt;/title&gt;&lt;secondary-title&gt;Berichte der deutschen chemischen Gesellschaft&lt;/secondary-title&gt;&lt;/titles&gt;&lt;periodical&gt;&lt;full-title&gt;Berichte der deutschen chemischen Gesellschaft&lt;/full-title&gt;&lt;abbr-1&gt;Ber. Dtsch. Chem. Ges.&lt;/abbr-1&gt;&lt;/periodical&gt;&lt;pages&gt;140-142&lt;/pages&gt;&lt;volume&gt;2&lt;/volume&gt;&lt;number&gt;1&lt;/number&gt;&lt;dates&gt;&lt;year&gt;1869&lt;/year&gt;&lt;/dates&gt;&lt;isbn&gt;0365-9496&lt;/isbn&gt;&lt;urls&gt;&lt;/urls&gt;&lt;/record&gt;&lt;/Cite&gt;&lt;/EndNote&gt;</w:instrText>
      </w:r>
      <w:r w:rsidR="0043220B" w:rsidRPr="00B76B88">
        <w:rPr>
          <w:color w:val="000000" w:themeColor="text1"/>
          <w:sz w:val="24"/>
          <w:szCs w:val="24"/>
        </w:rPr>
        <w:fldChar w:fldCharType="separate"/>
      </w:r>
      <w:r w:rsidR="002C0C01" w:rsidRPr="00B76B88">
        <w:rPr>
          <w:noProof/>
          <w:color w:val="000000" w:themeColor="text1"/>
          <w:sz w:val="24"/>
          <w:szCs w:val="24"/>
          <w:vertAlign w:val="superscript"/>
        </w:rPr>
        <w:t>1</w:t>
      </w:r>
      <w:r w:rsidR="0043220B" w:rsidRPr="00B76B88">
        <w:rPr>
          <w:color w:val="000000" w:themeColor="text1"/>
          <w:sz w:val="24"/>
          <w:szCs w:val="24"/>
        </w:rPr>
        <w:fldChar w:fldCharType="end"/>
      </w:r>
      <w:r w:rsidR="00E20DAD" w:rsidRPr="00B76B88">
        <w:rPr>
          <w:color w:val="000000" w:themeColor="text1"/>
          <w:sz w:val="24"/>
          <w:szCs w:val="24"/>
        </w:rPr>
        <w:t>,</w:t>
      </w:r>
      <w:r w:rsidR="0043220B" w:rsidRPr="00B76B88">
        <w:rPr>
          <w:color w:val="000000" w:themeColor="text1"/>
          <w:sz w:val="24"/>
          <w:szCs w:val="24"/>
        </w:rPr>
        <w:t xml:space="preserve"> </w:t>
      </w:r>
      <w:r w:rsidR="00912E83" w:rsidRPr="00B76B88">
        <w:rPr>
          <w:color w:val="000000" w:themeColor="text1"/>
          <w:sz w:val="24"/>
          <w:szCs w:val="24"/>
        </w:rPr>
        <w:t xml:space="preserve">prismanes – a class of hydrocarbons consisting of prism-type polyhedra such as </w:t>
      </w:r>
      <w:r w:rsidR="00590CB8" w:rsidRPr="00B76B88">
        <w:rPr>
          <w:color w:val="000000" w:themeColor="text1"/>
          <w:sz w:val="24"/>
          <w:szCs w:val="24"/>
        </w:rPr>
        <w:t xml:space="preserve">parent </w:t>
      </w:r>
      <w:r w:rsidR="00912E83" w:rsidRPr="00B76B88">
        <w:rPr>
          <w:color w:val="000000" w:themeColor="text1"/>
          <w:sz w:val="24"/>
          <w:szCs w:val="24"/>
        </w:rPr>
        <w:t>prismane (C</w:t>
      </w:r>
      <w:r w:rsidR="00912E83" w:rsidRPr="00B76B88">
        <w:rPr>
          <w:color w:val="000000" w:themeColor="text1"/>
          <w:sz w:val="24"/>
          <w:szCs w:val="24"/>
          <w:vertAlign w:val="subscript"/>
        </w:rPr>
        <w:t>6</w:t>
      </w:r>
      <w:r w:rsidR="00912E83" w:rsidRPr="00B76B88">
        <w:rPr>
          <w:color w:val="000000" w:themeColor="text1"/>
          <w:sz w:val="24"/>
          <w:szCs w:val="24"/>
        </w:rPr>
        <w:t>H</w:t>
      </w:r>
      <w:r w:rsidR="00912E83" w:rsidRPr="00B76B88">
        <w:rPr>
          <w:color w:val="000000" w:themeColor="text1"/>
          <w:sz w:val="24"/>
          <w:szCs w:val="24"/>
          <w:vertAlign w:val="subscript"/>
        </w:rPr>
        <w:t>6</w:t>
      </w:r>
      <w:r w:rsidR="00912E83" w:rsidRPr="00B76B88">
        <w:rPr>
          <w:color w:val="000000" w:themeColor="text1"/>
          <w:sz w:val="24"/>
          <w:szCs w:val="24"/>
        </w:rPr>
        <w:t xml:space="preserve">, </w:t>
      </w:r>
      <w:r w:rsidR="00912E83" w:rsidRPr="00B76B88">
        <w:rPr>
          <w:b/>
          <w:color w:val="000000" w:themeColor="text1"/>
          <w:sz w:val="24"/>
          <w:szCs w:val="24"/>
        </w:rPr>
        <w:t>2</w:t>
      </w:r>
      <w:r w:rsidR="00912E83" w:rsidRPr="00B76B88">
        <w:rPr>
          <w:color w:val="000000" w:themeColor="text1"/>
          <w:sz w:val="24"/>
          <w:szCs w:val="24"/>
        </w:rPr>
        <w:t>)</w:t>
      </w:r>
      <w:r w:rsidR="0043220B" w:rsidRPr="00B76B88">
        <w:rPr>
          <w:color w:val="000000" w:themeColor="text1"/>
          <w:sz w:val="24"/>
          <w:szCs w:val="24"/>
        </w:rPr>
        <w:fldChar w:fldCharType="begin"/>
      </w:r>
      <w:r w:rsidR="002C0C01" w:rsidRPr="00B76B88">
        <w:rPr>
          <w:color w:val="000000" w:themeColor="text1"/>
          <w:sz w:val="24"/>
          <w:szCs w:val="24"/>
        </w:rPr>
        <w:instrText xml:space="preserve"> ADDIN EN.CITE &lt;EndNote&gt;&lt;Cite&gt;&lt;Author&gt;Katz&lt;/Author&gt;&lt;Year&gt;1973&lt;/Year&gt;&lt;RecNum&gt;47&lt;/RecNum&gt;&lt;DisplayText&gt;&lt;style face="superscript"&gt;2&lt;/style&gt;&lt;/DisplayText&gt;&lt;record&gt;&lt;rec-number&gt;47&lt;/rec-number&gt;&lt;foreign-keys&gt;&lt;key app="EN" db-id="v2v0tsrrlwrfptedf96xarvkdxwedts0p0z9" timestamp="1613826924"&gt;47&lt;/key&gt;&lt;/foreign-keys&gt;&lt;ref-type name="Journal Article"&gt;17&lt;/ref-type&gt;&lt;contributors&gt;&lt;authors&gt;&lt;author&gt;Katz, Thomas J&lt;/author&gt;&lt;author&gt;Acton, Nancy&lt;/author&gt;&lt;/authors&gt;&lt;/contributors&gt;&lt;titles&gt;&lt;title&gt;Synthesis of prismane&lt;/title&gt;&lt;secondary-title&gt;Journal of the American Chemical Society&lt;/secondary-title&gt;&lt;/titles&gt;&lt;periodical&gt;&lt;full-title&gt;Journal of the American Chemical Society&lt;/full-title&gt;&lt;abbr-1&gt;J. Am. Chem. Soc.&lt;/abbr-1&gt;&lt;/periodical&gt;&lt;pages&gt;2738-2739&lt;/pages&gt;&lt;volume&gt;95&lt;/volume&gt;&lt;number&gt;8&lt;/number&gt;&lt;dates&gt;&lt;year&gt;1973&lt;/year&gt;&lt;/dates&gt;&lt;isbn&gt;0002-7863&lt;/isbn&gt;&lt;urls&gt;&lt;/urls&gt;&lt;/record&gt;&lt;/Cite&gt;&lt;/EndNote&gt;</w:instrText>
      </w:r>
      <w:r w:rsidR="0043220B" w:rsidRPr="00B76B88">
        <w:rPr>
          <w:color w:val="000000" w:themeColor="text1"/>
          <w:sz w:val="24"/>
          <w:szCs w:val="24"/>
        </w:rPr>
        <w:fldChar w:fldCharType="separate"/>
      </w:r>
      <w:r w:rsidR="002C0C01" w:rsidRPr="00B76B88">
        <w:rPr>
          <w:noProof/>
          <w:color w:val="000000" w:themeColor="text1"/>
          <w:sz w:val="24"/>
          <w:szCs w:val="24"/>
          <w:vertAlign w:val="superscript"/>
        </w:rPr>
        <w:t>2</w:t>
      </w:r>
      <w:r w:rsidR="0043220B" w:rsidRPr="00B76B88">
        <w:rPr>
          <w:color w:val="000000" w:themeColor="text1"/>
          <w:sz w:val="24"/>
          <w:szCs w:val="24"/>
        </w:rPr>
        <w:fldChar w:fldCharType="end"/>
      </w:r>
      <w:r w:rsidR="00912E83" w:rsidRPr="00B76B88">
        <w:rPr>
          <w:color w:val="000000" w:themeColor="text1"/>
          <w:sz w:val="24"/>
          <w:szCs w:val="24"/>
        </w:rPr>
        <w:t xml:space="preserve"> and cubane (C</w:t>
      </w:r>
      <w:r w:rsidR="00912E83" w:rsidRPr="00B76B88">
        <w:rPr>
          <w:color w:val="000000" w:themeColor="text1"/>
          <w:sz w:val="24"/>
          <w:szCs w:val="24"/>
          <w:vertAlign w:val="subscript"/>
        </w:rPr>
        <w:t>8</w:t>
      </w:r>
      <w:r w:rsidR="00912E83" w:rsidRPr="00B76B88">
        <w:rPr>
          <w:color w:val="000000" w:themeColor="text1"/>
          <w:sz w:val="24"/>
          <w:szCs w:val="24"/>
        </w:rPr>
        <w:t>H</w:t>
      </w:r>
      <w:r w:rsidR="00912E83" w:rsidRPr="00B76B88">
        <w:rPr>
          <w:color w:val="000000" w:themeColor="text1"/>
          <w:sz w:val="24"/>
          <w:szCs w:val="24"/>
          <w:vertAlign w:val="subscript"/>
        </w:rPr>
        <w:t>8</w:t>
      </w:r>
      <w:r w:rsidR="00912E83" w:rsidRPr="00B76B88">
        <w:rPr>
          <w:color w:val="000000" w:themeColor="text1"/>
          <w:sz w:val="24"/>
          <w:szCs w:val="24"/>
        </w:rPr>
        <w:t xml:space="preserve">, </w:t>
      </w:r>
      <w:r w:rsidR="00912E83" w:rsidRPr="00B76B88">
        <w:rPr>
          <w:b/>
          <w:color w:val="000000" w:themeColor="text1"/>
          <w:sz w:val="24"/>
          <w:szCs w:val="24"/>
        </w:rPr>
        <w:t>3</w:t>
      </w:r>
      <w:r w:rsidR="00912E83" w:rsidRPr="00B76B88">
        <w:rPr>
          <w:color w:val="000000" w:themeColor="text1"/>
          <w:sz w:val="24"/>
          <w:szCs w:val="24"/>
        </w:rPr>
        <w:t>)</w:t>
      </w:r>
      <w:r w:rsidR="0043220B" w:rsidRPr="00B76B88">
        <w:rPr>
          <w:color w:val="000000" w:themeColor="text1"/>
          <w:sz w:val="24"/>
          <w:szCs w:val="24"/>
        </w:rPr>
        <w:fldChar w:fldCharType="begin"/>
      </w:r>
      <w:r w:rsidR="002C0C01" w:rsidRPr="00B76B88">
        <w:rPr>
          <w:color w:val="000000" w:themeColor="text1"/>
          <w:sz w:val="24"/>
          <w:szCs w:val="24"/>
        </w:rPr>
        <w:instrText xml:space="preserve"> ADDIN EN.CITE &lt;EndNote&gt;&lt;Cite&gt;&lt;Author&gt;Eaton&lt;/Author&gt;&lt;Year&gt;1964&lt;/Year&gt;&lt;RecNum&gt;65&lt;/RecNum&gt;&lt;DisplayText&gt;&lt;style face="superscript"&gt;3,4&lt;/style&gt;&lt;/DisplayText&gt;&lt;record&gt;&lt;rec-number&gt;65&lt;/rec-number&gt;&lt;foreign-keys&gt;&lt;key app="EN" db-id="v2v0tsrrlwrfptedf96xarvkdxwedts0p0z9" timestamp="1614283638"&gt;65&lt;/key&gt;&lt;/foreign-keys&gt;&lt;ref-type name="Journal Article"&gt;17&lt;/ref-type&gt;&lt;contributors&gt;&lt;authors&gt;&lt;author&gt;Eaton, Philip E&lt;/author&gt;&lt;author&gt;Cole, Thomas W&lt;/author&gt;&lt;/authors&gt;&lt;/contributors&gt;&lt;titles&gt;&lt;title&gt;Cubane&lt;/title&gt;&lt;secondary-title&gt;Journal of the American Chemical Society&lt;/secondary-title&gt;&lt;/titles&gt;&lt;periodical&gt;&lt;full-title&gt;Journal of the American Chemical Society&lt;/full-title&gt;&lt;abbr-1&gt;J. Am. Chem. Soc.&lt;/abbr-1&gt;&lt;/periodical&gt;&lt;pages&gt;3157-3158&lt;/pages&gt;&lt;volume&gt;86&lt;/volume&gt;&lt;number&gt;15&lt;/number&gt;&lt;dates&gt;&lt;year&gt;1964&lt;/year&gt;&lt;/dates&gt;&lt;isbn&gt;0002-7863&lt;/isbn&gt;&lt;urls&gt;&lt;/urls&gt;&lt;/record&gt;&lt;/Cite&gt;&lt;Cite&gt;&lt;Author&gt;Eaton&lt;/Author&gt;&lt;Year&gt;1964&lt;/Year&gt;&lt;RecNum&gt;66&lt;/RecNum&gt;&lt;record&gt;&lt;rec-number&gt;66&lt;/rec-number&gt;&lt;foreign-keys&gt;&lt;key app="EN" db-id="v2v0tsrrlwrfptedf96xarvkdxwedts0p0z9" timestamp="1614283640"&gt;66&lt;/key&gt;&lt;/foreign-keys&gt;&lt;ref-type name="Journal Article"&gt;17&lt;/ref-type&gt;&lt;contributors&gt;&lt;authors&gt;&lt;author&gt;Eaton, Philip E&lt;/author&gt;&lt;author&gt;Cole, Thomas W&lt;/author&gt;&lt;/authors&gt;&lt;/contributors&gt;&lt;titles&gt;&lt;title&gt;The cubane system&lt;/title&gt;&lt;secondary-title&gt;Journal of the american chemical society&lt;/secondary-title&gt;&lt;/titles&gt;&lt;periodical&gt;&lt;full-title&gt;Journal of the American Chemical Society&lt;/full-title&gt;&lt;abbr-1&gt;J. Am. Chem. Soc.&lt;/abbr-1&gt;&lt;/periodical&gt;&lt;pages&gt;962-964&lt;/pages&gt;&lt;volume&gt;86&lt;/volume&gt;&lt;number&gt;5&lt;/number&gt;&lt;dates&gt;&lt;year&gt;1964&lt;/year&gt;&lt;/dates&gt;&lt;isbn&gt;0002-7863&lt;/isbn&gt;&lt;urls&gt;&lt;/urls&gt;&lt;/record&gt;&lt;/Cite&gt;&lt;/EndNote&gt;</w:instrText>
      </w:r>
      <w:r w:rsidR="0043220B" w:rsidRPr="00B76B88">
        <w:rPr>
          <w:color w:val="000000" w:themeColor="text1"/>
          <w:sz w:val="24"/>
          <w:szCs w:val="24"/>
        </w:rPr>
        <w:fldChar w:fldCharType="separate"/>
      </w:r>
      <w:r w:rsidR="002C0C01" w:rsidRPr="00B76B88">
        <w:rPr>
          <w:noProof/>
          <w:color w:val="000000" w:themeColor="text1"/>
          <w:sz w:val="24"/>
          <w:szCs w:val="24"/>
          <w:vertAlign w:val="superscript"/>
        </w:rPr>
        <w:t>3,4</w:t>
      </w:r>
      <w:r w:rsidR="0043220B" w:rsidRPr="00B76B88">
        <w:rPr>
          <w:color w:val="000000" w:themeColor="text1"/>
          <w:sz w:val="24"/>
          <w:szCs w:val="24"/>
        </w:rPr>
        <w:fldChar w:fldCharType="end"/>
      </w:r>
      <w:r w:rsidR="00912E83" w:rsidRPr="00B76B88">
        <w:rPr>
          <w:color w:val="000000" w:themeColor="text1"/>
          <w:sz w:val="24"/>
          <w:szCs w:val="24"/>
        </w:rPr>
        <w:t xml:space="preserve"> </w:t>
      </w:r>
      <w:r w:rsidR="009D0421" w:rsidRPr="00B76B88">
        <w:rPr>
          <w:color w:val="000000" w:themeColor="text1"/>
          <w:sz w:val="24"/>
          <w:szCs w:val="24"/>
        </w:rPr>
        <w:t>–</w:t>
      </w:r>
      <w:r w:rsidR="00912E83" w:rsidRPr="00B76B88">
        <w:rPr>
          <w:color w:val="000000" w:themeColor="text1"/>
          <w:sz w:val="24"/>
          <w:szCs w:val="24"/>
        </w:rPr>
        <w:t xml:space="preserve"> have fascinated the </w:t>
      </w:r>
      <w:r w:rsidR="00912E83" w:rsidRPr="00B76B88">
        <w:rPr>
          <w:rFonts w:eastAsia="MinionPro"/>
          <w:color w:val="000000" w:themeColor="text1"/>
          <w:sz w:val="24"/>
          <w:szCs w:val="24"/>
        </w:rPr>
        <w:t xml:space="preserve">(in)organic preparative, organometallic, theoretical, and physical chemistry communities from the perspective of </w:t>
      </w:r>
      <w:r w:rsidR="006C4BEE" w:rsidRPr="00B76B88">
        <w:rPr>
          <w:rFonts w:eastAsia="MinionPro"/>
          <w:color w:val="000000" w:themeColor="text1"/>
          <w:sz w:val="24"/>
          <w:szCs w:val="24"/>
        </w:rPr>
        <w:t xml:space="preserve">fundamental principles of chemical bonding and electronic structure. In conjunction with </w:t>
      </w:r>
      <w:r w:rsidR="006C4BEE" w:rsidRPr="00B76B88">
        <w:rPr>
          <w:color w:val="000000" w:themeColor="text1"/>
          <w:sz w:val="24"/>
          <w:szCs w:val="24"/>
        </w:rPr>
        <w:t xml:space="preserve">Langmuir’s concept of isovalency, in which </w:t>
      </w:r>
      <w:del w:id="12" w:author="Starbase20" w:date="2021-08-17T10:58:00Z">
        <w:r w:rsidR="006C4BEE" w:rsidRPr="00B76B88" w:rsidDel="00D15B61">
          <w:rPr>
            <w:color w:val="000000" w:themeColor="text1"/>
            <w:sz w:val="24"/>
            <w:szCs w:val="24"/>
          </w:rPr>
          <w:delText>‘</w:delText>
        </w:r>
      </w:del>
      <w:r w:rsidR="006C4BEE" w:rsidRPr="00B76B88">
        <w:rPr>
          <w:color w:val="000000" w:themeColor="text1"/>
          <w:sz w:val="24"/>
          <w:szCs w:val="24"/>
        </w:rPr>
        <w:t>molecular entities with the same number of valence electrons have similar chemistries</w:t>
      </w:r>
      <w:del w:id="13" w:author="Starbase20" w:date="2021-08-17T10:58:00Z">
        <w:r w:rsidR="006C4BEE" w:rsidRPr="00B76B88" w:rsidDel="00D15B61">
          <w:rPr>
            <w:color w:val="000000" w:themeColor="text1"/>
            <w:sz w:val="24"/>
            <w:szCs w:val="24"/>
          </w:rPr>
          <w:delText>’</w:delText>
        </w:r>
      </w:del>
      <w:r w:rsidR="006C4BEE" w:rsidRPr="00B76B88">
        <w:rPr>
          <w:rStyle w:val="st"/>
          <w:color w:val="000000" w:themeColor="text1"/>
          <w:sz w:val="24"/>
          <w:szCs w:val="24"/>
        </w:rPr>
        <w:fldChar w:fldCharType="begin"/>
      </w:r>
      <w:r w:rsidR="002C0C01" w:rsidRPr="00B76B88">
        <w:rPr>
          <w:rStyle w:val="st"/>
          <w:color w:val="000000" w:themeColor="text1"/>
          <w:sz w:val="24"/>
          <w:szCs w:val="24"/>
        </w:rPr>
        <w:instrText xml:space="preserve"> ADDIN EN.CITE &lt;EndNote&gt;&lt;Cite&gt;&lt;Author&gt;Langmuir&lt;/Author&gt;&lt;Year&gt;1919&lt;/Year&gt;&lt;RecNum&gt;38&lt;/RecNum&gt;&lt;DisplayText&gt;&lt;style face="superscript"&gt;5&lt;/style&gt;&lt;/DisplayText&gt;&lt;record&gt;&lt;rec-number&gt;38&lt;/rec-number&gt;&lt;foreign-keys&gt;&lt;key app="EN" db-id="9v9a0z2a7fepfqe0fs7xvtaiddztvxed5xza" timestamp="1515408906"&gt;38&lt;/key&gt;&lt;/foreign-keys&gt;&lt;ref-type name="Journal Article"&gt;17&lt;/ref-type&gt;&lt;contributors&gt;&lt;authors&gt;&lt;author&gt;Langmuir, Irving&lt;/author&gt;&lt;/authors&gt;&lt;/contributors&gt;&lt;titles&gt;&lt;title&gt;The arrangement of electrons in atoms and molecules&lt;/title&gt;&lt;secondary-title&gt;Journal of the American Chemical Society&lt;/secondary-title&gt;&lt;/titles&gt;&lt;periodical&gt;&lt;full-title&gt;Journal of the American Chemical Society&lt;/full-title&gt;&lt;abbr-1&gt;J. Am. Chem. Soc.&lt;/abbr-1&gt;&lt;/periodical&gt;&lt;pages&gt;868-934&lt;/pages&gt;&lt;volume&gt;41&lt;/volume&gt;&lt;number&gt;6&lt;/number&gt;&lt;dates&gt;&lt;year&gt;1919&lt;/year&gt;&lt;/dates&gt;&lt;isbn&gt;0002-7863&lt;/isbn&gt;&lt;urls&gt;&lt;/urls&gt;&lt;/record&gt;&lt;/Cite&gt;&lt;/EndNote&gt;</w:instrText>
      </w:r>
      <w:r w:rsidR="006C4BEE" w:rsidRPr="00B76B88">
        <w:rPr>
          <w:rStyle w:val="st"/>
          <w:color w:val="000000" w:themeColor="text1"/>
          <w:sz w:val="24"/>
          <w:szCs w:val="24"/>
        </w:rPr>
        <w:fldChar w:fldCharType="separate"/>
      </w:r>
      <w:r w:rsidR="002C0C01" w:rsidRPr="00B76B88">
        <w:rPr>
          <w:rStyle w:val="st"/>
          <w:noProof/>
          <w:color w:val="000000" w:themeColor="text1"/>
          <w:sz w:val="24"/>
          <w:szCs w:val="24"/>
          <w:vertAlign w:val="superscript"/>
        </w:rPr>
        <w:t>5</w:t>
      </w:r>
      <w:r w:rsidR="006C4BEE" w:rsidRPr="00B76B88">
        <w:rPr>
          <w:rStyle w:val="st"/>
          <w:color w:val="000000" w:themeColor="text1"/>
          <w:sz w:val="24"/>
          <w:szCs w:val="24"/>
        </w:rPr>
        <w:fldChar w:fldCharType="end"/>
      </w:r>
      <w:r w:rsidR="00E20DAD" w:rsidRPr="00B76B88">
        <w:rPr>
          <w:color w:val="000000" w:themeColor="text1"/>
          <w:sz w:val="24"/>
          <w:szCs w:val="24"/>
        </w:rPr>
        <w:t>,</w:t>
      </w:r>
      <w:r w:rsidR="006C4BEE" w:rsidRPr="00B76B88">
        <w:rPr>
          <w:color w:val="000000" w:themeColor="text1"/>
          <w:sz w:val="24"/>
          <w:szCs w:val="24"/>
        </w:rPr>
        <w:t xml:space="preserve"> particular attention has been devoted to the preparation of poly</w:t>
      </w:r>
      <w:r w:rsidR="006C4BEE" w:rsidRPr="00B76B88">
        <w:rPr>
          <w:color w:val="000000" w:themeColor="text1"/>
          <w:sz w:val="24"/>
          <w:szCs w:val="24"/>
          <w:lang w:eastAsia="zh-CN"/>
        </w:rPr>
        <w:t>pnictogen derivatives of prismane, in which the CH moieties are substituted by isovalent nitrogen (N) and phosphorus (P) atoms</w:t>
      </w:r>
      <w:r w:rsidR="002F4EC3" w:rsidRPr="00B76B88">
        <w:rPr>
          <w:color w:val="000000" w:themeColor="text1"/>
          <w:sz w:val="24"/>
          <w:szCs w:val="24"/>
          <w:lang w:eastAsia="zh-CN"/>
        </w:rPr>
        <w:t xml:space="preserve">. These species serve </w:t>
      </w:r>
      <w:r w:rsidR="00E77B9E" w:rsidRPr="00B76B88">
        <w:rPr>
          <w:color w:val="000000" w:themeColor="text1"/>
          <w:sz w:val="24"/>
          <w:szCs w:val="24"/>
          <w:lang w:eastAsia="zh-CN"/>
        </w:rPr>
        <w:t xml:space="preserve">as </w:t>
      </w:r>
      <w:r w:rsidR="006C4BEE" w:rsidRPr="00B76B88">
        <w:rPr>
          <w:color w:val="000000" w:themeColor="text1"/>
          <w:sz w:val="24"/>
          <w:szCs w:val="24"/>
          <w:lang w:eastAsia="zh-CN"/>
        </w:rPr>
        <w:t>benchmarks of exotic molecul</w:t>
      </w:r>
      <w:r w:rsidR="002F4EC3" w:rsidRPr="00B76B88">
        <w:rPr>
          <w:color w:val="000000" w:themeColor="text1"/>
          <w:sz w:val="24"/>
          <w:szCs w:val="24"/>
          <w:lang w:eastAsia="zh-CN"/>
        </w:rPr>
        <w:t xml:space="preserve">ar </w:t>
      </w:r>
      <w:r w:rsidR="006C4BEE" w:rsidRPr="00B76B88">
        <w:rPr>
          <w:color w:val="000000" w:themeColor="text1"/>
          <w:sz w:val="24"/>
          <w:szCs w:val="24"/>
          <w:lang w:eastAsia="zh-CN"/>
        </w:rPr>
        <w:t>structures</w:t>
      </w:r>
      <w:r w:rsidR="002F4EC3" w:rsidRPr="00B76B88">
        <w:rPr>
          <w:color w:val="000000" w:themeColor="text1"/>
          <w:sz w:val="24"/>
          <w:szCs w:val="24"/>
          <w:lang w:eastAsia="zh-CN"/>
        </w:rPr>
        <w:t xml:space="preserve"> of </w:t>
      </w:r>
      <w:r w:rsidR="006C4BEE" w:rsidRPr="00B76B88">
        <w:rPr>
          <w:color w:val="000000" w:themeColor="text1"/>
          <w:sz w:val="24"/>
          <w:szCs w:val="24"/>
          <w:lang w:eastAsia="zh-CN"/>
        </w:rPr>
        <w:t>high strain energies and high-energy-density materials</w:t>
      </w:r>
      <w:r w:rsidR="006C4BEE" w:rsidRPr="00B76B88">
        <w:rPr>
          <w:color w:val="000000" w:themeColor="text1"/>
          <w:sz w:val="24"/>
          <w:szCs w:val="24"/>
          <w:lang w:eastAsia="zh-CN"/>
        </w:rPr>
        <w:fldChar w:fldCharType="begin">
          <w:fldData xml:space="preserve">PEVuZE5vdGU+PENpdGU+PEF1dGhvcj5LYXR6PC9BdXRob3I+PFllYXI+MTk3MzwvWWVhcj48UmVj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</w:fldData>
        </w:fldChar>
      </w:r>
      <w:r w:rsidR="00663D93" w:rsidRPr="00B76B88">
        <w:rPr>
          <w:color w:val="000000" w:themeColor="text1"/>
          <w:sz w:val="24"/>
          <w:szCs w:val="24"/>
          <w:lang w:eastAsia="zh-CN"/>
        </w:rPr>
        <w:instrText xml:space="preserve"> ADDIN EN.CITE </w:instrText>
      </w:r>
      <w:r w:rsidR="00663D93" w:rsidRPr="00B76B88">
        <w:rPr>
          <w:color w:val="000000" w:themeColor="text1"/>
          <w:sz w:val="24"/>
          <w:szCs w:val="24"/>
          <w:lang w:eastAsia="zh-CN"/>
        </w:rPr>
        <w:fldChar w:fldCharType="begin">
          <w:fldData xml:space="preserve">PEVuZE5vdGU+PENpdGU+PEF1dGhvcj5LYXR6PC9BdXRob3I+PFllYXI+MTk3MzwvWWVhcj48UmVj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</w:fldData>
        </w:fldChar>
      </w:r>
      <w:r w:rsidR="00663D93" w:rsidRPr="00B76B88">
        <w:rPr>
          <w:color w:val="000000" w:themeColor="text1"/>
          <w:sz w:val="24"/>
          <w:szCs w:val="24"/>
          <w:lang w:eastAsia="zh-CN"/>
        </w:rPr>
        <w:instrText xml:space="preserve"> ADDIN EN.CITE.DATA </w:instrText>
      </w:r>
      <w:r w:rsidR="00663D93" w:rsidRPr="00B76B88">
        <w:rPr>
          <w:color w:val="000000" w:themeColor="text1"/>
          <w:sz w:val="24"/>
          <w:szCs w:val="24"/>
          <w:lang w:eastAsia="zh-CN"/>
        </w:rPr>
      </w:r>
      <w:r w:rsidR="00663D93" w:rsidRPr="00B76B88">
        <w:rPr>
          <w:color w:val="000000" w:themeColor="text1"/>
          <w:sz w:val="24"/>
          <w:szCs w:val="24"/>
          <w:lang w:eastAsia="zh-CN"/>
        </w:rPr>
        <w:fldChar w:fldCharType="end"/>
      </w:r>
      <w:r w:rsidR="006C4BEE" w:rsidRPr="00B76B88">
        <w:rPr>
          <w:color w:val="000000" w:themeColor="text1"/>
          <w:sz w:val="24"/>
          <w:szCs w:val="24"/>
          <w:lang w:eastAsia="zh-CN"/>
        </w:rPr>
      </w:r>
      <w:r w:rsidR="006C4BEE"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2,6-12</w:t>
      </w:r>
      <w:r w:rsidR="006C4BEE" w:rsidRPr="00B76B88">
        <w:rPr>
          <w:color w:val="000000" w:themeColor="text1"/>
          <w:sz w:val="24"/>
          <w:szCs w:val="24"/>
          <w:lang w:eastAsia="zh-CN"/>
        </w:rPr>
        <w:fldChar w:fldCharType="end"/>
      </w:r>
      <w:r w:rsidR="00E20DAD" w:rsidRPr="00B76B88">
        <w:rPr>
          <w:color w:val="000000" w:themeColor="text1"/>
          <w:sz w:val="24"/>
          <w:szCs w:val="24"/>
          <w:lang w:eastAsia="zh-CN"/>
        </w:rPr>
        <w:t>.</w:t>
      </w:r>
      <w:r w:rsidR="006C4BEE" w:rsidRPr="00B76B88">
        <w:rPr>
          <w:color w:val="000000" w:themeColor="text1"/>
          <w:sz w:val="24"/>
          <w:szCs w:val="24"/>
          <w:lang w:eastAsia="zh-CN"/>
        </w:rPr>
        <w:t xml:space="preserve"> </w:t>
      </w:r>
      <w:r w:rsidR="00E77B9E" w:rsidRPr="00B76B88">
        <w:rPr>
          <w:color w:val="000000" w:themeColor="text1"/>
          <w:sz w:val="24"/>
          <w:szCs w:val="24"/>
          <w:lang w:eastAsia="zh-CN"/>
        </w:rPr>
        <w:t xml:space="preserve">From planar, mono-cyclic </w:t>
      </w:r>
      <w:r w:rsidR="00E77B9E" w:rsidRPr="00B76B88">
        <w:rPr>
          <w:i/>
          <w:color w:val="000000" w:themeColor="text1"/>
          <w:sz w:val="24"/>
          <w:szCs w:val="24"/>
          <w:lang w:eastAsia="zh-CN"/>
        </w:rPr>
        <w:t>D</w:t>
      </w:r>
      <w:r w:rsidR="00E77B9E" w:rsidRPr="00B76B88">
        <w:rPr>
          <w:color w:val="000000" w:themeColor="text1"/>
          <w:sz w:val="24"/>
          <w:szCs w:val="24"/>
          <w:vertAlign w:val="subscript"/>
          <w:lang w:eastAsia="zh-CN"/>
        </w:rPr>
        <w:t xml:space="preserve">6h </w:t>
      </w:r>
      <w:r w:rsidR="00E77B9E" w:rsidRPr="00B76B88">
        <w:rPr>
          <w:color w:val="000000" w:themeColor="text1"/>
          <w:sz w:val="24"/>
          <w:szCs w:val="24"/>
          <w:lang w:eastAsia="zh-CN"/>
        </w:rPr>
        <w:t xml:space="preserve">symmetric </w:t>
      </w:r>
      <w:r w:rsidR="00E77B9E" w:rsidRPr="00B76B88">
        <w:rPr>
          <w:color w:val="000000" w:themeColor="text1"/>
          <w:sz w:val="24"/>
          <w:szCs w:val="24"/>
        </w:rPr>
        <w:t>benzene (C</w:t>
      </w:r>
      <w:r w:rsidR="00E77B9E" w:rsidRPr="00B76B88">
        <w:rPr>
          <w:color w:val="000000" w:themeColor="text1"/>
          <w:sz w:val="24"/>
          <w:szCs w:val="24"/>
          <w:vertAlign w:val="subscript"/>
        </w:rPr>
        <w:t>6</w:t>
      </w:r>
      <w:r w:rsidR="00E77B9E" w:rsidRPr="00B76B88">
        <w:rPr>
          <w:color w:val="000000" w:themeColor="text1"/>
          <w:sz w:val="24"/>
          <w:szCs w:val="24"/>
        </w:rPr>
        <w:t>H</w:t>
      </w:r>
      <w:r w:rsidR="00E77B9E" w:rsidRPr="00B76B88">
        <w:rPr>
          <w:color w:val="000000" w:themeColor="text1"/>
          <w:sz w:val="24"/>
          <w:szCs w:val="24"/>
          <w:vertAlign w:val="subscript"/>
        </w:rPr>
        <w:t>6</w:t>
      </w:r>
      <w:r w:rsidR="00E77B9E" w:rsidRPr="00B76B88">
        <w:rPr>
          <w:color w:val="000000" w:themeColor="text1"/>
          <w:sz w:val="24"/>
          <w:szCs w:val="24"/>
        </w:rPr>
        <w:t xml:space="preserve">, </w:t>
      </w:r>
      <w:r w:rsidR="00E77B9E" w:rsidRPr="00B76B88">
        <w:rPr>
          <w:b/>
          <w:bCs/>
          <w:color w:val="000000" w:themeColor="text1"/>
          <w:sz w:val="24"/>
          <w:szCs w:val="24"/>
        </w:rPr>
        <w:t>1</w:t>
      </w:r>
      <w:r w:rsidR="00E77B9E" w:rsidRPr="00B76B88">
        <w:rPr>
          <w:color w:val="000000" w:themeColor="text1"/>
          <w:sz w:val="24"/>
          <w:szCs w:val="24"/>
        </w:rPr>
        <w:t>)</w:t>
      </w:r>
      <w:r w:rsidR="00E77B9E"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&lt;EndNote&gt;&lt;Cite&gt;&lt;Author&gt;Faraday&lt;/Author&gt;&lt;Year&gt;1825&lt;/Year&gt;&lt;RecNum&gt;51&lt;/RecNum&gt;&lt;DisplayText&gt;&lt;style face="superscript"&gt;13,14&lt;/style&gt;&lt;/DisplayText&gt;&lt;record&gt;&lt;rec-number&gt;51&lt;/rec-number&gt;&lt;foreign-keys&gt;&lt;key app="EN" db-id="v2v0tsrrlwrfptedf96xarvkdxwedts0p0z9" timestamp="1613827655"&gt;51&lt;/key&gt;&lt;/foreign-keys&gt;&lt;ref-type name="Journal Article"&gt;17&lt;/ref-type&gt;&lt;contributors&gt;&lt;authors&gt;&lt;author&gt;Faraday, Michael&lt;/author&gt;&lt;/authors&gt;&lt;/contributors&gt;&lt;titles&gt;&lt;title&gt;XX. On new compounds of carbon and hydrogen, and on certain other products obtained during the decomposition of oil by heat&lt;/title&gt;&lt;secondary-title&gt;Philosophical Transactions of the Royal Society of London&lt;/secondary-title&gt;&lt;/titles&gt;&lt;periodical&gt;&lt;full-title&gt;Philosophical Transactions of the Royal Society of London&lt;/full-title&gt;&lt;abbr-1&gt;Philos. T. R. Soc. Lond.&lt;/abbr-1&gt;&lt;/periodical&gt;&lt;pages&gt;440-466&lt;/pages&gt;&lt;number&gt;115&lt;/number&gt;&lt;dates&gt;&lt;year&gt;1825&lt;/year&gt;&lt;/dates&gt;&lt;isbn&gt;0261-0523&lt;/isbn&gt;&lt;urls&gt;&lt;/urls&gt;&lt;/record&gt;&lt;/Cite&gt;&lt;Cite&gt;&lt;Author&gt;Kaiser&lt;/Author&gt;&lt;Year&gt;1968&lt;/Year&gt;&lt;RecNum&gt;52&lt;/RecNum&gt;&lt;record&gt;&lt;rec-number&gt;52&lt;/rec-number&gt;&lt;foreign-keys&gt;&lt;key app="EN" db-id="v2v0tsrrlwrfptedf96xarvkdxwedts0p0z9" timestamp="1613827670"&gt;52&lt;/key&gt;&lt;/foreign-keys&gt;&lt;ref-type name="Journal Article"&gt;17&lt;/ref-type&gt;&lt;contributors&gt;&lt;authors&gt;&lt;author&gt;Kaiser, R&lt;/author&gt;&lt;/authors&gt;&lt;/contributors&gt;&lt;titles&gt;&lt;title&gt;“Bicarburet of hydrogen”. Reappraisal of the discovery of benzene in 1825 with the analytical methods of 1968&lt;/title&gt;&lt;secondary-title&gt;Angewandte Chemie International Edition in English&lt;/secondary-title&gt;&lt;/titles&gt;&lt;periodical&gt;&lt;full-title&gt;Angewandte Chemie International Edition in English&lt;/full-title&gt;&lt;abbr-1&gt;Angew. Chem. Int. Ed.&lt;/abbr-1&gt;&lt;/periodical&gt;&lt;pages&gt;345-350&lt;/pages&gt;&lt;volume&gt;7&lt;/volume&gt;&lt;number&gt;5&lt;/number&gt;&lt;dates&gt;&lt;year&gt;1968&lt;/year&gt;&lt;/dates&gt;&lt;isbn&gt;0570-0833&lt;/isbn&gt;&lt;urls&gt;&lt;/urls&gt;&lt;/record&gt;&lt;/Cite&gt;&lt;/EndNote&gt;</w:instrText>
      </w:r>
      <w:r w:rsidR="00E77B9E"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13,14</w:t>
      </w:r>
      <w:r w:rsidR="00E77B9E" w:rsidRPr="00B76B88">
        <w:rPr>
          <w:color w:val="000000" w:themeColor="text1"/>
          <w:sz w:val="24"/>
          <w:szCs w:val="24"/>
          <w:lang w:eastAsia="zh-CN"/>
        </w:rPr>
        <w:fldChar w:fldCharType="end"/>
      </w:r>
      <w:r w:rsidR="00E77B9E" w:rsidRPr="00B76B88">
        <w:rPr>
          <w:color w:val="000000" w:themeColor="text1"/>
          <w:sz w:val="24"/>
          <w:szCs w:val="24"/>
          <w:lang w:eastAsia="zh-CN"/>
        </w:rPr>
        <w:t xml:space="preserve"> to polyhedral </w:t>
      </w:r>
      <w:r w:rsidR="00E77B9E" w:rsidRPr="00B76B88">
        <w:rPr>
          <w:i/>
          <w:color w:val="000000" w:themeColor="text1"/>
          <w:sz w:val="24"/>
          <w:szCs w:val="24"/>
          <w:lang w:eastAsia="zh-CN"/>
        </w:rPr>
        <w:t>D</w:t>
      </w:r>
      <w:r w:rsidR="00E77B9E" w:rsidRPr="00B76B88">
        <w:rPr>
          <w:color w:val="000000" w:themeColor="text1"/>
          <w:sz w:val="24"/>
          <w:szCs w:val="24"/>
          <w:vertAlign w:val="subscript"/>
          <w:lang w:eastAsia="zh-CN"/>
        </w:rPr>
        <w:t xml:space="preserve">3h </w:t>
      </w:r>
      <w:r w:rsidR="00E77B9E" w:rsidRPr="00B76B88">
        <w:rPr>
          <w:color w:val="000000" w:themeColor="text1"/>
          <w:sz w:val="24"/>
          <w:szCs w:val="24"/>
          <w:lang w:eastAsia="zh-CN"/>
        </w:rPr>
        <w:t xml:space="preserve">symmetric prismane </w:t>
      </w:r>
      <w:r w:rsidR="00E77B9E" w:rsidRPr="00B76B88">
        <w:rPr>
          <w:color w:val="000000" w:themeColor="text1"/>
          <w:sz w:val="24"/>
          <w:szCs w:val="24"/>
        </w:rPr>
        <w:t>(</w:t>
      </w:r>
      <w:r w:rsidR="00E77B9E" w:rsidRPr="00B76B88">
        <w:rPr>
          <w:color w:val="000000" w:themeColor="text1"/>
          <w:sz w:val="24"/>
          <w:szCs w:val="24"/>
          <w:lang w:eastAsia="zh-CN"/>
        </w:rPr>
        <w:t>tetracyclo[2.2.0.0</w:t>
      </w:r>
      <w:r w:rsidR="00E77B9E" w:rsidRPr="00B76B88">
        <w:rPr>
          <w:color w:val="000000" w:themeColor="text1"/>
          <w:sz w:val="24"/>
          <w:szCs w:val="24"/>
          <w:vertAlign w:val="superscript"/>
          <w:lang w:eastAsia="zh-CN"/>
        </w:rPr>
        <w:t>2,6</w:t>
      </w:r>
      <w:r w:rsidR="00E77B9E" w:rsidRPr="00B76B88">
        <w:rPr>
          <w:color w:val="000000" w:themeColor="text1"/>
          <w:sz w:val="24"/>
          <w:szCs w:val="24"/>
          <w:lang w:eastAsia="zh-CN"/>
        </w:rPr>
        <w:t>.0</w:t>
      </w:r>
      <w:r w:rsidR="00E77B9E" w:rsidRPr="00B76B88">
        <w:rPr>
          <w:color w:val="000000" w:themeColor="text1"/>
          <w:sz w:val="24"/>
          <w:szCs w:val="24"/>
          <w:vertAlign w:val="superscript"/>
          <w:lang w:eastAsia="zh-CN"/>
        </w:rPr>
        <w:t>3,5</w:t>
      </w:r>
      <w:r w:rsidR="00E77B9E" w:rsidRPr="00B76B88">
        <w:rPr>
          <w:color w:val="000000" w:themeColor="text1"/>
          <w:sz w:val="24"/>
          <w:szCs w:val="24"/>
          <w:lang w:eastAsia="zh-CN"/>
        </w:rPr>
        <w:t>]hexane</w:t>
      </w:r>
      <w:r w:rsidR="00E77B9E" w:rsidRPr="00B76B88">
        <w:rPr>
          <w:color w:val="000000" w:themeColor="text1"/>
          <w:sz w:val="24"/>
          <w:szCs w:val="24"/>
        </w:rPr>
        <w:t>, C</w:t>
      </w:r>
      <w:r w:rsidR="00E77B9E" w:rsidRPr="00B76B88">
        <w:rPr>
          <w:color w:val="000000" w:themeColor="text1"/>
          <w:sz w:val="24"/>
          <w:szCs w:val="24"/>
          <w:vertAlign w:val="subscript"/>
        </w:rPr>
        <w:t>6</w:t>
      </w:r>
      <w:r w:rsidR="00E77B9E" w:rsidRPr="00B76B88">
        <w:rPr>
          <w:color w:val="000000" w:themeColor="text1"/>
          <w:sz w:val="24"/>
          <w:szCs w:val="24"/>
        </w:rPr>
        <w:t>H</w:t>
      </w:r>
      <w:r w:rsidR="00E77B9E" w:rsidRPr="00B76B88">
        <w:rPr>
          <w:color w:val="000000" w:themeColor="text1"/>
          <w:sz w:val="24"/>
          <w:szCs w:val="24"/>
          <w:vertAlign w:val="subscript"/>
        </w:rPr>
        <w:t>6</w:t>
      </w:r>
      <w:r w:rsidR="00E77B9E" w:rsidRPr="00B76B88">
        <w:rPr>
          <w:color w:val="000000" w:themeColor="text1"/>
          <w:sz w:val="24"/>
          <w:szCs w:val="24"/>
        </w:rPr>
        <w:t xml:space="preserve">, </w:t>
      </w:r>
      <w:r w:rsidR="00E77B9E" w:rsidRPr="00B76B88">
        <w:rPr>
          <w:b/>
          <w:color w:val="000000" w:themeColor="text1"/>
          <w:sz w:val="24"/>
          <w:szCs w:val="24"/>
        </w:rPr>
        <w:t>2</w:t>
      </w:r>
      <w:r w:rsidR="00E77B9E" w:rsidRPr="00B76B88">
        <w:rPr>
          <w:color w:val="000000" w:themeColor="text1"/>
          <w:sz w:val="24"/>
          <w:szCs w:val="24"/>
        </w:rPr>
        <w:t>) (</w:t>
      </w:r>
      <w:del w:id="14" w:author="Starbase20" w:date="2021-08-19T15:36:00Z">
        <w:r w:rsidR="00E77B9E" w:rsidRPr="00B76B88" w:rsidDel="00BD3368">
          <w:rPr>
            <w:color w:val="000000" w:themeColor="text1"/>
            <w:sz w:val="24"/>
            <w:szCs w:val="24"/>
          </w:rPr>
          <w:delText xml:space="preserve">Scheme </w:delText>
        </w:r>
      </w:del>
      <w:ins w:id="15" w:author="Starbase20" w:date="2021-08-19T15:36:00Z">
        <w:r w:rsidR="00BD3368">
          <w:rPr>
            <w:color w:val="000000" w:themeColor="text1"/>
            <w:sz w:val="24"/>
            <w:szCs w:val="24"/>
          </w:rPr>
          <w:t>Fig.</w:t>
        </w:r>
        <w:r w:rsidR="00BD3368" w:rsidRPr="00B76B88">
          <w:rPr>
            <w:color w:val="000000" w:themeColor="text1"/>
            <w:sz w:val="24"/>
            <w:szCs w:val="24"/>
          </w:rPr>
          <w:t xml:space="preserve"> </w:t>
        </w:r>
      </w:ins>
      <w:r w:rsidR="00E77B9E" w:rsidRPr="00B76B88">
        <w:rPr>
          <w:color w:val="000000" w:themeColor="text1"/>
          <w:sz w:val="24"/>
          <w:szCs w:val="24"/>
        </w:rPr>
        <w:t>1)</w:t>
      </w:r>
      <w:r w:rsidR="002F4EC3" w:rsidRPr="00B76B88">
        <w:rPr>
          <w:color w:val="000000" w:themeColor="text1"/>
          <w:sz w:val="24"/>
          <w:szCs w:val="24"/>
        </w:rPr>
        <w:t>,</w:t>
      </w:r>
      <w:r w:rsidR="00E77B9E" w:rsidRPr="00B76B88">
        <w:rPr>
          <w:color w:val="000000" w:themeColor="text1"/>
          <w:sz w:val="24"/>
          <w:szCs w:val="24"/>
          <w:lang w:eastAsia="zh-CN"/>
        </w:rPr>
        <w:fldChar w:fldCharType="begin"/>
      </w:r>
      <w:r w:rsidR="002C0C01" w:rsidRPr="00B76B88">
        <w:rPr>
          <w:color w:val="000000" w:themeColor="text1"/>
          <w:sz w:val="24"/>
          <w:szCs w:val="24"/>
          <w:lang w:eastAsia="zh-CN"/>
        </w:rPr>
        <w:instrText xml:space="preserve"> ADDIN EN.CITE &lt;EndNote&gt;&lt;Cite&gt;&lt;Author&gt;Katz&lt;/Author&gt;&lt;Year&gt;1973&lt;/Year&gt;&lt;RecNum&gt;47&lt;/RecNum&gt;&lt;DisplayText&gt;&lt;style face="superscript"&gt;2&lt;/style&gt;&lt;/DisplayText&gt;&lt;record&gt;&lt;rec-number&gt;47&lt;/rec-number&gt;&lt;foreign-keys&gt;&lt;key app="EN" db-id="v2v0tsrrlwrfptedf96xarvkdxwedts0p0z9" timestamp="1613826924"&gt;47&lt;/key&gt;&lt;/foreign-keys&gt;&lt;ref-type name="Journal Article"&gt;17&lt;/ref-type&gt;&lt;contributors&gt;&lt;authors&gt;&lt;author&gt;Katz, Thomas J&lt;/author&gt;&lt;author&gt;Acton, Nancy&lt;/author&gt;&lt;/authors&gt;&lt;/contributors&gt;&lt;titles&gt;&lt;title&gt;Synthesis of prismane&lt;/title&gt;&lt;secondary-title&gt;Journal of the American Chemical Society&lt;/secondary-title&gt;&lt;/titles&gt;&lt;periodical&gt;&lt;full-title&gt;Journal of the American Chemical Society&lt;/full-title&gt;&lt;abbr-1&gt;J. Am. Chem. Soc.&lt;/abbr-1&gt;&lt;/periodical&gt;&lt;pages&gt;2738-2739&lt;/pages&gt;&lt;volume&gt;95&lt;/volume&gt;&lt;number&gt;8&lt;/number&gt;&lt;dates&gt;&lt;year&gt;1973&lt;/year&gt;&lt;/dates&gt;&lt;isbn&gt;0002-7863&lt;/isbn&gt;&lt;urls&gt;&lt;/urls&gt;&lt;/record&gt;&lt;/Cite&gt;&lt;/EndNote&gt;</w:instrText>
      </w:r>
      <w:r w:rsidR="00E77B9E" w:rsidRPr="00B76B88">
        <w:rPr>
          <w:color w:val="000000" w:themeColor="text1"/>
          <w:sz w:val="24"/>
          <w:szCs w:val="24"/>
          <w:lang w:eastAsia="zh-CN"/>
        </w:rPr>
        <w:fldChar w:fldCharType="separate"/>
      </w:r>
      <w:r w:rsidR="002C0C01" w:rsidRPr="00B76B88">
        <w:rPr>
          <w:noProof/>
          <w:color w:val="000000" w:themeColor="text1"/>
          <w:sz w:val="24"/>
          <w:szCs w:val="24"/>
          <w:vertAlign w:val="superscript"/>
          <w:lang w:eastAsia="zh-CN"/>
        </w:rPr>
        <w:t>2</w:t>
      </w:r>
      <w:r w:rsidR="00E77B9E" w:rsidRPr="00B76B88">
        <w:rPr>
          <w:color w:val="000000" w:themeColor="text1"/>
          <w:sz w:val="24"/>
          <w:szCs w:val="24"/>
          <w:lang w:eastAsia="zh-CN"/>
        </w:rPr>
        <w:fldChar w:fldCharType="end"/>
      </w:r>
      <w:r w:rsidR="00E77B9E" w:rsidRPr="00B76B88">
        <w:rPr>
          <w:color w:val="000000" w:themeColor="text1"/>
          <w:sz w:val="24"/>
          <w:szCs w:val="24"/>
        </w:rPr>
        <w:t xml:space="preserve"> </w:t>
      </w:r>
      <w:r w:rsidR="002F4EC3" w:rsidRPr="00B76B88">
        <w:rPr>
          <w:color w:val="000000" w:themeColor="text1"/>
          <w:sz w:val="24"/>
          <w:szCs w:val="24"/>
        </w:rPr>
        <w:t xml:space="preserve">not only the </w:t>
      </w:r>
      <w:r w:rsidR="00E77B9E" w:rsidRPr="00B76B88">
        <w:rPr>
          <w:color w:val="000000" w:themeColor="text1"/>
          <w:sz w:val="24"/>
          <w:szCs w:val="24"/>
          <w:lang w:eastAsia="zh-CN"/>
        </w:rPr>
        <w:t>number of rings</w:t>
      </w:r>
      <w:r w:rsidR="002F4EC3" w:rsidRPr="00B76B88">
        <w:rPr>
          <w:color w:val="000000" w:themeColor="text1"/>
          <w:sz w:val="24"/>
          <w:szCs w:val="24"/>
          <w:lang w:eastAsia="zh-CN"/>
        </w:rPr>
        <w:t xml:space="preserve"> increas</w:t>
      </w:r>
      <w:r w:rsidR="00F170B7" w:rsidRPr="00B76B88">
        <w:rPr>
          <w:color w:val="000000" w:themeColor="text1"/>
          <w:sz w:val="24"/>
          <w:szCs w:val="24"/>
          <w:lang w:eastAsia="zh-CN"/>
        </w:rPr>
        <w:t>es</w:t>
      </w:r>
      <w:r w:rsidR="002F4EC3" w:rsidRPr="00B76B88">
        <w:rPr>
          <w:color w:val="000000" w:themeColor="text1"/>
          <w:sz w:val="24"/>
          <w:szCs w:val="24"/>
          <w:lang w:eastAsia="zh-CN"/>
        </w:rPr>
        <w:t xml:space="preserve"> from one to five</w:t>
      </w:r>
      <w:r w:rsidR="00E77B9E" w:rsidRPr="00B76B88">
        <w:rPr>
          <w:color w:val="000000" w:themeColor="text1"/>
          <w:sz w:val="24"/>
          <w:szCs w:val="24"/>
          <w:lang w:eastAsia="zh-CN"/>
        </w:rPr>
        <w:t xml:space="preserve">, </w:t>
      </w:r>
      <w:r w:rsidR="002F4EC3" w:rsidRPr="00B76B88">
        <w:rPr>
          <w:color w:val="000000" w:themeColor="text1"/>
          <w:sz w:val="24"/>
          <w:szCs w:val="24"/>
          <w:lang w:eastAsia="zh-CN"/>
        </w:rPr>
        <w:t xml:space="preserve">but also </w:t>
      </w:r>
      <w:r w:rsidR="00E77B9E" w:rsidRPr="00B76B88">
        <w:rPr>
          <w:color w:val="000000" w:themeColor="text1"/>
          <w:sz w:val="24"/>
          <w:szCs w:val="24"/>
          <w:lang w:eastAsia="zh-CN"/>
        </w:rPr>
        <w:t>the carbon-carbon bond</w:t>
      </w:r>
      <w:r w:rsidR="002F4EC3" w:rsidRPr="00B76B88">
        <w:rPr>
          <w:color w:val="000000" w:themeColor="text1"/>
          <w:sz w:val="24"/>
          <w:szCs w:val="24"/>
          <w:lang w:eastAsia="zh-CN"/>
        </w:rPr>
        <w:t xml:space="preserve"> lengths</w:t>
      </w:r>
      <w:r w:rsidR="00E77B9E" w:rsidRPr="00B76B88">
        <w:rPr>
          <w:color w:val="000000" w:themeColor="text1"/>
          <w:sz w:val="24"/>
          <w:szCs w:val="24"/>
          <w:lang w:eastAsia="zh-CN"/>
        </w:rPr>
        <w:t xml:space="preserve"> and dihedral angles </w:t>
      </w:r>
      <w:r w:rsidR="00771E49" w:rsidRPr="00B76B88">
        <w:rPr>
          <w:rFonts w:hint="eastAsia"/>
          <w:color w:val="000000" w:themeColor="text1"/>
          <w:sz w:val="24"/>
          <w:szCs w:val="24"/>
          <w:lang w:eastAsia="zh-CN"/>
        </w:rPr>
        <w:t>change</w:t>
      </w:r>
      <w:r w:rsidR="00771E49" w:rsidRPr="00B76B88">
        <w:rPr>
          <w:color w:val="000000" w:themeColor="text1"/>
          <w:sz w:val="24"/>
          <w:szCs w:val="24"/>
          <w:lang w:eastAsia="zh-CN"/>
        </w:rPr>
        <w:t xml:space="preserve"> </w:t>
      </w:r>
      <w:r w:rsidR="00E77B9E" w:rsidRPr="00B76B88">
        <w:rPr>
          <w:color w:val="000000" w:themeColor="text1"/>
          <w:sz w:val="24"/>
          <w:szCs w:val="24"/>
          <w:lang w:eastAsia="zh-CN"/>
        </w:rPr>
        <w:t xml:space="preserve">from </w:t>
      </w:r>
      <w:r w:rsidR="00C35DF2" w:rsidRPr="00B76B88">
        <w:rPr>
          <w:color w:val="000000" w:themeColor="text1"/>
          <w:sz w:val="24"/>
          <w:szCs w:val="24"/>
          <w:lang w:eastAsia="zh-CN"/>
        </w:rPr>
        <w:t>1.39</w:t>
      </w:r>
      <w:r w:rsidR="001F3B92" w:rsidRPr="00B76B88">
        <w:rPr>
          <w:color w:val="000000" w:themeColor="text1"/>
          <w:sz w:val="24"/>
          <w:szCs w:val="24"/>
          <w:lang w:eastAsia="zh-CN"/>
        </w:rPr>
        <w:t xml:space="preserve"> </w:t>
      </w:r>
      <w:r w:rsidR="001F3B92" w:rsidRPr="00B76B88">
        <w:rPr>
          <w:rFonts w:ascii="MinionPro" w:eastAsia="MinionPro" w:cs="MinionPro"/>
          <w:color w:val="000000" w:themeColor="text1"/>
          <w:sz w:val="24"/>
          <w:szCs w:val="24"/>
        </w:rPr>
        <w:t>Å</w:t>
      </w:r>
      <w:r w:rsidR="001F3B92" w:rsidRPr="00B76B88">
        <w:rPr>
          <w:color w:val="000000" w:themeColor="text1"/>
          <w:sz w:val="24"/>
          <w:szCs w:val="24"/>
          <w:lang w:eastAsia="zh-CN"/>
        </w:rPr>
        <w:t xml:space="preserve"> to 1.52 </w:t>
      </w:r>
      <w:r w:rsidR="001F3B92" w:rsidRPr="00B76B88">
        <w:rPr>
          <w:rFonts w:ascii="MinionPro" w:eastAsia="MinionPro" w:cs="MinionPro"/>
          <w:color w:val="000000" w:themeColor="text1"/>
          <w:sz w:val="24"/>
          <w:szCs w:val="24"/>
        </w:rPr>
        <w:t>Å</w:t>
      </w:r>
      <w:r w:rsidR="001F3B92" w:rsidRPr="00B76B88">
        <w:rPr>
          <w:color w:val="000000" w:themeColor="text1"/>
          <w:sz w:val="24"/>
          <w:szCs w:val="24"/>
          <w:lang w:eastAsia="zh-CN"/>
        </w:rPr>
        <w:t xml:space="preserve"> </w:t>
      </w:r>
      <w:r w:rsidR="00771E49" w:rsidRPr="00B76B88">
        <w:rPr>
          <w:color w:val="000000" w:themeColor="text1"/>
          <w:sz w:val="24"/>
          <w:szCs w:val="24"/>
          <w:lang w:eastAsia="zh-CN"/>
        </w:rPr>
        <w:t xml:space="preserve">(base edges) </w:t>
      </w:r>
      <w:r w:rsidR="001F3B92" w:rsidRPr="00B76B88">
        <w:rPr>
          <w:color w:val="000000" w:themeColor="text1"/>
          <w:sz w:val="24"/>
          <w:szCs w:val="24"/>
          <w:lang w:eastAsia="zh-CN"/>
        </w:rPr>
        <w:t xml:space="preserve">and </w:t>
      </w:r>
      <w:r w:rsidR="002F4EC3" w:rsidRPr="00B76B88">
        <w:rPr>
          <w:color w:val="000000" w:themeColor="text1"/>
          <w:sz w:val="24"/>
          <w:szCs w:val="24"/>
          <w:lang w:eastAsia="zh-CN"/>
        </w:rPr>
        <w:t xml:space="preserve">to </w:t>
      </w:r>
      <w:r w:rsidR="001F3B92" w:rsidRPr="00B76B88">
        <w:rPr>
          <w:color w:val="000000" w:themeColor="text1"/>
          <w:sz w:val="24"/>
          <w:szCs w:val="24"/>
          <w:lang w:eastAsia="zh-CN"/>
        </w:rPr>
        <w:t xml:space="preserve">1.56 </w:t>
      </w:r>
      <w:r w:rsidR="001F3B92" w:rsidRPr="00B76B88">
        <w:rPr>
          <w:rFonts w:ascii="MinionPro" w:eastAsia="MinionPro" w:cs="MinionPro"/>
          <w:color w:val="000000" w:themeColor="text1"/>
          <w:sz w:val="24"/>
          <w:szCs w:val="24"/>
        </w:rPr>
        <w:t>Å</w:t>
      </w:r>
      <w:r w:rsidR="001F3B92" w:rsidRPr="00B76B88">
        <w:rPr>
          <w:color w:val="000000" w:themeColor="text1"/>
          <w:sz w:val="24"/>
          <w:szCs w:val="24"/>
          <w:lang w:eastAsia="zh-CN"/>
        </w:rPr>
        <w:t xml:space="preserve"> </w:t>
      </w:r>
      <w:r w:rsidR="00771E49" w:rsidRPr="00B76B88">
        <w:rPr>
          <w:color w:val="000000" w:themeColor="text1"/>
          <w:sz w:val="24"/>
          <w:szCs w:val="24"/>
          <w:lang w:eastAsia="zh-CN"/>
        </w:rPr>
        <w:t xml:space="preserve">(lateral edges) </w:t>
      </w:r>
      <w:r w:rsidR="00E77B9E" w:rsidRPr="00B76B88">
        <w:rPr>
          <w:color w:val="000000" w:themeColor="text1"/>
          <w:sz w:val="24"/>
          <w:szCs w:val="24"/>
          <w:lang w:eastAsia="zh-CN"/>
        </w:rPr>
        <w:t xml:space="preserve">and </w:t>
      </w:r>
      <w:r w:rsidR="001F3B92" w:rsidRPr="00B76B88">
        <w:rPr>
          <w:color w:val="000000" w:themeColor="text1"/>
          <w:sz w:val="24"/>
          <w:szCs w:val="24"/>
          <w:lang w:eastAsia="zh-CN"/>
        </w:rPr>
        <w:t>0</w:t>
      </w:r>
      <w:r w:rsidR="001F3B92" w:rsidRPr="00B76B88">
        <w:rPr>
          <w:color w:val="000000" w:themeColor="text1"/>
          <w:sz w:val="24"/>
          <w:szCs w:val="24"/>
          <w:vertAlign w:val="superscript"/>
          <w:lang w:eastAsia="zh-CN"/>
        </w:rPr>
        <w:t>o</w:t>
      </w:r>
      <w:r w:rsidR="001F3B92" w:rsidRPr="00B76B88">
        <w:rPr>
          <w:color w:val="000000" w:themeColor="text1"/>
          <w:sz w:val="24"/>
          <w:szCs w:val="24"/>
          <w:lang w:eastAsia="zh-CN"/>
        </w:rPr>
        <w:t xml:space="preserve"> to</w:t>
      </w:r>
      <w:r w:rsidR="00245682" w:rsidRPr="00B76B88">
        <w:rPr>
          <w:color w:val="000000" w:themeColor="text1"/>
          <w:sz w:val="24"/>
          <w:szCs w:val="24"/>
          <w:lang w:eastAsia="zh-CN"/>
        </w:rPr>
        <w:t xml:space="preserve"> </w:t>
      </w:r>
      <w:r w:rsidR="001F3B92" w:rsidRPr="00B76B88">
        <w:rPr>
          <w:color w:val="000000" w:themeColor="text1"/>
          <w:sz w:val="24"/>
          <w:szCs w:val="24"/>
          <w:lang w:eastAsia="zh-CN"/>
        </w:rPr>
        <w:t>60</w:t>
      </w:r>
      <w:r w:rsidR="001F3B92" w:rsidRPr="00B76B88">
        <w:rPr>
          <w:color w:val="000000" w:themeColor="text1"/>
          <w:sz w:val="24"/>
          <w:szCs w:val="24"/>
          <w:vertAlign w:val="superscript"/>
          <w:lang w:eastAsia="zh-CN"/>
        </w:rPr>
        <w:t>o</w:t>
      </w:r>
      <w:r w:rsidR="00245682" w:rsidRPr="00B76B88">
        <w:rPr>
          <w:color w:val="000000" w:themeColor="text1"/>
          <w:sz w:val="24"/>
          <w:szCs w:val="24"/>
          <w:vertAlign w:val="superscript"/>
          <w:lang w:eastAsia="zh-CN"/>
        </w:rPr>
        <w:t xml:space="preserve"> </w:t>
      </w:r>
      <w:r w:rsidR="00245682" w:rsidRPr="00B76B88">
        <w:rPr>
          <w:color w:val="000000" w:themeColor="text1"/>
          <w:sz w:val="24"/>
          <w:szCs w:val="24"/>
          <w:lang w:eastAsia="zh-CN"/>
        </w:rPr>
        <w:t xml:space="preserve">(between side face and </w:t>
      </w:r>
      <w:r w:rsidR="00245682" w:rsidRPr="00B76B88">
        <w:rPr>
          <w:rFonts w:hint="eastAsia"/>
          <w:color w:val="000000" w:themeColor="text1"/>
          <w:sz w:val="24"/>
          <w:szCs w:val="24"/>
          <w:lang w:eastAsia="zh-CN"/>
        </w:rPr>
        <w:t>side</w:t>
      </w:r>
      <w:r w:rsidR="00245682" w:rsidRPr="00B76B88">
        <w:rPr>
          <w:color w:val="000000" w:themeColor="text1"/>
          <w:sz w:val="24"/>
          <w:szCs w:val="24"/>
          <w:lang w:eastAsia="zh-CN"/>
        </w:rPr>
        <w:t xml:space="preserve"> face</w:t>
      </w:r>
      <w:r w:rsidR="00245682" w:rsidRPr="00B76B88">
        <w:rPr>
          <w:rFonts w:hint="eastAsia"/>
          <w:color w:val="000000" w:themeColor="text1"/>
          <w:sz w:val="24"/>
          <w:szCs w:val="24"/>
          <w:lang w:eastAsia="zh-CN"/>
        </w:rPr>
        <w:t>)</w:t>
      </w:r>
      <w:r w:rsidR="001F3B92" w:rsidRPr="00B76B88">
        <w:rPr>
          <w:color w:val="000000" w:themeColor="text1"/>
          <w:sz w:val="24"/>
          <w:szCs w:val="24"/>
          <w:lang w:eastAsia="zh-CN"/>
        </w:rPr>
        <w:t xml:space="preserve"> and 90</w:t>
      </w:r>
      <w:r w:rsidR="001F3B92" w:rsidRPr="00B76B88">
        <w:rPr>
          <w:color w:val="000000" w:themeColor="text1"/>
          <w:sz w:val="24"/>
          <w:szCs w:val="24"/>
          <w:vertAlign w:val="superscript"/>
          <w:lang w:eastAsia="zh-CN"/>
        </w:rPr>
        <w:t>o</w:t>
      </w:r>
      <w:r w:rsidR="00245682" w:rsidRPr="00B76B88">
        <w:rPr>
          <w:color w:val="000000" w:themeColor="text1"/>
          <w:sz w:val="24"/>
          <w:szCs w:val="24"/>
          <w:lang w:eastAsia="zh-CN"/>
        </w:rPr>
        <w:t xml:space="preserve"> </w:t>
      </w:r>
      <w:r w:rsidR="00245682" w:rsidRPr="00B76B88">
        <w:rPr>
          <w:rFonts w:hint="eastAsia"/>
          <w:color w:val="000000" w:themeColor="text1"/>
          <w:sz w:val="24"/>
          <w:szCs w:val="24"/>
          <w:lang w:eastAsia="zh-CN"/>
        </w:rPr>
        <w:t>(</w:t>
      </w:r>
      <w:r w:rsidR="007D4EB1" w:rsidRPr="00B76B88">
        <w:rPr>
          <w:color w:val="000000" w:themeColor="text1"/>
          <w:sz w:val="24"/>
          <w:szCs w:val="24"/>
          <w:lang w:eastAsia="zh-CN"/>
        </w:rPr>
        <w:t xml:space="preserve">between side face and </w:t>
      </w:r>
      <w:r w:rsidR="007D4EB1" w:rsidRPr="00B76B88">
        <w:rPr>
          <w:rFonts w:hint="eastAsia"/>
          <w:color w:val="000000" w:themeColor="text1"/>
          <w:sz w:val="24"/>
          <w:szCs w:val="24"/>
          <w:lang w:eastAsia="zh-CN"/>
        </w:rPr>
        <w:t>base</w:t>
      </w:r>
      <w:r w:rsidR="00245682" w:rsidRPr="00B76B88">
        <w:rPr>
          <w:rFonts w:hint="eastAsia"/>
          <w:color w:val="000000" w:themeColor="text1"/>
          <w:sz w:val="24"/>
          <w:szCs w:val="24"/>
          <w:lang w:eastAsia="zh-CN"/>
        </w:rPr>
        <w:t>)</w:t>
      </w:r>
      <w:r w:rsidR="001F3B92" w:rsidRPr="00B76B88">
        <w:rPr>
          <w:color w:val="000000" w:themeColor="text1"/>
          <w:sz w:val="24"/>
          <w:szCs w:val="24"/>
          <w:lang w:eastAsia="zh-CN"/>
        </w:rPr>
        <w:t>, respectively</w:t>
      </w:r>
      <w:r w:rsidR="00E77B9E" w:rsidRPr="00B76B88">
        <w:rPr>
          <w:color w:val="000000" w:themeColor="text1"/>
          <w:sz w:val="24"/>
          <w:szCs w:val="24"/>
          <w:lang w:eastAsia="zh-CN"/>
        </w:rPr>
        <w:t xml:space="preserve">. This induces enhanced energy storage abilities, but also an inherent difficulty in </w:t>
      </w:r>
      <w:r w:rsidR="002F4EC3" w:rsidRPr="00B76B88">
        <w:rPr>
          <w:color w:val="000000" w:themeColor="text1"/>
          <w:sz w:val="24"/>
          <w:szCs w:val="24"/>
          <w:lang w:eastAsia="zh-CN"/>
        </w:rPr>
        <w:t xml:space="preserve">the </w:t>
      </w:r>
      <w:r w:rsidR="00E77B9E" w:rsidRPr="00B76B88">
        <w:rPr>
          <w:color w:val="000000" w:themeColor="text1"/>
          <w:sz w:val="24"/>
          <w:szCs w:val="24"/>
          <w:lang w:eastAsia="zh-CN"/>
        </w:rPr>
        <w:t xml:space="preserve">synthesis and isolation of highly strained valence isomers as authenticated by their </w:t>
      </w:r>
      <w:r w:rsidR="002F4EC3" w:rsidRPr="00B76B88">
        <w:rPr>
          <w:color w:val="000000" w:themeColor="text1"/>
          <w:sz w:val="24"/>
          <w:szCs w:val="24"/>
          <w:lang w:eastAsia="zh-CN"/>
        </w:rPr>
        <w:t>distinct thermodyna</w:t>
      </w:r>
      <w:r w:rsidR="00744F2E" w:rsidRPr="00B76B88">
        <w:rPr>
          <w:color w:val="000000" w:themeColor="text1"/>
          <w:sz w:val="24"/>
          <w:szCs w:val="24"/>
          <w:lang w:eastAsia="zh-CN"/>
        </w:rPr>
        <w:softHyphen/>
      </w:r>
      <w:r w:rsidR="002F4EC3" w:rsidRPr="00B76B88">
        <w:rPr>
          <w:color w:val="000000" w:themeColor="text1"/>
          <w:sz w:val="24"/>
          <w:szCs w:val="24"/>
          <w:lang w:eastAsia="zh-CN"/>
        </w:rPr>
        <w:t>mi</w:t>
      </w:r>
      <w:r w:rsidR="00744F2E" w:rsidRPr="00B76B88">
        <w:rPr>
          <w:color w:val="000000" w:themeColor="text1"/>
          <w:sz w:val="24"/>
          <w:szCs w:val="24"/>
          <w:lang w:eastAsia="zh-CN"/>
        </w:rPr>
        <w:softHyphen/>
      </w:r>
      <w:r w:rsidR="002F4EC3" w:rsidRPr="00B76B88">
        <w:rPr>
          <w:color w:val="000000" w:themeColor="text1"/>
          <w:sz w:val="24"/>
          <w:szCs w:val="24"/>
          <w:lang w:eastAsia="zh-CN"/>
        </w:rPr>
        <w:t>cal stabilities favoring (</w:t>
      </w:r>
      <w:r w:rsidR="002F4EC3" w:rsidRPr="00B76B88">
        <w:rPr>
          <w:b/>
          <w:color w:val="000000" w:themeColor="text1"/>
          <w:sz w:val="24"/>
          <w:szCs w:val="24"/>
          <w:lang w:eastAsia="zh-CN"/>
        </w:rPr>
        <w:t>1</w:t>
      </w:r>
      <w:r w:rsidR="002F4EC3" w:rsidRPr="00B76B88">
        <w:rPr>
          <w:color w:val="000000" w:themeColor="text1"/>
          <w:sz w:val="24"/>
          <w:szCs w:val="24"/>
          <w:lang w:eastAsia="zh-CN"/>
        </w:rPr>
        <w:t xml:space="preserve">) by </w:t>
      </w:r>
      <w:r w:rsidR="00AC1D06" w:rsidRPr="00B76B88">
        <w:rPr>
          <w:color w:val="000000" w:themeColor="text1"/>
          <w:sz w:val="24"/>
          <w:szCs w:val="24"/>
          <w:lang w:eastAsia="zh-CN"/>
        </w:rPr>
        <w:t>481</w:t>
      </w:r>
      <w:r w:rsidR="002F4EC3" w:rsidRPr="00B76B88">
        <w:rPr>
          <w:color w:val="000000" w:themeColor="text1"/>
          <w:sz w:val="24"/>
          <w:szCs w:val="24"/>
          <w:lang w:eastAsia="zh-CN"/>
        </w:rPr>
        <w:t xml:space="preserve"> kJ</w:t>
      </w:r>
      <w:r w:rsidR="00F170B7" w:rsidRPr="00B76B88">
        <w:rPr>
          <w:color w:val="000000" w:themeColor="text1"/>
          <w:sz w:val="24"/>
          <w:szCs w:val="24"/>
          <w:lang w:eastAsia="zh-CN"/>
        </w:rPr>
        <w:t xml:space="preserve"> </w:t>
      </w:r>
      <w:r w:rsidR="002F4EC3" w:rsidRPr="00B76B88">
        <w:rPr>
          <w:color w:val="000000" w:themeColor="text1"/>
          <w:sz w:val="24"/>
          <w:szCs w:val="24"/>
          <w:lang w:eastAsia="zh-CN"/>
        </w:rPr>
        <w:t>mol</w:t>
      </w:r>
      <w:r w:rsidR="00F170B7" w:rsidRPr="00B76B88">
        <w:rPr>
          <w:color w:val="000000" w:themeColor="text1"/>
          <w:sz w:val="24"/>
          <w:szCs w:val="24"/>
          <w:vertAlign w:val="superscript"/>
          <w:lang w:eastAsia="zh-CN"/>
        </w:rPr>
        <w:t>–</w:t>
      </w:r>
      <w:r w:rsidR="002F4EC3" w:rsidRPr="00B76B88">
        <w:rPr>
          <w:color w:val="000000" w:themeColor="text1"/>
          <w:sz w:val="24"/>
          <w:szCs w:val="24"/>
          <w:vertAlign w:val="superscript"/>
          <w:lang w:eastAsia="zh-CN"/>
        </w:rPr>
        <w:t>1</w:t>
      </w:r>
      <w:r w:rsidR="002F4EC3" w:rsidRPr="00B76B88">
        <w:rPr>
          <w:color w:val="000000" w:themeColor="text1"/>
          <w:sz w:val="24"/>
          <w:szCs w:val="24"/>
          <w:lang w:eastAsia="zh-CN"/>
        </w:rPr>
        <w:t xml:space="preserve"> compared to (</w:t>
      </w:r>
      <w:r w:rsidR="002F4EC3" w:rsidRPr="00B76B88">
        <w:rPr>
          <w:b/>
          <w:color w:val="000000" w:themeColor="text1"/>
          <w:sz w:val="24"/>
          <w:szCs w:val="24"/>
          <w:lang w:eastAsia="zh-CN"/>
        </w:rPr>
        <w:t>2</w:t>
      </w:r>
      <w:r w:rsidR="002F4EC3" w:rsidRPr="00B76B88">
        <w:rPr>
          <w:color w:val="000000" w:themeColor="text1"/>
          <w:sz w:val="24"/>
          <w:szCs w:val="24"/>
          <w:lang w:eastAsia="zh-CN"/>
        </w:rPr>
        <w:t xml:space="preserve">) and the </w:t>
      </w:r>
      <w:r w:rsidR="00E77B9E" w:rsidRPr="00B76B88">
        <w:rPr>
          <w:color w:val="000000" w:themeColor="text1"/>
          <w:sz w:val="24"/>
          <w:szCs w:val="24"/>
          <w:lang w:eastAsia="zh-CN"/>
        </w:rPr>
        <w:t>time of</w:t>
      </w:r>
      <w:r w:rsidR="00C707DE" w:rsidRPr="00B76B88">
        <w:rPr>
          <w:color w:val="000000" w:themeColor="text1"/>
          <w:sz w:val="24"/>
          <w:szCs w:val="24"/>
          <w:lang w:eastAsia="zh-CN"/>
        </w:rPr>
        <w:t xml:space="preserve"> </w:t>
      </w:r>
      <w:r w:rsidR="00E77B9E" w:rsidRPr="00B76B88">
        <w:rPr>
          <w:color w:val="000000" w:themeColor="text1"/>
          <w:sz w:val="24"/>
          <w:szCs w:val="24"/>
          <w:lang w:eastAsia="zh-CN"/>
        </w:rPr>
        <w:t>their first identi</w:t>
      </w:r>
      <w:r w:rsidR="00744F2E" w:rsidRPr="00B76B88">
        <w:rPr>
          <w:color w:val="000000" w:themeColor="text1"/>
          <w:sz w:val="24"/>
          <w:szCs w:val="24"/>
          <w:lang w:eastAsia="zh-CN"/>
        </w:rPr>
        <w:softHyphen/>
      </w:r>
      <w:r w:rsidR="00E77B9E" w:rsidRPr="00B76B88">
        <w:rPr>
          <w:color w:val="000000" w:themeColor="text1"/>
          <w:sz w:val="24"/>
          <w:szCs w:val="24"/>
          <w:lang w:eastAsia="zh-CN"/>
        </w:rPr>
        <w:t xml:space="preserve">fication </w:t>
      </w:r>
      <w:r w:rsidR="00C707DE" w:rsidRPr="00B76B88">
        <w:rPr>
          <w:color w:val="000000" w:themeColor="text1"/>
          <w:sz w:val="24"/>
          <w:szCs w:val="24"/>
          <w:lang w:eastAsia="zh-CN"/>
        </w:rPr>
        <w:t xml:space="preserve">of </w:t>
      </w:r>
      <w:r w:rsidR="00E77B9E" w:rsidRPr="00B76B88">
        <w:rPr>
          <w:b/>
          <w:color w:val="000000" w:themeColor="text1"/>
          <w:sz w:val="24"/>
          <w:szCs w:val="24"/>
          <w:lang w:eastAsia="zh-CN"/>
        </w:rPr>
        <w:t>1</w:t>
      </w:r>
      <w:r w:rsidR="00E77B9E" w:rsidRPr="00B76B88">
        <w:rPr>
          <w:color w:val="000000" w:themeColor="text1"/>
          <w:sz w:val="24"/>
          <w:szCs w:val="24"/>
          <w:lang w:eastAsia="zh-CN"/>
        </w:rPr>
        <w:t xml:space="preserve"> in 1825</w:t>
      </w:r>
      <w:r w:rsidR="00C707DE" w:rsidRPr="00B76B88">
        <w:rPr>
          <w:color w:val="000000" w:themeColor="text1"/>
          <w:sz w:val="24"/>
          <w:szCs w:val="24"/>
          <w:lang w:eastAsia="zh-CN"/>
        </w:rPr>
        <w:t xml:space="preserve"> versus </w:t>
      </w:r>
      <w:r w:rsidR="00C707DE" w:rsidRPr="00B76B88">
        <w:rPr>
          <w:b/>
          <w:color w:val="000000" w:themeColor="text1"/>
          <w:sz w:val="24"/>
          <w:szCs w:val="24"/>
          <w:lang w:eastAsia="zh-CN"/>
        </w:rPr>
        <w:t>2</w:t>
      </w:r>
      <w:r w:rsidR="00E77B9E" w:rsidRPr="00B76B88">
        <w:rPr>
          <w:color w:val="000000" w:themeColor="text1"/>
          <w:sz w:val="24"/>
          <w:szCs w:val="24"/>
          <w:lang w:eastAsia="zh-CN"/>
        </w:rPr>
        <w:t xml:space="preserve"> in 1973.</w:t>
      </w:r>
      <w:r w:rsidR="00C707DE" w:rsidRPr="00B76B88">
        <w:rPr>
          <w:color w:val="000000" w:themeColor="text1"/>
          <w:sz w:val="24"/>
          <w:szCs w:val="24"/>
          <w:lang w:eastAsia="zh-CN"/>
        </w:rPr>
        <w:t xml:space="preserve"> </w:t>
      </w:r>
    </w:p>
    <w:p w14:paraId="597FC3F5" w14:textId="2090AAA1" w:rsidR="00BA39F3" w:rsidRDefault="00C707DE" w:rsidP="00D51DA9">
      <w:pPr>
        <w:spacing w:after="120" w:line="360" w:lineRule="auto"/>
        <w:ind w:firstLine="288"/>
        <w:jc w:val="both"/>
        <w:outlineLvl w:val="1"/>
        <w:rPr>
          <w:ins w:id="16" w:author="Starbase20" w:date="2021-08-17T10:43:00Z"/>
          <w:color w:val="000000" w:themeColor="text1"/>
          <w:sz w:val="24"/>
          <w:szCs w:val="24"/>
          <w:lang w:eastAsia="zh-CN"/>
        </w:rPr>
      </w:pPr>
      <w:r w:rsidRPr="00B76B88">
        <w:rPr>
          <w:color w:val="000000" w:themeColor="text1"/>
          <w:sz w:val="24"/>
          <w:szCs w:val="24"/>
          <w:lang w:eastAsia="zh-CN"/>
        </w:rPr>
        <w:t xml:space="preserve">However, </w:t>
      </w:r>
      <w:r w:rsidR="003963D7" w:rsidRPr="00B76B88">
        <w:rPr>
          <w:color w:val="000000" w:themeColor="text1"/>
          <w:sz w:val="24"/>
          <w:szCs w:val="24"/>
          <w:lang w:eastAsia="zh-CN"/>
        </w:rPr>
        <w:t>although</w:t>
      </w:r>
      <w:r w:rsidRPr="00B76B88">
        <w:rPr>
          <w:color w:val="000000" w:themeColor="text1"/>
          <w:sz w:val="24"/>
          <w:szCs w:val="24"/>
          <w:lang w:eastAsia="zh-CN"/>
        </w:rPr>
        <w:t xml:space="preserve"> organometallic molecules with prismatic hexagermanium (Ge</w:t>
      </w:r>
      <w:r w:rsidRPr="00B76B88">
        <w:rPr>
          <w:color w:val="000000" w:themeColor="text1"/>
          <w:sz w:val="24"/>
          <w:szCs w:val="24"/>
          <w:vertAlign w:val="subscript"/>
          <w:lang w:eastAsia="zh-CN"/>
        </w:rPr>
        <w:t>6</w:t>
      </w:r>
      <w:r w:rsidRPr="00B76B88">
        <w:rPr>
          <w:color w:val="000000" w:themeColor="text1"/>
          <w:sz w:val="24"/>
          <w:szCs w:val="24"/>
          <w:lang w:eastAsia="zh-CN"/>
        </w:rPr>
        <w:t>) and hexastannane (Sn</w:t>
      </w:r>
      <w:r w:rsidRPr="00B76B88">
        <w:rPr>
          <w:color w:val="000000" w:themeColor="text1"/>
          <w:sz w:val="24"/>
          <w:szCs w:val="24"/>
          <w:vertAlign w:val="subscript"/>
          <w:lang w:eastAsia="zh-CN"/>
        </w:rPr>
        <w:t>6</w:t>
      </w:r>
      <w:r w:rsidRPr="00B76B88">
        <w:rPr>
          <w:color w:val="000000" w:themeColor="text1"/>
          <w:sz w:val="24"/>
          <w:szCs w:val="24"/>
          <w:lang w:eastAsia="zh-CN"/>
        </w:rPr>
        <w:t>) cores such as 1,2,3,4,5,6-hexakis[bis(trimethylsilyl)methyl]-1,2,3,4,5,6-hexagermatetracyclo[2.2.0.0</w:t>
      </w:r>
      <w:r w:rsidRPr="00B76B88">
        <w:rPr>
          <w:color w:val="000000" w:themeColor="text1"/>
          <w:sz w:val="24"/>
          <w:szCs w:val="24"/>
          <w:vertAlign w:val="superscript"/>
          <w:lang w:eastAsia="zh-CN"/>
        </w:rPr>
        <w:t>2,6</w:t>
      </w:r>
      <w:r w:rsidRPr="00B76B88">
        <w:rPr>
          <w:color w:val="000000" w:themeColor="text1"/>
          <w:sz w:val="24"/>
          <w:szCs w:val="24"/>
          <w:lang w:eastAsia="zh-CN"/>
        </w:rPr>
        <w:t>.0</w:t>
      </w:r>
      <w:r w:rsidRPr="00B76B88">
        <w:rPr>
          <w:color w:val="000000" w:themeColor="text1"/>
          <w:sz w:val="24"/>
          <w:szCs w:val="24"/>
          <w:vertAlign w:val="superscript"/>
          <w:lang w:eastAsia="zh-CN"/>
        </w:rPr>
        <w:t>3,5</w:t>
      </w:r>
      <w:r w:rsidRPr="00B76B88">
        <w:rPr>
          <w:color w:val="000000" w:themeColor="text1"/>
          <w:sz w:val="24"/>
          <w:szCs w:val="24"/>
          <w:lang w:eastAsia="zh-CN"/>
        </w:rPr>
        <w:t>]hexane</w:t>
      </w:r>
      <w:r w:rsidR="005E033B" w:rsidRPr="00B76B88">
        <w:rPr>
          <w:color w:val="000000" w:themeColor="text1"/>
          <w:sz w:val="24"/>
          <w:szCs w:val="24"/>
          <w:lang w:eastAsia="zh-CN"/>
        </w:rPr>
        <w:t xml:space="preserve"> </w:t>
      </w:r>
      <w:r w:rsidRPr="00B76B88">
        <w:rPr>
          <w:color w:val="000000" w:themeColor="text1"/>
          <w:sz w:val="24"/>
          <w:szCs w:val="24"/>
          <w:lang w:eastAsia="zh-CN"/>
        </w:rPr>
        <w:t>[(Me</w:t>
      </w:r>
      <w:r w:rsidRPr="00B76B88">
        <w:rPr>
          <w:color w:val="000000" w:themeColor="text1"/>
          <w:sz w:val="24"/>
          <w:szCs w:val="24"/>
          <w:vertAlign w:val="subscript"/>
          <w:lang w:eastAsia="zh-CN"/>
        </w:rPr>
        <w:t>3</w:t>
      </w:r>
      <w:r w:rsidRPr="00B76B88">
        <w:rPr>
          <w:color w:val="000000" w:themeColor="text1"/>
          <w:sz w:val="24"/>
          <w:szCs w:val="24"/>
          <w:lang w:eastAsia="zh-CN"/>
        </w:rPr>
        <w:t>Si)</w:t>
      </w:r>
      <w:r w:rsidRPr="00B76B88">
        <w:rPr>
          <w:color w:val="000000" w:themeColor="text1"/>
          <w:sz w:val="24"/>
          <w:szCs w:val="24"/>
          <w:vertAlign w:val="subscript"/>
          <w:lang w:eastAsia="zh-CN"/>
        </w:rPr>
        <w:t>2</w:t>
      </w:r>
      <w:r w:rsidRPr="00B76B88">
        <w:rPr>
          <w:color w:val="000000" w:themeColor="text1"/>
          <w:sz w:val="24"/>
          <w:szCs w:val="24"/>
          <w:lang w:eastAsia="zh-CN"/>
        </w:rPr>
        <w:t>CHGe]</w:t>
      </w:r>
      <w:r w:rsidRPr="00B76B88">
        <w:rPr>
          <w:color w:val="000000" w:themeColor="text1"/>
          <w:sz w:val="24"/>
          <w:szCs w:val="24"/>
          <w:vertAlign w:val="subscript"/>
          <w:lang w:eastAsia="zh-CN"/>
        </w:rPr>
        <w:t>6</w:t>
      </w:r>
      <w:r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&lt;EndNote&gt;&lt;Cite&gt;&lt;Author&gt;Sekiguchi&lt;/Author&gt;&lt;Year&gt;1989&lt;/Year&gt;&lt;RecNum&gt;61&lt;/RecNum&gt;&lt;DisplayText&gt;&lt;style face="superscript"&gt;15&lt;/style&gt;&lt;/DisplayText&gt;&lt;record&gt;&lt;rec-number&gt;61&lt;/rec-number&gt;&lt;foreign-keys&gt;&lt;key app="EN" db-id="v2v0tsrrlwrfptedf96xarvkdxwedts0p0z9" timestamp="1614071380"&gt;61&lt;/key&gt;&lt;/foreign-keys&gt;&lt;ref-type name="Journal Article"&gt;17&lt;/ref-type&gt;&lt;contributors&gt;&lt;authors&gt;&lt;author&gt;Sekiguchi, Akira&lt;/author&gt;&lt;author&gt;Kabuto, Chizuko&lt;/author&gt;&lt;author&gt;Sakurai, Hideki&lt;/author&gt;&lt;/authors&gt;&lt;/contributors&gt;&lt;titles&gt;&lt;title&gt;&lt;style face="normal" font="default" size="100%"&gt;[(Me&lt;/style&gt;&lt;style face="subscript" font="default" size="100%"&gt;3&lt;/style&gt;&lt;style face="normal" font="default" size="100%"&gt;Si)&lt;/style&gt;&lt;style face="subscript" font="default" size="100%"&gt;2&lt;/style&gt;&lt;style face="normal" font="default" size="100%"&gt;CHGe]&lt;/style&gt;&lt;style face="subscript" font="default" size="100%"&gt;6&lt;/style&gt;&lt;style face="normal" font="default" size="100%"&gt;, the First hexagermaprismane&lt;/style&gt;&lt;/title&gt;&lt;secondary-title&gt;Angewandte Chemie International Edition in English&lt;/secondary-title&gt;&lt;/titles&gt;&lt;periodical&gt;&lt;full-title&gt;Angewandte Chemie International Edition in English&lt;/full-title&gt;&lt;abbr-1&gt;Angew. Chem. Int. Ed.&lt;/abbr-1&gt;&lt;/periodical&gt;&lt;pages&gt;55-56&lt;/pages&gt;&lt;volume&gt;28&lt;/volume&gt;&lt;number&gt;1&lt;/number&gt;&lt;dates&gt;&lt;year&gt;1989&lt;/year&gt;&lt;/dates&gt;&lt;isbn&gt;0570-0833&lt;/isbn&gt;&lt;urls&gt;&lt;/urls&gt;&lt;/record&gt;&lt;/Cite&gt;&lt;/EndNote&gt;</w:instrText>
      </w:r>
      <w:r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15</w:t>
      </w:r>
      <w:r w:rsidRPr="00B76B88">
        <w:rPr>
          <w:color w:val="000000" w:themeColor="text1"/>
          <w:sz w:val="24"/>
          <w:szCs w:val="24"/>
          <w:lang w:eastAsia="zh-CN"/>
        </w:rPr>
        <w:fldChar w:fldCharType="end"/>
      </w:r>
      <w:r w:rsidRPr="00B76B88">
        <w:rPr>
          <w:color w:val="000000" w:themeColor="text1"/>
          <w:sz w:val="24"/>
          <w:szCs w:val="24"/>
          <w:lang w:eastAsia="zh-CN"/>
        </w:rPr>
        <w:t xml:space="preserve"> and h</w:t>
      </w:r>
      <w:r w:rsidRPr="00B76B88">
        <w:rPr>
          <w:color w:val="000000" w:themeColor="text1"/>
          <w:sz w:val="24"/>
          <w:szCs w:val="24"/>
        </w:rPr>
        <w:t>exasupersilyl-triprismo-hexastannane [</w:t>
      </w:r>
      <w:r w:rsidR="00C35DD1" w:rsidRPr="00B76B88">
        <w:rPr>
          <w:color w:val="000000" w:themeColor="text1"/>
          <w:sz w:val="24"/>
          <w:szCs w:val="24"/>
        </w:rPr>
        <w:t>(</w:t>
      </w:r>
      <w:r w:rsidRPr="00B76B88">
        <w:rPr>
          <w:i/>
          <w:color w:val="000000" w:themeColor="text1"/>
          <w:sz w:val="24"/>
          <w:szCs w:val="24"/>
        </w:rPr>
        <w:t>t</w:t>
      </w:r>
      <w:r w:rsidRPr="00B76B88">
        <w:rPr>
          <w:color w:val="000000" w:themeColor="text1"/>
          <w:sz w:val="24"/>
          <w:szCs w:val="24"/>
        </w:rPr>
        <w:t>Bu</w:t>
      </w:r>
      <w:r w:rsidRPr="00B76B88">
        <w:rPr>
          <w:color w:val="000000" w:themeColor="text1"/>
          <w:sz w:val="24"/>
          <w:szCs w:val="24"/>
          <w:vertAlign w:val="subscript"/>
        </w:rPr>
        <w:t>3</w:t>
      </w:r>
      <w:r w:rsidRPr="00B76B88">
        <w:rPr>
          <w:color w:val="000000" w:themeColor="text1"/>
          <w:sz w:val="24"/>
          <w:szCs w:val="24"/>
        </w:rPr>
        <w:t>Si)</w:t>
      </w:r>
      <w:r w:rsidRPr="00B76B88">
        <w:rPr>
          <w:color w:val="000000" w:themeColor="text1"/>
          <w:sz w:val="24"/>
          <w:szCs w:val="24"/>
          <w:vertAlign w:val="subscript"/>
        </w:rPr>
        <w:t>6</w:t>
      </w:r>
      <w:r w:rsidRPr="00B76B88">
        <w:rPr>
          <w:color w:val="000000" w:themeColor="text1"/>
          <w:sz w:val="24"/>
          <w:szCs w:val="24"/>
        </w:rPr>
        <w:t>Sn</w:t>
      </w:r>
      <w:r w:rsidRPr="00B76B88">
        <w:rPr>
          <w:color w:val="000000" w:themeColor="text1"/>
          <w:sz w:val="24"/>
          <w:szCs w:val="24"/>
          <w:vertAlign w:val="subscript"/>
        </w:rPr>
        <w:t>6</w:t>
      </w:r>
      <w:r w:rsidRPr="00B76B88">
        <w:rPr>
          <w:color w:val="000000" w:themeColor="text1"/>
          <w:sz w:val="24"/>
          <w:szCs w:val="24"/>
        </w:rPr>
        <w:t>]</w:t>
      </w:r>
      <w:r w:rsidRPr="00B76B88">
        <w:rPr>
          <w:color w:val="000000" w:themeColor="text1"/>
          <w:sz w:val="24"/>
          <w:szCs w:val="24"/>
        </w:rPr>
        <w:fldChar w:fldCharType="begin">
          <w:fldData xml:space="preserve">PEVuZE5vdGU+PENpdGU+PEF1dGhvcj5XaWJlcmc8L0F1dGhvcj48WWVhcj4xOTk5PC9ZZWFyPjxS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</w:fldData>
        </w:fldChar>
      </w:r>
      <w:r w:rsidR="00663D93" w:rsidRPr="00B76B88">
        <w:rPr>
          <w:color w:val="000000" w:themeColor="text1"/>
          <w:sz w:val="24"/>
          <w:szCs w:val="24"/>
        </w:rPr>
        <w:instrText xml:space="preserve"> ADDIN EN.CITE </w:instrText>
      </w:r>
      <w:r w:rsidR="00663D93" w:rsidRPr="00B76B88">
        <w:rPr>
          <w:color w:val="000000" w:themeColor="text1"/>
          <w:sz w:val="24"/>
          <w:szCs w:val="24"/>
        </w:rPr>
        <w:fldChar w:fldCharType="begin">
          <w:fldData xml:space="preserve">PEVuZE5vdGU+PENpdGU+PEF1dGhvcj5XaWJlcmc8L0F1dGhvcj48WWVhcj4xOTk5PC9ZZWFyPjxS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</w:fldData>
        </w:fldChar>
      </w:r>
      <w:r w:rsidR="00663D93" w:rsidRPr="00B76B88">
        <w:rPr>
          <w:color w:val="000000" w:themeColor="text1"/>
          <w:sz w:val="24"/>
          <w:szCs w:val="24"/>
        </w:rPr>
        <w:instrText xml:space="preserve"> ADDIN EN.CITE.DATA </w:instrText>
      </w:r>
      <w:r w:rsidR="00663D93" w:rsidRPr="00B76B88">
        <w:rPr>
          <w:color w:val="000000" w:themeColor="text1"/>
          <w:sz w:val="24"/>
          <w:szCs w:val="24"/>
        </w:rPr>
      </w:r>
      <w:r w:rsidR="00663D93" w:rsidRPr="00B76B88">
        <w:rPr>
          <w:color w:val="000000" w:themeColor="text1"/>
          <w:sz w:val="24"/>
          <w:szCs w:val="24"/>
        </w:rPr>
        <w:fldChar w:fldCharType="end"/>
      </w:r>
      <w:r w:rsidRPr="00B76B88">
        <w:rPr>
          <w:color w:val="000000" w:themeColor="text1"/>
          <w:sz w:val="24"/>
          <w:szCs w:val="24"/>
        </w:rPr>
      </w:r>
      <w:r w:rsidRPr="00B76B88">
        <w:rPr>
          <w:color w:val="000000" w:themeColor="text1"/>
          <w:sz w:val="24"/>
          <w:szCs w:val="24"/>
        </w:rPr>
        <w:fldChar w:fldCharType="separate"/>
      </w:r>
      <w:r w:rsidR="00663D93" w:rsidRPr="00B76B88">
        <w:rPr>
          <w:noProof/>
          <w:color w:val="000000" w:themeColor="text1"/>
          <w:sz w:val="24"/>
          <w:szCs w:val="24"/>
          <w:vertAlign w:val="superscript"/>
        </w:rPr>
        <w:t>16,17</w:t>
      </w:r>
      <w:r w:rsidRPr="00B76B88">
        <w:rPr>
          <w:color w:val="000000" w:themeColor="text1"/>
          <w:sz w:val="24"/>
          <w:szCs w:val="24"/>
        </w:rPr>
        <w:fldChar w:fldCharType="end"/>
      </w:r>
      <w:r w:rsidRPr="00B76B88">
        <w:rPr>
          <w:color w:val="000000" w:themeColor="text1"/>
          <w:sz w:val="24"/>
          <w:szCs w:val="24"/>
        </w:rPr>
        <w:t xml:space="preserve"> have been synthesized, the preparation of molecules </w:t>
      </w:r>
      <w:r w:rsidR="00253A87" w:rsidRPr="00B76B88">
        <w:rPr>
          <w:color w:val="000000" w:themeColor="text1"/>
          <w:sz w:val="24"/>
          <w:szCs w:val="24"/>
        </w:rPr>
        <w:t>isovalent to prismane (C</w:t>
      </w:r>
      <w:r w:rsidR="00253A87" w:rsidRPr="00B76B88">
        <w:rPr>
          <w:color w:val="000000" w:themeColor="text1"/>
          <w:sz w:val="24"/>
          <w:szCs w:val="24"/>
          <w:vertAlign w:val="subscript"/>
        </w:rPr>
        <w:t>6</w:t>
      </w:r>
      <w:r w:rsidR="00253A87" w:rsidRPr="00B76B88">
        <w:rPr>
          <w:color w:val="000000" w:themeColor="text1"/>
          <w:sz w:val="24"/>
          <w:szCs w:val="24"/>
        </w:rPr>
        <w:t>H</w:t>
      </w:r>
      <w:r w:rsidR="00253A87" w:rsidRPr="00B76B88">
        <w:rPr>
          <w:color w:val="000000" w:themeColor="text1"/>
          <w:sz w:val="24"/>
          <w:szCs w:val="24"/>
          <w:vertAlign w:val="subscript"/>
        </w:rPr>
        <w:t>6</w:t>
      </w:r>
      <w:r w:rsidR="00253A87" w:rsidRPr="00B76B88">
        <w:rPr>
          <w:color w:val="000000" w:themeColor="text1"/>
          <w:sz w:val="24"/>
          <w:szCs w:val="24"/>
        </w:rPr>
        <w:t xml:space="preserve">, </w:t>
      </w:r>
      <w:r w:rsidR="00253A87" w:rsidRPr="00B76B88">
        <w:rPr>
          <w:b/>
          <w:color w:val="000000" w:themeColor="text1"/>
          <w:sz w:val="24"/>
          <w:szCs w:val="24"/>
        </w:rPr>
        <w:t>2</w:t>
      </w:r>
      <w:r w:rsidR="00253A87" w:rsidRPr="00B76B88">
        <w:rPr>
          <w:color w:val="000000" w:themeColor="text1"/>
          <w:sz w:val="24"/>
          <w:szCs w:val="24"/>
        </w:rPr>
        <w:t>)</w:t>
      </w:r>
      <w:r w:rsidR="003963D7" w:rsidRPr="00B76B88">
        <w:rPr>
          <w:color w:val="000000" w:themeColor="text1"/>
          <w:sz w:val="24"/>
          <w:szCs w:val="24"/>
        </w:rPr>
        <w:t xml:space="preserve">, in which all </w:t>
      </w:r>
      <w:r w:rsidR="003963D7" w:rsidRPr="00B76B88">
        <w:rPr>
          <w:color w:val="000000" w:themeColor="text1"/>
          <w:sz w:val="24"/>
          <w:szCs w:val="24"/>
          <w:lang w:eastAsia="zh-CN"/>
        </w:rPr>
        <w:t xml:space="preserve">CH groups are replaced by </w:t>
      </w:r>
      <w:r w:rsidR="00253A87" w:rsidRPr="00B76B88">
        <w:rPr>
          <w:color w:val="000000" w:themeColor="text1"/>
          <w:sz w:val="24"/>
          <w:szCs w:val="24"/>
        </w:rPr>
        <w:t>nitrogen and phosphorus atoms</w:t>
      </w:r>
      <w:r w:rsidR="003963D7" w:rsidRPr="00B76B88">
        <w:rPr>
          <w:color w:val="000000" w:themeColor="text1"/>
          <w:sz w:val="24"/>
          <w:szCs w:val="24"/>
        </w:rPr>
        <w:t xml:space="preserve">, represents a fundamental </w:t>
      </w:r>
      <w:r w:rsidR="003963D7" w:rsidRPr="00B76B88">
        <w:rPr>
          <w:color w:val="000000" w:themeColor="text1"/>
          <w:sz w:val="24"/>
          <w:szCs w:val="24"/>
          <w:lang w:eastAsia="zh-CN"/>
        </w:rPr>
        <w:t>synthetic challenge due to the repulsive interactions of the lone-pair electrons of phosphorus and nitrogen</w:t>
      </w:r>
      <w:r w:rsidR="003963D7"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&lt;EndNote&gt;&lt;Cite&gt;&lt;Author&gt;Ha&lt;/Author&gt;&lt;Year&gt;1981&lt;/Year&gt;&lt;RecNum&gt;44&lt;/RecNum&gt;&lt;DisplayText&gt;&lt;style face="superscript"&gt;18&lt;/style&gt;&lt;/DisplayText&gt;&lt;record&gt;&lt;rec-number&gt;44&lt;/rec-number&gt;&lt;foreign-keys&gt;&lt;key app="EN" db-id="v2v0tsrrlwrfptedf96xarvkdxwedts0p0z9" timestamp="1613822345"&gt;44&lt;/key&gt;&lt;/foreign-keys&gt;&lt;ref-type name="Journal Article"&gt;17&lt;/ref-type&gt;&lt;contributors&gt;&lt;authors&gt;&lt;author&gt;Ha, Tae-Kyu&lt;/author&gt;&lt;author&gt;Cimiraglia, R&lt;/author&gt;&lt;author&gt;Nguyen, Minh Tho&lt;/author&gt;&lt;/authors&gt;&lt;/contributors&gt;&lt;titles&gt;&lt;title&gt;&lt;style face="normal" font="default" size="100%"&gt;Can hexazine (N&lt;/style&gt;&lt;style face="subscript" font="default" size="100%"&gt;6&lt;/style&gt;&lt;style face="normal" font="default" size="100%"&gt;) be stable?&lt;/style&gt;&lt;/title&gt;&lt;secondary-title&gt;Chemical Physics Letters&lt;/secondary-title&gt;&lt;/titles&gt;&lt;periodical&gt;&lt;full-title&gt;Chemical Physics Letters&lt;/full-title&gt;&lt;abbr-1&gt;Chem. Phys. Lett.&lt;/abbr-1&gt;&lt;/periodical&gt;&lt;pages&gt;317-319&lt;/pages&gt;&lt;volume&gt;83&lt;/volume&gt;&lt;number&gt;2&lt;/number&gt;&lt;dates&gt;&lt;year&gt;1981&lt;/year&gt;&lt;/dates&gt;&lt;isbn&gt;0009-2614&lt;/isbn&gt;&lt;urls&gt;&lt;/urls&gt;&lt;/record&gt;&lt;/Cite&gt;&lt;/EndNote&gt;</w:instrText>
      </w:r>
      <w:r w:rsidR="003963D7"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18</w:t>
      </w:r>
      <w:r w:rsidR="003963D7" w:rsidRPr="00B76B88">
        <w:rPr>
          <w:color w:val="000000" w:themeColor="text1"/>
          <w:sz w:val="24"/>
          <w:szCs w:val="24"/>
          <w:lang w:eastAsia="zh-CN"/>
        </w:rPr>
        <w:fldChar w:fldCharType="end"/>
      </w:r>
      <w:r w:rsidR="00E20DAD" w:rsidRPr="00B76B88">
        <w:rPr>
          <w:color w:val="000000" w:themeColor="text1"/>
          <w:sz w:val="24"/>
          <w:szCs w:val="24"/>
          <w:lang w:eastAsia="zh-CN"/>
        </w:rPr>
        <w:t>.</w:t>
      </w:r>
      <w:r w:rsidR="003963D7" w:rsidRPr="00B76B88">
        <w:rPr>
          <w:color w:val="000000" w:themeColor="text1"/>
          <w:sz w:val="24"/>
          <w:szCs w:val="24"/>
          <w:lang w:eastAsia="zh-CN"/>
        </w:rPr>
        <w:t xml:space="preserve"> Whereas cyclotriphosphazene (P</w:t>
      </w:r>
      <w:r w:rsidR="003963D7" w:rsidRPr="00B76B88">
        <w:rPr>
          <w:color w:val="000000" w:themeColor="text1"/>
          <w:sz w:val="24"/>
          <w:szCs w:val="24"/>
          <w:vertAlign w:val="subscript"/>
          <w:lang w:eastAsia="zh-CN"/>
        </w:rPr>
        <w:t>3</w:t>
      </w:r>
      <w:r w:rsidR="003963D7" w:rsidRPr="00B76B88">
        <w:rPr>
          <w:color w:val="000000" w:themeColor="text1"/>
          <w:sz w:val="24"/>
          <w:szCs w:val="24"/>
          <w:lang w:eastAsia="zh-CN"/>
        </w:rPr>
        <w:t>N</w:t>
      </w:r>
      <w:r w:rsidR="003963D7" w:rsidRPr="00B76B88">
        <w:rPr>
          <w:color w:val="000000" w:themeColor="text1"/>
          <w:sz w:val="24"/>
          <w:szCs w:val="24"/>
          <w:vertAlign w:val="subscript"/>
          <w:lang w:eastAsia="zh-CN"/>
        </w:rPr>
        <w:t>3</w:t>
      </w:r>
      <w:r w:rsidR="003963D7" w:rsidRPr="00B76B88">
        <w:rPr>
          <w:color w:val="000000" w:themeColor="text1"/>
          <w:sz w:val="24"/>
          <w:szCs w:val="24"/>
          <w:lang w:eastAsia="zh-CN"/>
        </w:rPr>
        <w:t xml:space="preserve">, </w:t>
      </w:r>
      <w:r w:rsidR="003963D7" w:rsidRPr="00B76B88">
        <w:rPr>
          <w:b/>
          <w:color w:val="000000" w:themeColor="text1"/>
          <w:sz w:val="24"/>
          <w:szCs w:val="24"/>
          <w:lang w:eastAsia="zh-CN"/>
        </w:rPr>
        <w:t>4</w:t>
      </w:r>
      <w:r w:rsidR="003963D7" w:rsidRPr="00B76B88">
        <w:rPr>
          <w:color w:val="000000" w:themeColor="text1"/>
          <w:sz w:val="24"/>
          <w:szCs w:val="24"/>
          <w:lang w:eastAsia="zh-CN"/>
        </w:rPr>
        <w:t xml:space="preserve">) was </w:t>
      </w:r>
      <w:r w:rsidR="00E7004F" w:rsidRPr="00B76B88">
        <w:rPr>
          <w:color w:val="000000" w:themeColor="text1"/>
          <w:sz w:val="24"/>
          <w:szCs w:val="24"/>
          <w:lang w:eastAsia="zh-CN"/>
        </w:rPr>
        <w:t xml:space="preserve">prepared </w:t>
      </w:r>
      <w:r w:rsidR="003963D7" w:rsidRPr="00B76B88">
        <w:rPr>
          <w:color w:val="000000" w:themeColor="text1"/>
          <w:sz w:val="24"/>
          <w:szCs w:val="24"/>
          <w:lang w:eastAsia="zh-CN"/>
        </w:rPr>
        <w:t>in low temperature krypton matrices</w:t>
      </w:r>
      <w:r w:rsidR="003963D7"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&lt;EndNote&gt;&lt;Cite&gt;&lt;Author&gt;Atkins&lt;/Author&gt;&lt;Year&gt;1977&lt;/Year&gt;&lt;RecNum&gt;21&lt;/RecNum&gt;&lt;DisplayText&gt;&lt;style face="superscript"&gt;6,19&lt;/style&gt;&lt;/DisplayText&gt;&lt;record&gt;&lt;rec-number&gt;21&lt;/rec-number&gt;&lt;foreign-keys&gt;&lt;key app="EN" db-id="v2v0tsrrlwrfptedf96xarvkdxwedts0p0z9" timestamp="1582683315"&gt;21&lt;/key&gt;&lt;/foreign-keys&gt;&lt;ref-type name="Journal Article"&gt;17&lt;/ref-type&gt;&lt;contributors&gt;&lt;authors&gt;&lt;author&gt;Atkins, Robert M&lt;/author&gt;&lt;author&gt;Timms, Peter L&lt;/author&gt;&lt;/authors&gt;&lt;/contributors&gt;&lt;titles&gt;&lt;title&gt;The matrix infrared spectrum of PN and SiS&lt;/title&gt;&lt;secondary-title&gt;Spectrochimica Acta Part A: Molecular Spectroscopy&lt;/secondary-title&gt;&lt;/titles&gt;&lt;periodical&gt;&lt;full-title&gt;Spectrochimica Acta Part A: Molecular Spectroscopy&lt;/full-title&gt;&lt;abbr-1&gt;Spectrochim. Acta A-M.&lt;/abbr-1&gt;&lt;/periodical&gt;&lt;pages&gt;853-857&lt;/pages&gt;&lt;volume&gt;33&lt;/volume&gt;&lt;number&gt;9&lt;/number&gt;&lt;dates&gt;&lt;year&gt;1977&lt;/year&gt;&lt;/dates&gt;&lt;isbn&gt;0584-8539&lt;/isbn&gt;&lt;urls&gt;&lt;/urls&gt;&lt;/record&gt;&lt;/Cite&gt;&lt;Cite&gt;&lt;Author&gt;Ahlrichs&lt;/Author&gt;&lt;Year&gt;1989&lt;/Year&gt;&lt;RecNum&gt;20&lt;/RecNum&gt;&lt;record&gt;&lt;rec-number&gt;20&lt;/rec-number&gt;&lt;foreign-keys&gt;&lt;key app="EN" db-id="v2v0tsrrlwrfptedf96xarvkdxwedts0p0z9" timestamp="1582683315"&gt;20&lt;/key&gt;&lt;/foreign-keys&gt;&lt;ref-type name="Journal Article"&gt;17&lt;/ref-type&gt;&lt;contributors&gt;&lt;authors&gt;&lt;author&gt;Ahlrichs, Reinhart&lt;/author&gt;&lt;author&gt;Bär, Michael&lt;/author&gt;&lt;author&gt;Plitt, Harald S&lt;/author&gt;&lt;author&gt;Schnöckel, Hansgeorg&lt;/author&gt;&lt;/authors&gt;&lt;/contributors&gt;&lt;titles&gt;&lt;title&gt;&lt;style face="normal" font="default" size="100%"&gt;The stability of PN and (PN)&lt;/style&gt;&lt;style face="subscript" font="default" size="100%"&gt;3&lt;/style&gt;&lt;style face="normal" font="default" size="100%"&gt;. Ab initio calculations and matrix infrared investigations&lt;/style&gt;&lt;/title&gt;&lt;secondary-title&gt;Chemical Physics Letters&lt;/secondary-title&gt;&lt;/titles&gt;&lt;periodical&gt;&lt;full-title&gt;Chemical Physics Letters&lt;/full-title&gt;&lt;abbr-1&gt;Chem. Phys. Lett.&lt;/abbr-1&gt;&lt;/periodical&gt;&lt;pages&gt;179-184&lt;/pages&gt;&lt;volume&gt;161&lt;/volume&gt;&lt;number&gt;2&lt;/number&gt;&lt;dates&gt;&lt;year&gt;1989&lt;/year&gt;&lt;/dates&gt;&lt;isbn&gt;0009-2614&lt;/isbn&gt;&lt;urls&gt;&lt;/urls&gt;&lt;/record&gt;&lt;/Cite&gt;&lt;/EndNote&gt;</w:instrText>
      </w:r>
      <w:r w:rsidR="003963D7"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6,19</w:t>
      </w:r>
      <w:r w:rsidR="003963D7" w:rsidRPr="00B76B88">
        <w:rPr>
          <w:color w:val="000000" w:themeColor="text1"/>
          <w:sz w:val="24"/>
          <w:szCs w:val="24"/>
          <w:lang w:eastAsia="zh-CN"/>
        </w:rPr>
        <w:fldChar w:fldCharType="end"/>
      </w:r>
      <w:r w:rsidR="003963D7" w:rsidRPr="00B76B88">
        <w:rPr>
          <w:color w:val="000000" w:themeColor="text1"/>
          <w:sz w:val="24"/>
          <w:szCs w:val="24"/>
          <w:lang w:eastAsia="zh-CN"/>
        </w:rPr>
        <w:t xml:space="preserve"> and upon exposing ammonia-phosphine ices to energetic electrons at 5 K</w:t>
      </w:r>
      <w:r w:rsidR="003963D7"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&lt;EndNote&gt;&lt;Cite&gt;&lt;Author&gt;Zhu&lt;/Author&gt;&lt;Year&gt;2020&lt;/Year&gt;&lt;RecNum&gt;30&lt;/RecNum&gt;&lt;DisplayText&gt;&lt;style face="superscript"&gt;20&lt;/style&gt;&lt;/DisplayText&gt;&lt;record&gt;&lt;rec-number&gt;30&lt;/rec-number&gt;&lt;foreign-keys&gt;&lt;key app="EN" db-id="v2v0tsrrlwrfptedf96xarvkdxwedts0p0z9" timestamp="1613357742"&gt;30&lt;/key&gt;&lt;/foreign-keys&gt;&lt;ref-type name="Journal Article"&gt;17&lt;/ref-type&gt;&lt;contributors&gt;&lt;authors&gt;&lt;author&gt;Zhu, Cheng&lt;/author&gt;&lt;author&gt;Eckhardt, André K&lt;/author&gt;&lt;author&gt;Bergantini, Alexandre&lt;/author&gt;&lt;author&gt;Singh, Santosh K&lt;/author&gt;&lt;author&gt;Schreiner, Peter R&lt;/author&gt;&lt;author&gt;Kaiser, Ralf I&lt;/author&gt;&lt;/authors&gt;&lt;/contributors&gt;&lt;titles&gt;&lt;title&gt;&lt;style face="normal" font="default" size="100%"&gt;The elusive cyclotriphosphazene molecule and its Dewar benzene–type valence isomer (P&lt;/style&gt;&lt;style face="subscript" font="default" size="100%"&gt;3&lt;/style&gt;&lt;style face="normal" font="default" size="100%"&gt;N&lt;/style&gt;&lt;style face="subscript" font="default" size="100%"&gt;3&lt;/style&gt;&lt;style face="normal" font="default" size="100%"&gt;)&lt;/style&gt;&lt;/title&gt;&lt;secondary-title&gt;Science advances&lt;/secondary-title&gt;&lt;/titles&gt;&lt;periodical&gt;&lt;full-title&gt;Science advances&lt;/full-title&gt;&lt;abbr-1&gt;Sci. Adv.&lt;/abbr-1&gt;&lt;abbr-2&gt;SciA&lt;/abbr-2&gt;&lt;/periodical&gt;&lt;pages&gt;eaba6934&lt;/pages&gt;&lt;volume&gt;6&lt;/volume&gt;&lt;number&gt;30&lt;/number&gt;&lt;dates&gt;&lt;year&gt;2020&lt;/year&gt;&lt;/dates&gt;&lt;isbn&gt;2375-2548&lt;/isbn&gt;&lt;urls&gt;&lt;/urls&gt;&lt;/record&gt;&lt;/Cite&gt;&lt;/EndNote&gt;</w:instrText>
      </w:r>
      <w:r w:rsidR="003963D7"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20</w:t>
      </w:r>
      <w:r w:rsidR="003963D7" w:rsidRPr="00B76B88">
        <w:rPr>
          <w:color w:val="000000" w:themeColor="text1"/>
          <w:sz w:val="24"/>
          <w:szCs w:val="24"/>
          <w:lang w:eastAsia="zh-CN"/>
        </w:rPr>
        <w:fldChar w:fldCharType="end"/>
      </w:r>
      <w:r w:rsidR="00E20DAD" w:rsidRPr="00B76B88">
        <w:rPr>
          <w:color w:val="000000" w:themeColor="text1"/>
          <w:sz w:val="24"/>
          <w:szCs w:val="24"/>
          <w:lang w:eastAsia="zh-CN"/>
        </w:rPr>
        <w:t>,</w:t>
      </w:r>
      <w:r w:rsidR="003963D7" w:rsidRPr="00B76B88">
        <w:rPr>
          <w:color w:val="000000" w:themeColor="text1"/>
          <w:sz w:val="24"/>
          <w:szCs w:val="24"/>
          <w:lang w:eastAsia="zh-CN"/>
        </w:rPr>
        <w:t xml:space="preserve"> prismatic P</w:t>
      </w:r>
      <w:r w:rsidR="003963D7" w:rsidRPr="00B76B88">
        <w:rPr>
          <w:color w:val="000000" w:themeColor="text1"/>
          <w:sz w:val="24"/>
          <w:szCs w:val="24"/>
          <w:vertAlign w:val="subscript"/>
          <w:lang w:eastAsia="zh-CN"/>
        </w:rPr>
        <w:t>3</w:t>
      </w:r>
      <w:r w:rsidR="003963D7" w:rsidRPr="00B76B88">
        <w:rPr>
          <w:color w:val="000000" w:themeColor="text1"/>
          <w:sz w:val="24"/>
          <w:szCs w:val="24"/>
          <w:lang w:eastAsia="zh-CN"/>
        </w:rPr>
        <w:t>N</w:t>
      </w:r>
      <w:r w:rsidR="003963D7" w:rsidRPr="00B76B88">
        <w:rPr>
          <w:color w:val="000000" w:themeColor="text1"/>
          <w:sz w:val="24"/>
          <w:szCs w:val="24"/>
          <w:vertAlign w:val="subscript"/>
          <w:lang w:eastAsia="zh-CN"/>
        </w:rPr>
        <w:t>3</w:t>
      </w:r>
      <w:r w:rsidR="003963D7" w:rsidRPr="00B76B88">
        <w:rPr>
          <w:color w:val="000000" w:themeColor="text1"/>
          <w:sz w:val="24"/>
          <w:szCs w:val="24"/>
          <w:lang w:eastAsia="zh-CN"/>
        </w:rPr>
        <w:t xml:space="preserve"> molecules such as</w:t>
      </w:r>
      <w:r w:rsidR="003963D7" w:rsidRPr="00B76B88">
        <w:rPr>
          <w:color w:val="000000" w:themeColor="text1"/>
          <w:sz w:val="24"/>
          <w:szCs w:val="24"/>
        </w:rPr>
        <w:t xml:space="preserve"> 1,2,3-triaza-</w:t>
      </w:r>
      <w:r w:rsidR="003963D7" w:rsidRPr="00B76B88">
        <w:rPr>
          <w:color w:val="000000" w:themeColor="text1"/>
          <w:sz w:val="24"/>
          <w:szCs w:val="24"/>
          <w:lang w:eastAsia="zh-CN"/>
        </w:rPr>
        <w:t>4,5,6-triphospha</w:t>
      </w:r>
      <w:r w:rsidR="002F4EC3" w:rsidRPr="00B76B88">
        <w:rPr>
          <w:color w:val="000000" w:themeColor="text1"/>
          <w:sz w:val="24"/>
          <w:szCs w:val="24"/>
          <w:lang w:eastAsia="zh-CN"/>
        </w:rPr>
        <w:softHyphen/>
      </w:r>
      <w:r w:rsidR="003963D7" w:rsidRPr="00B76B88">
        <w:rPr>
          <w:color w:val="000000" w:themeColor="text1"/>
          <w:sz w:val="24"/>
          <w:szCs w:val="24"/>
          <w:lang w:eastAsia="zh-CN"/>
        </w:rPr>
        <w:t>tetra</w:t>
      </w:r>
      <w:r w:rsidR="00744F2E" w:rsidRPr="00B76B88">
        <w:rPr>
          <w:color w:val="000000" w:themeColor="text1"/>
          <w:sz w:val="24"/>
          <w:szCs w:val="24"/>
          <w:lang w:eastAsia="zh-CN"/>
        </w:rPr>
        <w:softHyphen/>
      </w:r>
      <w:r w:rsidR="003963D7" w:rsidRPr="00B76B88">
        <w:rPr>
          <w:color w:val="000000" w:themeColor="text1"/>
          <w:sz w:val="24"/>
          <w:szCs w:val="24"/>
          <w:lang w:eastAsia="zh-CN"/>
        </w:rPr>
        <w:t>cyclo</w:t>
      </w:r>
      <w:r w:rsidR="00744F2E" w:rsidRPr="00B76B88">
        <w:rPr>
          <w:color w:val="000000" w:themeColor="text1"/>
          <w:sz w:val="24"/>
          <w:szCs w:val="24"/>
          <w:lang w:eastAsia="zh-CN"/>
        </w:rPr>
        <w:t xml:space="preserve"> </w:t>
      </w:r>
      <w:r w:rsidR="003963D7" w:rsidRPr="00B76B88">
        <w:rPr>
          <w:color w:val="000000" w:themeColor="text1"/>
          <w:sz w:val="24"/>
          <w:szCs w:val="24"/>
          <w:lang w:eastAsia="zh-CN"/>
        </w:rPr>
        <w:t>[2.2.0.0</w:t>
      </w:r>
      <w:r w:rsidR="003963D7" w:rsidRPr="00B76B88">
        <w:rPr>
          <w:color w:val="000000" w:themeColor="text1"/>
          <w:sz w:val="24"/>
          <w:szCs w:val="24"/>
          <w:vertAlign w:val="superscript"/>
          <w:lang w:eastAsia="zh-CN"/>
        </w:rPr>
        <w:t>2,6</w:t>
      </w:r>
      <w:r w:rsidR="003963D7" w:rsidRPr="00B76B88">
        <w:rPr>
          <w:color w:val="000000" w:themeColor="text1"/>
          <w:sz w:val="24"/>
          <w:szCs w:val="24"/>
          <w:lang w:eastAsia="zh-CN"/>
        </w:rPr>
        <w:t>.0</w:t>
      </w:r>
      <w:r w:rsidR="003963D7" w:rsidRPr="00B76B88">
        <w:rPr>
          <w:color w:val="000000" w:themeColor="text1"/>
          <w:sz w:val="24"/>
          <w:szCs w:val="24"/>
          <w:vertAlign w:val="superscript"/>
          <w:lang w:eastAsia="zh-CN"/>
        </w:rPr>
        <w:t>3,5</w:t>
      </w:r>
      <w:r w:rsidR="003963D7" w:rsidRPr="00B76B88">
        <w:rPr>
          <w:color w:val="000000" w:themeColor="text1"/>
          <w:sz w:val="24"/>
          <w:szCs w:val="24"/>
          <w:lang w:eastAsia="zh-CN"/>
        </w:rPr>
        <w:t>]hexane (P</w:t>
      </w:r>
      <w:r w:rsidR="003963D7" w:rsidRPr="00B76B88">
        <w:rPr>
          <w:color w:val="000000" w:themeColor="text1"/>
          <w:sz w:val="24"/>
          <w:szCs w:val="24"/>
          <w:vertAlign w:val="subscript"/>
          <w:lang w:eastAsia="zh-CN"/>
        </w:rPr>
        <w:t>3</w:t>
      </w:r>
      <w:r w:rsidR="003963D7" w:rsidRPr="00B76B88">
        <w:rPr>
          <w:color w:val="000000" w:themeColor="text1"/>
          <w:sz w:val="24"/>
          <w:szCs w:val="24"/>
          <w:lang w:eastAsia="zh-CN"/>
        </w:rPr>
        <w:t>N</w:t>
      </w:r>
      <w:r w:rsidR="003963D7" w:rsidRPr="00B76B88">
        <w:rPr>
          <w:color w:val="000000" w:themeColor="text1"/>
          <w:sz w:val="24"/>
          <w:szCs w:val="24"/>
          <w:vertAlign w:val="subscript"/>
          <w:lang w:eastAsia="zh-CN"/>
        </w:rPr>
        <w:t>3</w:t>
      </w:r>
      <w:r w:rsidR="003963D7" w:rsidRPr="00B76B88">
        <w:rPr>
          <w:color w:val="000000" w:themeColor="text1"/>
          <w:sz w:val="24"/>
          <w:szCs w:val="24"/>
          <w:lang w:eastAsia="zh-CN"/>
        </w:rPr>
        <w:t xml:space="preserve">, </w:t>
      </w:r>
      <w:r w:rsidR="003963D7" w:rsidRPr="00B76B88">
        <w:rPr>
          <w:b/>
          <w:color w:val="000000" w:themeColor="text1"/>
          <w:sz w:val="24"/>
          <w:szCs w:val="24"/>
          <w:lang w:eastAsia="zh-CN"/>
        </w:rPr>
        <w:t>5</w:t>
      </w:r>
      <w:r w:rsidR="003963D7" w:rsidRPr="00B76B88">
        <w:rPr>
          <w:color w:val="000000" w:themeColor="text1"/>
          <w:sz w:val="24"/>
          <w:szCs w:val="24"/>
          <w:lang w:eastAsia="zh-CN"/>
        </w:rPr>
        <w:t>) have remained</w:t>
      </w:r>
      <w:r w:rsidR="003963D7" w:rsidRPr="00B76B88">
        <w:rPr>
          <w:color w:val="000000" w:themeColor="text1"/>
          <w:sz w:val="24"/>
          <w:szCs w:val="24"/>
        </w:rPr>
        <w:t xml:space="preserve"> elusive</w:t>
      </w:r>
      <w:r w:rsidR="003963D7" w:rsidRPr="00B76B88">
        <w:rPr>
          <w:color w:val="000000" w:themeColor="text1"/>
          <w:sz w:val="24"/>
          <w:szCs w:val="24"/>
          <w:lang w:eastAsia="zh-CN"/>
        </w:rPr>
        <w:t xml:space="preserve">. </w:t>
      </w:r>
      <w:r w:rsidR="005E033B" w:rsidRPr="00B76B88">
        <w:rPr>
          <w:color w:val="000000" w:themeColor="text1"/>
          <w:sz w:val="24"/>
          <w:szCs w:val="24"/>
          <w:lang w:eastAsia="zh-CN"/>
        </w:rPr>
        <w:t>Consequently, all-phosphorus- and nitro</w:t>
      </w:r>
      <w:r w:rsidR="00744F2E" w:rsidRPr="00B76B88">
        <w:rPr>
          <w:color w:val="000000" w:themeColor="text1"/>
          <w:sz w:val="24"/>
          <w:szCs w:val="24"/>
          <w:lang w:eastAsia="zh-CN"/>
        </w:rPr>
        <w:softHyphen/>
      </w:r>
      <w:r w:rsidR="005E033B" w:rsidRPr="00B76B88">
        <w:rPr>
          <w:color w:val="000000" w:themeColor="text1"/>
          <w:sz w:val="24"/>
          <w:szCs w:val="24"/>
          <w:lang w:eastAsia="zh-CN"/>
        </w:rPr>
        <w:lastRenderedPageBreak/>
        <w:t xml:space="preserve">gen-substituted </w:t>
      </w:r>
      <w:r w:rsidR="003963D7" w:rsidRPr="00B76B88">
        <w:rPr>
          <w:color w:val="000000" w:themeColor="text1"/>
          <w:sz w:val="24"/>
          <w:szCs w:val="24"/>
          <w:lang w:eastAsia="zh-CN"/>
        </w:rPr>
        <w:t xml:space="preserve">prismanes </w:t>
      </w:r>
      <w:r w:rsidR="005E033B" w:rsidRPr="00B76B88">
        <w:rPr>
          <w:color w:val="000000" w:themeColor="text1"/>
          <w:sz w:val="24"/>
          <w:szCs w:val="24"/>
          <w:lang w:eastAsia="zh-CN"/>
        </w:rPr>
        <w:t xml:space="preserve">such as </w:t>
      </w:r>
      <w:r w:rsidR="005E033B" w:rsidRPr="00B76B88">
        <w:rPr>
          <w:b/>
          <w:color w:val="000000" w:themeColor="text1"/>
          <w:sz w:val="24"/>
          <w:szCs w:val="24"/>
          <w:lang w:eastAsia="zh-CN"/>
        </w:rPr>
        <w:t>5</w:t>
      </w:r>
      <w:r w:rsidR="005E033B" w:rsidRPr="00B76B88">
        <w:rPr>
          <w:color w:val="000000" w:themeColor="text1"/>
          <w:sz w:val="24"/>
          <w:szCs w:val="24"/>
          <w:lang w:eastAsia="zh-CN"/>
        </w:rPr>
        <w:t xml:space="preserve"> </w:t>
      </w:r>
      <w:r w:rsidR="005E033B" w:rsidRPr="00B76B88">
        <w:rPr>
          <w:rFonts w:eastAsia="MinionPro"/>
          <w:color w:val="000000" w:themeColor="text1"/>
          <w:sz w:val="24"/>
          <w:szCs w:val="24"/>
        </w:rPr>
        <w:t>represent</w:t>
      </w:r>
      <w:r w:rsidR="003963D7" w:rsidRPr="00B76B88">
        <w:rPr>
          <w:rFonts w:eastAsia="MinionPro"/>
          <w:color w:val="000000" w:themeColor="text1"/>
          <w:sz w:val="24"/>
          <w:szCs w:val="24"/>
        </w:rPr>
        <w:t xml:space="preserve"> one of the least explored classes of inorganic molecules.</w:t>
      </w:r>
      <w:r w:rsidR="00BA39F3" w:rsidRPr="00B76B88">
        <w:rPr>
          <w:color w:val="000000" w:themeColor="text1"/>
          <w:sz w:val="24"/>
          <w:szCs w:val="24"/>
          <w:lang w:eastAsia="zh-CN"/>
        </w:rPr>
        <w:t xml:space="preserve"> </w:t>
      </w:r>
    </w:p>
    <w:p w14:paraId="3BA864D8" w14:textId="6F5BB73E" w:rsidR="00B76B88" w:rsidRPr="00B76B88" w:rsidRDefault="00B76B88" w:rsidP="00B76B88">
      <w:pPr>
        <w:spacing w:after="120" w:line="360" w:lineRule="auto"/>
        <w:ind w:firstLine="288"/>
        <w:jc w:val="both"/>
        <w:rPr>
          <w:moveTo w:id="17" w:author="Starbase20" w:date="2021-08-17T10:43:00Z"/>
          <w:rFonts w:asciiTheme="minorEastAsia" w:eastAsiaTheme="minorEastAsia" w:hAnsiTheme="minorEastAsia"/>
          <w:color w:val="000000" w:themeColor="text1"/>
          <w:sz w:val="24"/>
          <w:szCs w:val="24"/>
          <w:lang w:eastAsia="zh-CN"/>
        </w:rPr>
      </w:pPr>
      <w:moveToRangeStart w:id="18" w:author="Starbase20" w:date="2021-08-17T10:43:00Z" w:name="move80089420"/>
      <w:moveTo w:id="19" w:author="Starbase20" w:date="2021-08-17T10:43:00Z">
        <w:r w:rsidRPr="00B76B88">
          <w:rPr>
            <w:color w:val="000000" w:themeColor="text1"/>
            <w:sz w:val="24"/>
            <w:szCs w:val="24"/>
          </w:rPr>
          <w:t>Here</w:t>
        </w:r>
      </w:moveTo>
      <w:ins w:id="20" w:author="Starbase20" w:date="2021-08-17T10:43:00Z">
        <w:r>
          <w:rPr>
            <w:color w:val="000000" w:themeColor="text1"/>
            <w:sz w:val="24"/>
            <w:szCs w:val="24"/>
          </w:rPr>
          <w:t>,</w:t>
        </w:r>
      </w:ins>
      <w:moveTo w:id="21" w:author="Starbase20" w:date="2021-08-17T10:43:00Z">
        <w:r w:rsidRPr="00B76B88">
          <w:rPr>
            <w:color w:val="000000" w:themeColor="text1"/>
            <w:sz w:val="24"/>
            <w:szCs w:val="24"/>
          </w:rPr>
          <w:t xml:space="preserve"> we </w:t>
        </w:r>
        <w:del w:id="22" w:author="Starbase20" w:date="2021-08-17T10:43:00Z">
          <w:r w:rsidRPr="00B76B88" w:rsidDel="00B76B88">
            <w:rPr>
              <w:color w:val="000000" w:themeColor="text1"/>
              <w:sz w:val="24"/>
              <w:szCs w:val="24"/>
            </w:rPr>
            <w:delText>present</w:delText>
          </w:r>
        </w:del>
      </w:moveTo>
      <w:ins w:id="23" w:author="Starbase20" w:date="2021-08-17T10:43:00Z">
        <w:r>
          <w:rPr>
            <w:color w:val="000000" w:themeColor="text1"/>
            <w:sz w:val="24"/>
            <w:szCs w:val="24"/>
          </w:rPr>
          <w:t>show</w:t>
        </w:r>
      </w:ins>
      <w:moveTo w:id="24" w:author="Starbase20" w:date="2021-08-17T10:43:00Z">
        <w:r w:rsidRPr="00B76B88">
          <w:rPr>
            <w:color w:val="000000" w:themeColor="text1"/>
            <w:sz w:val="24"/>
            <w:szCs w:val="24"/>
          </w:rPr>
          <w:t xml:space="preserve"> the</w:t>
        </w:r>
        <w:del w:id="25" w:author="Starbase20" w:date="2021-08-17T10:43:00Z">
          <w:r w:rsidRPr="00B76B88" w:rsidDel="00B76B88">
            <w:rPr>
              <w:color w:val="000000" w:themeColor="text1"/>
              <w:sz w:val="24"/>
              <w:szCs w:val="24"/>
            </w:rPr>
            <w:delText xml:space="preserve"> first</w:delText>
          </w:r>
        </w:del>
        <w:r w:rsidRPr="00B76B88">
          <w:rPr>
            <w:color w:val="000000" w:themeColor="text1"/>
            <w:sz w:val="24"/>
            <w:szCs w:val="24"/>
          </w:rPr>
          <w:t xml:space="preserve"> preparation of prismatic </w:t>
        </w:r>
        <w:r w:rsidRPr="00B76B88">
          <w:rPr>
            <w:color w:val="000000" w:themeColor="text1"/>
            <w:sz w:val="24"/>
            <w:szCs w:val="24"/>
            <w:lang w:eastAsia="zh-CN"/>
          </w:rPr>
          <w:t>P</w:t>
        </w:r>
        <w:r w:rsidRPr="00B76B88">
          <w:rPr>
            <w:color w:val="000000" w:themeColor="text1"/>
            <w:sz w:val="24"/>
            <w:szCs w:val="24"/>
            <w:vertAlign w:val="subscript"/>
            <w:lang w:eastAsia="zh-CN"/>
          </w:rPr>
          <w:t>3</w:t>
        </w:r>
        <w:r w:rsidRPr="00B76B88">
          <w:rPr>
            <w:color w:val="000000" w:themeColor="text1"/>
            <w:sz w:val="24"/>
            <w:szCs w:val="24"/>
            <w:lang w:eastAsia="zh-CN"/>
          </w:rPr>
          <w:t>N</w:t>
        </w:r>
        <w:r w:rsidRPr="00B76B88">
          <w:rPr>
            <w:color w:val="000000" w:themeColor="text1"/>
            <w:sz w:val="24"/>
            <w:szCs w:val="24"/>
            <w:vertAlign w:val="subscript"/>
            <w:lang w:eastAsia="zh-CN"/>
          </w:rPr>
          <w:t>3</w:t>
        </w:r>
        <w:r w:rsidRPr="00B76B88">
          <w:rPr>
            <w:color w:val="000000" w:themeColor="text1"/>
            <w:sz w:val="24"/>
            <w:szCs w:val="24"/>
          </w:rPr>
          <w:t xml:space="preserve"> </w:t>
        </w:r>
        <w:r w:rsidRPr="00B76B88">
          <w:rPr>
            <w:b/>
            <w:color w:val="000000" w:themeColor="text1"/>
            <w:sz w:val="24"/>
            <w:szCs w:val="24"/>
          </w:rPr>
          <w:t>5</w:t>
        </w:r>
        <w:r w:rsidRPr="00B76B88">
          <w:rPr>
            <w:color w:val="000000" w:themeColor="text1"/>
            <w:sz w:val="24"/>
            <w:szCs w:val="24"/>
            <w:lang w:eastAsia="zh-CN"/>
          </w:rPr>
          <w:t xml:space="preserve"> – the isovalent counterpart of prismane </w:t>
        </w:r>
        <w:r w:rsidRPr="00B76B88">
          <w:rPr>
            <w:b/>
            <w:color w:val="000000" w:themeColor="text1"/>
            <w:sz w:val="24"/>
            <w:szCs w:val="24"/>
            <w:lang w:eastAsia="zh-CN"/>
          </w:rPr>
          <w:t>2</w:t>
        </w:r>
        <w:r w:rsidRPr="00B76B88">
          <w:rPr>
            <w:color w:val="000000" w:themeColor="text1"/>
            <w:sz w:val="24"/>
            <w:szCs w:val="24"/>
            <w:lang w:eastAsia="zh-CN"/>
          </w:rPr>
          <w:t xml:space="preserve"> – through exposure of low-temperature (5 K) phosphine </w:t>
        </w:r>
        <w:r w:rsidRPr="00B76B88">
          <w:rPr>
            <w:color w:val="000000" w:themeColor="text1"/>
            <w:sz w:val="24"/>
            <w:szCs w:val="24"/>
          </w:rPr>
          <w:t>(PH</w:t>
        </w:r>
        <w:r w:rsidRPr="00B76B88">
          <w:rPr>
            <w:color w:val="000000" w:themeColor="text1"/>
            <w:sz w:val="24"/>
            <w:szCs w:val="24"/>
            <w:vertAlign w:val="subscript"/>
          </w:rPr>
          <w:t>3</w:t>
        </w:r>
        <w:r w:rsidRPr="00B76B88">
          <w:rPr>
            <w:color w:val="000000" w:themeColor="text1"/>
            <w:sz w:val="24"/>
            <w:szCs w:val="24"/>
          </w:rPr>
          <w:t>) and nitrogen (N</w:t>
        </w:r>
        <w:r w:rsidRPr="00B76B88">
          <w:rPr>
            <w:color w:val="000000" w:themeColor="text1"/>
            <w:sz w:val="24"/>
            <w:szCs w:val="24"/>
            <w:vertAlign w:val="subscript"/>
          </w:rPr>
          <w:t>2</w:t>
        </w:r>
        <w:r w:rsidRPr="00B76B88">
          <w:rPr>
            <w:color w:val="000000" w:themeColor="text1"/>
            <w:sz w:val="24"/>
            <w:szCs w:val="24"/>
          </w:rPr>
          <w:t xml:space="preserve">) ice mixtures </w:t>
        </w:r>
        <w:r w:rsidRPr="00B76B88">
          <w:rPr>
            <w:rFonts w:eastAsia="MinionPro"/>
            <w:color w:val="000000" w:themeColor="text1"/>
            <w:sz w:val="24"/>
            <w:szCs w:val="24"/>
          </w:rPr>
          <w:t>to ionizing radiation in form of energetic electrons</w:t>
        </w:r>
        <w:r w:rsidRPr="00B76B88">
          <w:rPr>
            <w:color w:val="000000" w:themeColor="text1"/>
            <w:sz w:val="24"/>
            <w:szCs w:val="24"/>
          </w:rPr>
          <w:t xml:space="preserve"> (M</w:t>
        </w:r>
        <w:r w:rsidRPr="00B76B88">
          <w:rPr>
            <w:rFonts w:hint="eastAsia"/>
            <w:color w:val="000000" w:themeColor="text1"/>
            <w:sz w:val="24"/>
            <w:szCs w:val="24"/>
            <w:lang w:eastAsia="zh-CN"/>
          </w:rPr>
          <w:t>ethods</w:t>
        </w:r>
        <w:r w:rsidRPr="00B76B88">
          <w:rPr>
            <w:color w:val="000000" w:themeColor="text1"/>
            <w:sz w:val="24"/>
            <w:szCs w:val="24"/>
          </w:rPr>
          <w:t xml:space="preserve">, Supplementary Tables 1 and 2). By merging our experiments with </w:t>
        </w:r>
        <w:r w:rsidRPr="00B76B88">
          <w:rPr>
            <w:rFonts w:eastAsia="MinionPro"/>
            <w:color w:val="000000" w:themeColor="text1"/>
            <w:sz w:val="24"/>
            <w:szCs w:val="24"/>
          </w:rPr>
          <w:t xml:space="preserve">electronic structure computations, </w:t>
        </w:r>
        <w:r w:rsidRPr="00B76B88">
          <w:rPr>
            <w:color w:val="000000" w:themeColor="text1"/>
            <w:sz w:val="24"/>
            <w:szCs w:val="24"/>
            <w:lang w:eastAsia="zh-CN"/>
          </w:rPr>
          <w:t>P</w:t>
        </w:r>
        <w:r w:rsidRPr="00B76B88">
          <w:rPr>
            <w:color w:val="000000" w:themeColor="text1"/>
            <w:sz w:val="24"/>
            <w:szCs w:val="24"/>
            <w:vertAlign w:val="subscript"/>
            <w:lang w:eastAsia="zh-CN"/>
          </w:rPr>
          <w:t>3</w:t>
        </w:r>
        <w:r w:rsidRPr="00B76B88">
          <w:rPr>
            <w:color w:val="000000" w:themeColor="text1"/>
            <w:sz w:val="24"/>
            <w:szCs w:val="24"/>
            <w:lang w:eastAsia="zh-CN"/>
          </w:rPr>
          <w:t>N</w:t>
        </w:r>
        <w:r w:rsidRPr="00B76B88">
          <w:rPr>
            <w:color w:val="000000" w:themeColor="text1"/>
            <w:sz w:val="24"/>
            <w:szCs w:val="24"/>
            <w:vertAlign w:val="subscript"/>
            <w:lang w:eastAsia="zh-CN"/>
          </w:rPr>
          <w:t>3</w:t>
        </w:r>
        <w:r w:rsidRPr="00B76B88">
          <w:rPr>
            <w:color w:val="000000" w:themeColor="text1"/>
            <w:sz w:val="24"/>
            <w:szCs w:val="24"/>
          </w:rPr>
          <w:t xml:space="preserve"> </w:t>
        </w:r>
        <w:r w:rsidRPr="00B76B88">
          <w:rPr>
            <w:b/>
            <w:color w:val="000000" w:themeColor="text1"/>
            <w:sz w:val="24"/>
            <w:szCs w:val="24"/>
          </w:rPr>
          <w:t>5</w:t>
        </w:r>
        <w:r w:rsidRPr="00B76B88">
          <w:rPr>
            <w:rFonts w:eastAsia="MinionPro"/>
            <w:color w:val="000000" w:themeColor="text1"/>
            <w:sz w:val="24"/>
            <w:szCs w:val="24"/>
          </w:rPr>
          <w:t xml:space="preserve"> </w:t>
        </w:r>
        <w:del w:id="26" w:author="Starbase20" w:date="2021-08-17T10:49:00Z">
          <w:r w:rsidRPr="00B76B88" w:rsidDel="00D15B61">
            <w:rPr>
              <w:rFonts w:eastAsia="MinionPro"/>
              <w:color w:val="000000" w:themeColor="text1"/>
              <w:sz w:val="24"/>
              <w:szCs w:val="24"/>
            </w:rPr>
            <w:delText>was</w:delText>
          </w:r>
        </w:del>
      </w:moveTo>
      <w:ins w:id="27" w:author="Starbase20" w:date="2021-08-17T10:49:00Z">
        <w:r w:rsidR="00D15B61">
          <w:rPr>
            <w:rFonts w:eastAsia="MinionPro"/>
            <w:color w:val="000000" w:themeColor="text1"/>
            <w:sz w:val="24"/>
            <w:szCs w:val="24"/>
          </w:rPr>
          <w:t>is</w:t>
        </w:r>
      </w:ins>
      <w:moveTo w:id="28" w:author="Starbase20" w:date="2021-08-17T10:43:00Z">
        <w:r w:rsidRPr="00B76B88">
          <w:rPr>
            <w:rFonts w:eastAsia="MinionPro"/>
            <w:color w:val="000000" w:themeColor="text1"/>
            <w:sz w:val="24"/>
            <w:szCs w:val="24"/>
          </w:rPr>
          <w:t xml:space="preserve"> explicitly identified via vacuum ultraviolet (VUV) photoionization reflectron time-of-flight mass spectrometry (PI-ReTOF-MS) in the temperature-programmed desorption (TPD) phase of the irradiated ices </w:t>
        </w:r>
        <w:r w:rsidRPr="00B76B88">
          <w:rPr>
            <w:bCs/>
            <w:color w:val="000000" w:themeColor="text1"/>
            <w:sz w:val="24"/>
            <w:szCs w:val="24"/>
          </w:rPr>
          <w:t>(</w:t>
        </w:r>
        <w:r w:rsidRPr="00B76B88">
          <w:rPr>
            <w:color w:val="000000" w:themeColor="text1"/>
            <w:sz w:val="24"/>
            <w:szCs w:val="24"/>
          </w:rPr>
          <w:t xml:space="preserve">Supplementary Table </w:t>
        </w:r>
        <w:r w:rsidRPr="00B76B88">
          <w:rPr>
            <w:bCs/>
            <w:color w:val="000000" w:themeColor="text1"/>
            <w:sz w:val="24"/>
            <w:szCs w:val="24"/>
          </w:rPr>
          <w:t xml:space="preserve">3) </w:t>
        </w:r>
        <w:r w:rsidRPr="00B76B88">
          <w:rPr>
            <w:color w:val="000000" w:themeColor="text1"/>
            <w:sz w:val="24"/>
            <w:szCs w:val="24"/>
          </w:rPr>
          <w:t>based on the computed adiabatic ionization energies (IEs) of distinct P</w:t>
        </w:r>
        <w:r w:rsidRPr="00B76B88">
          <w:rPr>
            <w:color w:val="000000" w:themeColor="text1"/>
            <w:sz w:val="24"/>
            <w:szCs w:val="24"/>
            <w:vertAlign w:val="subscript"/>
          </w:rPr>
          <w:t>3</w:t>
        </w:r>
        <w:r w:rsidRPr="00B76B88">
          <w:rPr>
            <w:color w:val="000000" w:themeColor="text1"/>
            <w:sz w:val="24"/>
            <w:szCs w:val="24"/>
          </w:rPr>
          <w:t>N</w:t>
        </w:r>
        <w:r w:rsidRPr="00B76B88">
          <w:rPr>
            <w:color w:val="000000" w:themeColor="text1"/>
            <w:sz w:val="24"/>
            <w:szCs w:val="24"/>
            <w:vertAlign w:val="subscript"/>
          </w:rPr>
          <w:t xml:space="preserve">3 </w:t>
        </w:r>
        <w:r w:rsidRPr="00B76B88">
          <w:rPr>
            <w:color w:val="000000" w:themeColor="text1"/>
            <w:sz w:val="24"/>
            <w:szCs w:val="24"/>
          </w:rPr>
          <w:t>isomers (Fig</w:t>
        </w:r>
        <w:r w:rsidRPr="00B76B88">
          <w:rPr>
            <w:rFonts w:hint="eastAsia"/>
            <w:color w:val="000000" w:themeColor="text1"/>
            <w:sz w:val="24"/>
            <w:szCs w:val="24"/>
            <w:lang w:eastAsia="zh-CN"/>
          </w:rPr>
          <w:t>.</w:t>
        </w:r>
        <w:r w:rsidRPr="00B76B88">
          <w:rPr>
            <w:color w:val="000000" w:themeColor="text1"/>
            <w:sz w:val="24"/>
            <w:szCs w:val="24"/>
          </w:rPr>
          <w:t xml:space="preserve"> </w:t>
        </w:r>
        <w:del w:id="29" w:author="Starbase20" w:date="2021-08-19T15:29:00Z">
          <w:r w:rsidRPr="00B76B88" w:rsidDel="00BD3368">
            <w:rPr>
              <w:color w:val="000000" w:themeColor="text1"/>
              <w:sz w:val="24"/>
              <w:szCs w:val="24"/>
            </w:rPr>
            <w:delText>1</w:delText>
          </w:r>
        </w:del>
      </w:moveTo>
      <w:ins w:id="30" w:author="Starbase20" w:date="2021-08-19T15:29:00Z">
        <w:r w:rsidR="00BD3368">
          <w:rPr>
            <w:color w:val="000000" w:themeColor="text1"/>
            <w:sz w:val="24"/>
            <w:szCs w:val="24"/>
          </w:rPr>
          <w:t>2</w:t>
        </w:r>
      </w:ins>
      <w:moveTo w:id="31" w:author="Starbase20" w:date="2021-08-17T10:43:00Z">
        <w:r w:rsidRPr="00B76B88">
          <w:rPr>
            <w:color w:val="000000" w:themeColor="text1"/>
            <w:sz w:val="24"/>
            <w:szCs w:val="24"/>
          </w:rPr>
          <w:t>, Supplementary Table</w:t>
        </w:r>
        <w:del w:id="32" w:author="Starbase20" w:date="2021-08-19T15:33:00Z">
          <w:r w:rsidRPr="00B76B88" w:rsidDel="00BD3368">
            <w:rPr>
              <w:color w:val="000000" w:themeColor="text1"/>
              <w:sz w:val="24"/>
              <w:szCs w:val="24"/>
            </w:rPr>
            <w:delText>s</w:delText>
          </w:r>
        </w:del>
        <w:r w:rsidRPr="00B76B88">
          <w:rPr>
            <w:color w:val="000000" w:themeColor="text1"/>
            <w:sz w:val="24"/>
            <w:szCs w:val="24"/>
          </w:rPr>
          <w:t xml:space="preserve"> 4</w:t>
        </w:r>
      </w:moveTo>
      <w:ins w:id="33" w:author="Starbase20" w:date="2021-08-19T15:33:00Z">
        <w:r w:rsidR="00BD3368">
          <w:rPr>
            <w:color w:val="000000" w:themeColor="text1"/>
            <w:sz w:val="24"/>
            <w:szCs w:val="24"/>
          </w:rPr>
          <w:t xml:space="preserve">, </w:t>
        </w:r>
      </w:ins>
      <w:moveTo w:id="34" w:author="Starbase20" w:date="2021-08-17T10:43:00Z">
        <w:r w:rsidRPr="00B76B88">
          <w:rPr>
            <w:color w:val="000000" w:themeColor="text1"/>
            <w:sz w:val="24"/>
            <w:szCs w:val="24"/>
          </w:rPr>
          <w:t xml:space="preserve"> </w:t>
        </w:r>
      </w:moveTo>
      <w:ins w:id="35" w:author="Starbase20" w:date="2021-08-19T15:33:00Z">
        <w:r w:rsidR="00BD3368" w:rsidRPr="00B76B88">
          <w:rPr>
            <w:color w:val="000000" w:themeColor="text1"/>
            <w:sz w:val="24"/>
            <w:szCs w:val="24"/>
          </w:rPr>
          <w:t>Supplementary</w:t>
        </w:r>
        <w:r w:rsidR="00BD3368">
          <w:rPr>
            <w:color w:val="000000" w:themeColor="text1"/>
            <w:sz w:val="24"/>
            <w:szCs w:val="24"/>
          </w:rPr>
          <w:t xml:space="preserve"> Data 1</w:t>
        </w:r>
      </w:ins>
      <w:moveTo w:id="36" w:author="Starbase20" w:date="2021-08-17T10:43:00Z">
        <w:del w:id="37" w:author="Starbase20" w:date="2021-08-19T15:33:00Z">
          <w:r w:rsidRPr="00B76B88" w:rsidDel="00BD3368">
            <w:rPr>
              <w:color w:val="000000" w:themeColor="text1"/>
              <w:sz w:val="24"/>
              <w:szCs w:val="24"/>
            </w:rPr>
            <w:delText>and 5</w:delText>
          </w:r>
        </w:del>
        <w:r w:rsidRPr="00B76B88">
          <w:rPr>
            <w:color w:val="000000" w:themeColor="text1"/>
            <w:sz w:val="24"/>
            <w:szCs w:val="24"/>
          </w:rPr>
          <w:t>)</w:t>
        </w:r>
        <w:r w:rsidRPr="00B76B88">
          <w:rPr>
            <w:color w:val="000000" w:themeColor="text1"/>
            <w:sz w:val="24"/>
            <w:szCs w:val="24"/>
            <w:lang w:eastAsia="zh-CN"/>
          </w:rPr>
          <w:t xml:space="preserve"> and a mass shift of the ion signal upon </w:t>
        </w:r>
        <w:r w:rsidRPr="00B76B88">
          <w:rPr>
            <w:color w:val="000000" w:themeColor="text1"/>
            <w:sz w:val="24"/>
            <w:szCs w:val="24"/>
            <w:vertAlign w:val="superscript"/>
            <w:lang w:eastAsia="zh-CN"/>
          </w:rPr>
          <w:t>15</w:t>
        </w:r>
        <w:r w:rsidRPr="00B76B88">
          <w:rPr>
            <w:color w:val="000000" w:themeColor="text1"/>
            <w:sz w:val="24"/>
            <w:szCs w:val="24"/>
            <w:lang w:eastAsia="zh-CN"/>
          </w:rPr>
          <w:t xml:space="preserve">N </w:t>
        </w:r>
        <w:r w:rsidRPr="00B76B88">
          <w:rPr>
            <w:rFonts w:eastAsia="MinionPro"/>
            <w:color w:val="000000" w:themeColor="text1"/>
            <w:sz w:val="24"/>
            <w:szCs w:val="24"/>
          </w:rPr>
          <w:t xml:space="preserve">substitution. Isomer-selective photochemical processing at 547 nm converts </w:t>
        </w:r>
        <w:r w:rsidRPr="00B76B88">
          <w:rPr>
            <w:rFonts w:eastAsia="MinionPro"/>
            <w:b/>
            <w:bCs/>
            <w:color w:val="000000" w:themeColor="text1"/>
            <w:sz w:val="24"/>
            <w:szCs w:val="24"/>
          </w:rPr>
          <w:t>5</w:t>
        </w:r>
        <w:r w:rsidRPr="00B76B88">
          <w:rPr>
            <w:rFonts w:eastAsia="MinionPro"/>
            <w:color w:val="000000" w:themeColor="text1"/>
            <w:sz w:val="24"/>
            <w:szCs w:val="24"/>
          </w:rPr>
          <w:t xml:space="preserve"> to </w:t>
        </w:r>
        <w:r w:rsidRPr="00B76B88">
          <w:rPr>
            <w:color w:val="000000" w:themeColor="text1"/>
            <w:sz w:val="24"/>
            <w:szCs w:val="24"/>
          </w:rPr>
          <w:t>1,2</w:t>
        </w:r>
        <w:r w:rsidRPr="00B76B88">
          <w:rPr>
            <w:rFonts w:eastAsiaTheme="minorEastAsia"/>
            <w:color w:val="000000" w:themeColor="text1"/>
            <w:sz w:val="24"/>
            <w:szCs w:val="24"/>
            <w:lang w:eastAsia="zh-CN"/>
          </w:rPr>
          <w:t>,4</w:t>
        </w:r>
        <w:r w:rsidRPr="00B76B88">
          <w:rPr>
            <w:color w:val="000000" w:themeColor="text1"/>
            <w:sz w:val="24"/>
            <w:szCs w:val="24"/>
          </w:rPr>
          <w:t>-triaza-3,5,6-triphosphabicyclo[2.2.0]hexa-2,5-diene (P</w:t>
        </w:r>
        <w:r w:rsidRPr="00B76B88">
          <w:rPr>
            <w:color w:val="000000" w:themeColor="text1"/>
            <w:sz w:val="24"/>
            <w:szCs w:val="24"/>
            <w:vertAlign w:val="subscript"/>
          </w:rPr>
          <w:t>3</w:t>
        </w:r>
        <w:r w:rsidRPr="00B76B88">
          <w:rPr>
            <w:color w:val="000000" w:themeColor="text1"/>
            <w:sz w:val="24"/>
            <w:szCs w:val="24"/>
          </w:rPr>
          <w:t>N</w:t>
        </w:r>
        <w:r w:rsidRPr="00B76B88">
          <w:rPr>
            <w:color w:val="000000" w:themeColor="text1"/>
            <w:sz w:val="24"/>
            <w:szCs w:val="24"/>
            <w:vertAlign w:val="subscript"/>
          </w:rPr>
          <w:t>3</w:t>
        </w:r>
        <w:r w:rsidRPr="00B76B88">
          <w:rPr>
            <w:color w:val="000000" w:themeColor="text1"/>
            <w:sz w:val="24"/>
            <w:szCs w:val="24"/>
          </w:rPr>
          <w:t>,</w:t>
        </w:r>
        <w:r w:rsidRPr="00B76B88">
          <w:rPr>
            <w:color w:val="000000" w:themeColor="text1"/>
          </w:rPr>
          <w:t xml:space="preserve"> </w:t>
        </w:r>
        <w:r w:rsidRPr="00B76B88">
          <w:rPr>
            <w:rFonts w:eastAsia="MinionPro"/>
            <w:b/>
            <w:bCs/>
            <w:color w:val="000000" w:themeColor="text1"/>
            <w:sz w:val="24"/>
            <w:szCs w:val="24"/>
          </w:rPr>
          <w:t>16</w:t>
        </w:r>
        <w:r w:rsidRPr="00B76B88">
          <w:rPr>
            <w:rFonts w:eastAsia="MinionPro"/>
            <w:bCs/>
            <w:color w:val="000000" w:themeColor="text1"/>
            <w:sz w:val="24"/>
            <w:szCs w:val="24"/>
          </w:rPr>
          <w:t>)</w:t>
        </w:r>
        <w:r w:rsidRPr="00B76B88">
          <w:rPr>
            <w:rFonts w:eastAsia="MinionPro"/>
            <w:b/>
            <w:bCs/>
            <w:color w:val="000000" w:themeColor="text1"/>
            <w:sz w:val="24"/>
            <w:szCs w:val="24"/>
          </w:rPr>
          <w:t xml:space="preserve"> </w:t>
        </w:r>
        <w:r w:rsidRPr="00B76B88">
          <w:rPr>
            <w:rFonts w:eastAsia="MinionPro"/>
            <w:color w:val="000000" w:themeColor="text1"/>
            <w:sz w:val="24"/>
            <w:szCs w:val="24"/>
          </w:rPr>
          <w:t>- the isovalent analog of Dewar-benzene</w:t>
        </w:r>
        <w:r w:rsidRPr="00B76B88">
          <w:rPr>
            <w:rFonts w:eastAsia="MinionPro"/>
            <w:color w:val="000000" w:themeColor="text1"/>
            <w:sz w:val="24"/>
            <w:szCs w:val="24"/>
          </w:rPr>
          <w:fldChar w:fldCharType="begin"/>
        </w:r>
        <w:r w:rsidRPr="00B76B88">
          <w:rPr>
            <w:rFonts w:eastAsia="MinionPro"/>
            <w:color w:val="000000" w:themeColor="text1"/>
            <w:sz w:val="24"/>
            <w:szCs w:val="24"/>
          </w:rPr>
          <w:instrText xml:space="preserve"> ADDIN EN.CITE &lt;EndNote&gt;&lt;Cite&gt;&lt;Author&gt;Turro&lt;/Author&gt;&lt;Year&gt;1977&lt;/Year&gt;&lt;RecNum&gt;46&lt;/RecNum&gt;&lt;DisplayText&gt;&lt;style face="superscript"&gt;7&lt;/style&gt;&lt;/DisplayText&gt;&lt;record&gt;&lt;rec-number&gt;46&lt;/rec-number&gt;&lt;foreign-keys&gt;&lt;key app="EN" db-id="v2v0tsrrlwrfptedf96xarvkdxwedts0p0z9" timestamp="1613826880"&gt;46&lt;/key&gt;&lt;/foreign-keys&gt;&lt;ref-type name="Journal Article"&gt;17&lt;/ref-type&gt;&lt;contributors&gt;&lt;authors&gt;&lt;author&gt;Turro, Nicholas J&lt;/author&gt;&lt;author&gt;Ramamurthy, V&lt;/author&gt;&lt;author&gt;Katz, Thomas J&lt;/author&gt;&lt;/authors&gt;&lt;/contributors&gt;&lt;titles&gt;&lt;title&gt;Energy storage and release: Direct and sensitized photoreactions of dewar benzene and prismane&lt;/title&gt;&lt;/titles&gt;&lt;dates&gt;&lt;year&gt;1977&lt;/year&gt;&lt;/dates&gt;&lt;urls&gt;&lt;/urls&gt;&lt;/record&gt;&lt;/Cite&gt;&lt;/EndNote&gt;</w:instrText>
        </w:r>
        <w:r w:rsidRPr="00B76B88">
          <w:rPr>
            <w:rFonts w:eastAsia="MinionPro"/>
            <w:color w:val="000000" w:themeColor="text1"/>
            <w:sz w:val="24"/>
            <w:szCs w:val="24"/>
          </w:rPr>
          <w:fldChar w:fldCharType="separate"/>
        </w:r>
        <w:r w:rsidRPr="00B76B88">
          <w:rPr>
            <w:rFonts w:eastAsia="MinionPro"/>
            <w:noProof/>
            <w:color w:val="000000" w:themeColor="text1"/>
            <w:sz w:val="24"/>
            <w:szCs w:val="24"/>
            <w:vertAlign w:val="superscript"/>
          </w:rPr>
          <w:t>7</w:t>
        </w:r>
        <w:r w:rsidRPr="00B76B88">
          <w:rPr>
            <w:rFonts w:eastAsia="MinionPro"/>
            <w:color w:val="000000" w:themeColor="text1"/>
            <w:sz w:val="24"/>
            <w:szCs w:val="24"/>
          </w:rPr>
          <w:fldChar w:fldCharType="end"/>
        </w:r>
        <w:r w:rsidRPr="00B76B88">
          <w:rPr>
            <w:rFonts w:eastAsia="MinionPro"/>
            <w:color w:val="000000" w:themeColor="text1"/>
            <w:sz w:val="24"/>
            <w:szCs w:val="24"/>
          </w:rPr>
          <w:t xml:space="preserve">. The identification of </w:t>
        </w:r>
        <w:r w:rsidRPr="00B76B88">
          <w:rPr>
            <w:rFonts w:eastAsia="MinionPro"/>
            <w:b/>
            <w:color w:val="000000" w:themeColor="text1"/>
            <w:sz w:val="24"/>
            <w:szCs w:val="24"/>
          </w:rPr>
          <w:t xml:space="preserve">5 </w:t>
        </w:r>
        <w:r w:rsidRPr="00B76B88">
          <w:rPr>
            <w:rFonts w:eastAsia="MinionPro"/>
            <w:color w:val="000000" w:themeColor="text1"/>
            <w:sz w:val="24"/>
            <w:szCs w:val="24"/>
          </w:rPr>
          <w:t xml:space="preserve">offers fundamental insights into pathway(s) towards its synthesis, photochemistry, and molecular structures of highly strained, previously elusive molecular systems thus expanding our knowledge </w:t>
        </w:r>
        <w:r w:rsidRPr="00B76B88">
          <w:rPr>
            <w:rFonts w:eastAsiaTheme="minorEastAsia"/>
            <w:color w:val="000000" w:themeColor="text1"/>
            <w:sz w:val="24"/>
            <w:szCs w:val="24"/>
            <w:lang w:eastAsia="zh-CN"/>
          </w:rPr>
          <w:t>on</w:t>
        </w:r>
        <w:r w:rsidRPr="00B76B88">
          <w:rPr>
            <w:rFonts w:eastAsia="MinionPro"/>
            <w:color w:val="000000" w:themeColor="text1"/>
            <w:sz w:val="24"/>
            <w:szCs w:val="24"/>
          </w:rPr>
          <w:t xml:space="preserve"> how we rationalize chemical bonding of nitrogen and phosphorus in polycyclic inorganic molecules. </w:t>
        </w:r>
      </w:moveTo>
    </w:p>
    <w:moveToRangeEnd w:id="18"/>
    <w:p w14:paraId="68EEB847" w14:textId="66372D24" w:rsidR="00B76B88" w:rsidRPr="00B76B88" w:rsidDel="00B76B88" w:rsidRDefault="00B76B88" w:rsidP="00D51DA9">
      <w:pPr>
        <w:spacing w:after="120" w:line="360" w:lineRule="auto"/>
        <w:ind w:firstLine="288"/>
        <w:jc w:val="both"/>
        <w:outlineLvl w:val="1"/>
        <w:rPr>
          <w:del w:id="38" w:author="Starbase20" w:date="2021-08-17T10:43:00Z"/>
          <w:color w:val="000000" w:themeColor="text1"/>
          <w:sz w:val="24"/>
          <w:szCs w:val="24"/>
          <w:lang w:eastAsia="zh-CN"/>
        </w:rPr>
      </w:pPr>
    </w:p>
    <w:p w14:paraId="221FE464" w14:textId="716C3D5A" w:rsidR="001B4039" w:rsidRPr="00B76B88" w:rsidRDefault="001B4039" w:rsidP="001B4039">
      <w:pPr>
        <w:spacing w:line="360" w:lineRule="auto"/>
        <w:jc w:val="both"/>
        <w:outlineLvl w:val="0"/>
        <w:rPr>
          <w:rFonts w:asciiTheme="minorHAnsi" w:eastAsiaTheme="minorEastAsia" w:hAnsiTheme="minorHAnsi" w:cstheme="minorHAnsi"/>
          <w:b/>
          <w:color w:val="000000" w:themeColor="text1"/>
          <w:sz w:val="32"/>
          <w:szCs w:val="32"/>
          <w:lang w:eastAsia="zh-CN"/>
        </w:rPr>
      </w:pPr>
      <w:r w:rsidRPr="00B76B88">
        <w:rPr>
          <w:rFonts w:asciiTheme="minorHAnsi" w:eastAsiaTheme="minorEastAsia" w:hAnsiTheme="minorHAnsi" w:cstheme="minorHAnsi"/>
          <w:b/>
          <w:color w:val="000000" w:themeColor="text1"/>
          <w:sz w:val="32"/>
          <w:szCs w:val="32"/>
          <w:lang w:eastAsia="zh-CN"/>
        </w:rPr>
        <w:t>Results and discussion</w:t>
      </w:r>
    </w:p>
    <w:p w14:paraId="47C157EE" w14:textId="222C257A" w:rsidR="008F6B54" w:rsidRPr="00B76B88" w:rsidDel="00B76B88" w:rsidRDefault="00F170B7" w:rsidP="00D51DA9">
      <w:pPr>
        <w:spacing w:after="120" w:line="360" w:lineRule="auto"/>
        <w:ind w:firstLine="288"/>
        <w:jc w:val="both"/>
        <w:rPr>
          <w:moveFrom w:id="39" w:author="Starbase20" w:date="2021-08-17T10:43:00Z"/>
          <w:rFonts w:asciiTheme="minorEastAsia" w:eastAsiaTheme="minorEastAsia" w:hAnsiTheme="minorEastAsia"/>
          <w:color w:val="000000" w:themeColor="text1"/>
          <w:sz w:val="24"/>
          <w:szCs w:val="24"/>
          <w:lang w:eastAsia="zh-CN"/>
        </w:rPr>
      </w:pPr>
      <w:moveFromRangeStart w:id="40" w:author="Starbase20" w:date="2021-08-17T10:43:00Z" w:name="move80089420"/>
      <w:moveFrom w:id="41" w:author="Starbase20" w:date="2021-08-17T10:43:00Z">
        <w:r w:rsidRPr="00B76B88" w:rsidDel="00B76B88">
          <w:rPr>
            <w:color w:val="000000" w:themeColor="text1"/>
            <w:sz w:val="24"/>
            <w:szCs w:val="24"/>
          </w:rPr>
          <w:t>Here</w:t>
        </w:r>
        <w:r w:rsidR="008F6B54" w:rsidRPr="00B76B88" w:rsidDel="00B76B88">
          <w:rPr>
            <w:color w:val="000000" w:themeColor="text1"/>
            <w:sz w:val="24"/>
            <w:szCs w:val="24"/>
          </w:rPr>
          <w:t xml:space="preserve"> we present the first preparation of prismatic </w:t>
        </w:r>
        <w:r w:rsidR="008F6B54" w:rsidRPr="00B76B88" w:rsidDel="00B76B88">
          <w:rPr>
            <w:color w:val="000000" w:themeColor="text1"/>
            <w:sz w:val="24"/>
            <w:szCs w:val="24"/>
            <w:lang w:eastAsia="zh-CN"/>
          </w:rPr>
          <w:t>P</w:t>
        </w:r>
        <w:r w:rsidR="008F6B54" w:rsidRPr="00B76B88" w:rsidDel="00B76B88">
          <w:rPr>
            <w:color w:val="000000" w:themeColor="text1"/>
            <w:sz w:val="24"/>
            <w:szCs w:val="24"/>
            <w:vertAlign w:val="subscript"/>
            <w:lang w:eastAsia="zh-CN"/>
          </w:rPr>
          <w:t>3</w:t>
        </w:r>
        <w:r w:rsidR="008F6B54" w:rsidRPr="00B76B88" w:rsidDel="00B76B88">
          <w:rPr>
            <w:color w:val="000000" w:themeColor="text1"/>
            <w:sz w:val="24"/>
            <w:szCs w:val="24"/>
            <w:lang w:eastAsia="zh-CN"/>
          </w:rPr>
          <w:t>N</w:t>
        </w:r>
        <w:r w:rsidR="008F6B54" w:rsidRPr="00B76B88" w:rsidDel="00B76B88">
          <w:rPr>
            <w:color w:val="000000" w:themeColor="text1"/>
            <w:sz w:val="24"/>
            <w:szCs w:val="24"/>
            <w:vertAlign w:val="subscript"/>
            <w:lang w:eastAsia="zh-CN"/>
          </w:rPr>
          <w:t>3</w:t>
        </w:r>
        <w:r w:rsidR="008F6B54" w:rsidRPr="00B76B88" w:rsidDel="00B76B88">
          <w:rPr>
            <w:color w:val="000000" w:themeColor="text1"/>
            <w:sz w:val="24"/>
            <w:szCs w:val="24"/>
          </w:rPr>
          <w:t xml:space="preserve"> </w:t>
        </w:r>
        <w:r w:rsidR="008F6B54" w:rsidRPr="00B76B88" w:rsidDel="00B76B88">
          <w:rPr>
            <w:b/>
            <w:color w:val="000000" w:themeColor="text1"/>
            <w:sz w:val="24"/>
            <w:szCs w:val="24"/>
          </w:rPr>
          <w:t>5</w:t>
        </w:r>
        <w:r w:rsidR="008F6B54" w:rsidRPr="00B76B88" w:rsidDel="00B76B88">
          <w:rPr>
            <w:color w:val="000000" w:themeColor="text1"/>
            <w:sz w:val="24"/>
            <w:szCs w:val="24"/>
            <w:lang w:eastAsia="zh-CN"/>
          </w:rPr>
          <w:t xml:space="preserve"> – the isovalent counterpart of prismane </w:t>
        </w:r>
        <w:r w:rsidR="008F6B54" w:rsidRPr="00B76B88" w:rsidDel="00B76B88">
          <w:rPr>
            <w:b/>
            <w:color w:val="000000" w:themeColor="text1"/>
            <w:sz w:val="24"/>
            <w:szCs w:val="24"/>
            <w:lang w:eastAsia="zh-CN"/>
          </w:rPr>
          <w:t>2</w:t>
        </w:r>
        <w:r w:rsidR="008F6B54" w:rsidRPr="00B76B88" w:rsidDel="00B76B88">
          <w:rPr>
            <w:color w:val="000000" w:themeColor="text1"/>
            <w:sz w:val="24"/>
            <w:szCs w:val="24"/>
            <w:lang w:eastAsia="zh-CN"/>
          </w:rPr>
          <w:t xml:space="preserve"> – through exposure of low-temperature (5 K) phosphine </w:t>
        </w:r>
        <w:r w:rsidR="008F6B54" w:rsidRPr="00B76B88" w:rsidDel="00B76B88">
          <w:rPr>
            <w:color w:val="000000" w:themeColor="text1"/>
            <w:sz w:val="24"/>
            <w:szCs w:val="24"/>
          </w:rPr>
          <w:t>(PH</w:t>
        </w:r>
        <w:r w:rsidR="008F6B54" w:rsidRPr="00B76B88" w:rsidDel="00B76B88">
          <w:rPr>
            <w:color w:val="000000" w:themeColor="text1"/>
            <w:sz w:val="24"/>
            <w:szCs w:val="24"/>
            <w:vertAlign w:val="subscript"/>
          </w:rPr>
          <w:t>3</w:t>
        </w:r>
        <w:r w:rsidR="008F6B54" w:rsidRPr="00B76B88" w:rsidDel="00B76B88">
          <w:rPr>
            <w:color w:val="000000" w:themeColor="text1"/>
            <w:sz w:val="24"/>
            <w:szCs w:val="24"/>
          </w:rPr>
          <w:t>) and nitrogen (N</w:t>
        </w:r>
        <w:r w:rsidR="008F6B54" w:rsidRPr="00B76B88" w:rsidDel="00B76B88">
          <w:rPr>
            <w:color w:val="000000" w:themeColor="text1"/>
            <w:sz w:val="24"/>
            <w:szCs w:val="24"/>
            <w:vertAlign w:val="subscript"/>
          </w:rPr>
          <w:t>2</w:t>
        </w:r>
        <w:r w:rsidR="008F6B54" w:rsidRPr="00B76B88" w:rsidDel="00B76B88">
          <w:rPr>
            <w:color w:val="000000" w:themeColor="text1"/>
            <w:sz w:val="24"/>
            <w:szCs w:val="24"/>
          </w:rPr>
          <w:t xml:space="preserve">) ice mixtures </w:t>
        </w:r>
        <w:r w:rsidR="008F6B54" w:rsidRPr="00B76B88" w:rsidDel="00B76B88">
          <w:rPr>
            <w:rFonts w:eastAsia="MinionPro"/>
            <w:color w:val="000000" w:themeColor="text1"/>
            <w:sz w:val="24"/>
            <w:szCs w:val="24"/>
          </w:rPr>
          <w:t>to ionizing radiation in form of energetic electrons</w:t>
        </w:r>
        <w:r w:rsidR="008F6B54" w:rsidRPr="00B76B88" w:rsidDel="00B76B88">
          <w:rPr>
            <w:color w:val="000000" w:themeColor="text1"/>
            <w:sz w:val="24"/>
            <w:szCs w:val="24"/>
          </w:rPr>
          <w:t xml:space="preserve"> (</w:t>
        </w:r>
        <w:r w:rsidR="006A4D96" w:rsidRPr="00B76B88" w:rsidDel="00B76B88">
          <w:rPr>
            <w:color w:val="000000" w:themeColor="text1"/>
            <w:sz w:val="24"/>
            <w:szCs w:val="24"/>
          </w:rPr>
          <w:t>M</w:t>
        </w:r>
        <w:r w:rsidR="006A4D96" w:rsidRPr="00B76B88" w:rsidDel="00B76B88">
          <w:rPr>
            <w:rFonts w:hint="eastAsia"/>
            <w:color w:val="000000" w:themeColor="text1"/>
            <w:sz w:val="24"/>
            <w:szCs w:val="24"/>
            <w:lang w:eastAsia="zh-CN"/>
          </w:rPr>
          <w:t>ethods</w:t>
        </w:r>
        <w:r w:rsidR="008F6B54" w:rsidRPr="00B76B88" w:rsidDel="00B76B88">
          <w:rPr>
            <w:color w:val="000000" w:themeColor="text1"/>
            <w:sz w:val="24"/>
            <w:szCs w:val="24"/>
          </w:rPr>
          <w:t xml:space="preserve">, </w:t>
        </w:r>
        <w:r w:rsidR="006A4D96" w:rsidRPr="00B76B88" w:rsidDel="00B76B88">
          <w:rPr>
            <w:color w:val="000000" w:themeColor="text1"/>
            <w:sz w:val="24"/>
            <w:szCs w:val="24"/>
          </w:rPr>
          <w:t xml:space="preserve">Supplementary Tables </w:t>
        </w:r>
        <w:r w:rsidR="008F6B54" w:rsidRPr="00B76B88" w:rsidDel="00B76B88">
          <w:rPr>
            <w:color w:val="000000" w:themeColor="text1"/>
            <w:sz w:val="24"/>
            <w:szCs w:val="24"/>
          </w:rPr>
          <w:t xml:space="preserve">1 and 2). By merging our experiments with </w:t>
        </w:r>
        <w:r w:rsidR="008F6B54" w:rsidRPr="00B76B88" w:rsidDel="00B76B88">
          <w:rPr>
            <w:rFonts w:eastAsia="MinionPro"/>
            <w:color w:val="000000" w:themeColor="text1"/>
            <w:sz w:val="24"/>
            <w:szCs w:val="24"/>
          </w:rPr>
          <w:t xml:space="preserve">electronic structure </w:t>
        </w:r>
        <w:r w:rsidR="00B7201B" w:rsidRPr="00B76B88" w:rsidDel="00B76B88">
          <w:rPr>
            <w:rFonts w:eastAsia="MinionPro"/>
            <w:color w:val="000000" w:themeColor="text1"/>
            <w:sz w:val="24"/>
            <w:szCs w:val="24"/>
          </w:rPr>
          <w:t>computations</w:t>
        </w:r>
        <w:r w:rsidR="008F6B54" w:rsidRPr="00B76B88" w:rsidDel="00B76B88">
          <w:rPr>
            <w:rFonts w:eastAsia="MinionPro"/>
            <w:color w:val="000000" w:themeColor="text1"/>
            <w:sz w:val="24"/>
            <w:szCs w:val="24"/>
          </w:rPr>
          <w:t xml:space="preserve">, </w:t>
        </w:r>
        <w:r w:rsidR="008F6B54" w:rsidRPr="00B76B88" w:rsidDel="00B76B88">
          <w:rPr>
            <w:color w:val="000000" w:themeColor="text1"/>
            <w:sz w:val="24"/>
            <w:szCs w:val="24"/>
            <w:lang w:eastAsia="zh-CN"/>
          </w:rPr>
          <w:t>P</w:t>
        </w:r>
        <w:r w:rsidR="008F6B54" w:rsidRPr="00B76B88" w:rsidDel="00B76B88">
          <w:rPr>
            <w:color w:val="000000" w:themeColor="text1"/>
            <w:sz w:val="24"/>
            <w:szCs w:val="24"/>
            <w:vertAlign w:val="subscript"/>
            <w:lang w:eastAsia="zh-CN"/>
          </w:rPr>
          <w:t>3</w:t>
        </w:r>
        <w:r w:rsidR="008F6B54" w:rsidRPr="00B76B88" w:rsidDel="00B76B88">
          <w:rPr>
            <w:color w:val="000000" w:themeColor="text1"/>
            <w:sz w:val="24"/>
            <w:szCs w:val="24"/>
            <w:lang w:eastAsia="zh-CN"/>
          </w:rPr>
          <w:t>N</w:t>
        </w:r>
        <w:r w:rsidR="008F6B54" w:rsidRPr="00B76B88" w:rsidDel="00B76B88">
          <w:rPr>
            <w:color w:val="000000" w:themeColor="text1"/>
            <w:sz w:val="24"/>
            <w:szCs w:val="24"/>
            <w:vertAlign w:val="subscript"/>
            <w:lang w:eastAsia="zh-CN"/>
          </w:rPr>
          <w:t>3</w:t>
        </w:r>
        <w:r w:rsidR="008F6B54" w:rsidRPr="00B76B88" w:rsidDel="00B76B88">
          <w:rPr>
            <w:color w:val="000000" w:themeColor="text1"/>
            <w:sz w:val="24"/>
            <w:szCs w:val="24"/>
          </w:rPr>
          <w:t xml:space="preserve"> </w:t>
        </w:r>
        <w:r w:rsidR="008F6B54" w:rsidRPr="00B76B88" w:rsidDel="00B76B88">
          <w:rPr>
            <w:b/>
            <w:color w:val="000000" w:themeColor="text1"/>
            <w:sz w:val="24"/>
            <w:szCs w:val="24"/>
          </w:rPr>
          <w:t>5</w:t>
        </w:r>
        <w:r w:rsidR="008F6B54" w:rsidRPr="00B76B88" w:rsidDel="00B76B88">
          <w:rPr>
            <w:rFonts w:eastAsia="MinionPro"/>
            <w:color w:val="000000" w:themeColor="text1"/>
            <w:sz w:val="24"/>
            <w:szCs w:val="24"/>
          </w:rPr>
          <w:t xml:space="preserve"> was explicitly identified via </w:t>
        </w:r>
        <w:r w:rsidR="00F679D9" w:rsidRPr="00B76B88" w:rsidDel="00B76B88">
          <w:rPr>
            <w:rFonts w:eastAsia="MinionPro"/>
            <w:color w:val="000000" w:themeColor="text1"/>
            <w:sz w:val="24"/>
            <w:szCs w:val="24"/>
          </w:rPr>
          <w:t xml:space="preserve">vacuum ultraviolet (VUV) </w:t>
        </w:r>
        <w:r w:rsidR="008F6B54" w:rsidRPr="00B76B88" w:rsidDel="00B76B88">
          <w:rPr>
            <w:rFonts w:eastAsia="MinionPro"/>
            <w:color w:val="000000" w:themeColor="text1"/>
            <w:sz w:val="24"/>
            <w:szCs w:val="24"/>
          </w:rPr>
          <w:t xml:space="preserve">photoionization reflectron time-of-flight mass spectrometry (PI-ReTOF-MS) </w:t>
        </w:r>
        <w:r w:rsidR="00744F2E" w:rsidRPr="00B76B88" w:rsidDel="00B76B88">
          <w:rPr>
            <w:rFonts w:eastAsia="MinionPro"/>
            <w:color w:val="000000" w:themeColor="text1"/>
            <w:sz w:val="24"/>
            <w:szCs w:val="24"/>
          </w:rPr>
          <w:t>in</w:t>
        </w:r>
        <w:r w:rsidR="008F6B54" w:rsidRPr="00B76B88" w:rsidDel="00B76B88">
          <w:rPr>
            <w:rFonts w:eastAsia="MinionPro"/>
            <w:color w:val="000000" w:themeColor="text1"/>
            <w:sz w:val="24"/>
            <w:szCs w:val="24"/>
          </w:rPr>
          <w:t xml:space="preserve"> the temperature-programmed desorption (TPD) phase of the irradiated ices </w:t>
        </w:r>
        <w:r w:rsidR="008F6B54" w:rsidRPr="00B76B88" w:rsidDel="00B76B88">
          <w:rPr>
            <w:bCs/>
            <w:color w:val="000000" w:themeColor="text1"/>
            <w:sz w:val="24"/>
            <w:szCs w:val="24"/>
          </w:rPr>
          <w:t>(</w:t>
        </w:r>
        <w:r w:rsidR="006A4D96" w:rsidRPr="00B76B88" w:rsidDel="00B76B88">
          <w:rPr>
            <w:color w:val="000000" w:themeColor="text1"/>
            <w:sz w:val="24"/>
            <w:szCs w:val="24"/>
          </w:rPr>
          <w:t xml:space="preserve">Supplementary Table </w:t>
        </w:r>
        <w:r w:rsidR="008F6B54" w:rsidRPr="00B76B88" w:rsidDel="00B76B88">
          <w:rPr>
            <w:bCs/>
            <w:color w:val="000000" w:themeColor="text1"/>
            <w:sz w:val="24"/>
            <w:szCs w:val="24"/>
          </w:rPr>
          <w:t xml:space="preserve">3) </w:t>
        </w:r>
        <w:r w:rsidR="008F6B54" w:rsidRPr="00B76B88" w:rsidDel="00B76B88">
          <w:rPr>
            <w:color w:val="000000" w:themeColor="text1"/>
            <w:sz w:val="24"/>
            <w:szCs w:val="24"/>
          </w:rPr>
          <w:t>based on the computed adiabatic ionization energies (IEs) of distinct P</w:t>
        </w:r>
        <w:r w:rsidR="008F6B54" w:rsidRPr="00B76B88" w:rsidDel="00B76B88">
          <w:rPr>
            <w:color w:val="000000" w:themeColor="text1"/>
            <w:sz w:val="24"/>
            <w:szCs w:val="24"/>
            <w:vertAlign w:val="subscript"/>
          </w:rPr>
          <w:t>3</w:t>
        </w:r>
        <w:r w:rsidR="008F6B54" w:rsidRPr="00B76B88" w:rsidDel="00B76B88">
          <w:rPr>
            <w:color w:val="000000" w:themeColor="text1"/>
            <w:sz w:val="24"/>
            <w:szCs w:val="24"/>
          </w:rPr>
          <w:t>N</w:t>
        </w:r>
        <w:r w:rsidR="008F6B54" w:rsidRPr="00B76B88" w:rsidDel="00B76B88">
          <w:rPr>
            <w:color w:val="000000" w:themeColor="text1"/>
            <w:sz w:val="24"/>
            <w:szCs w:val="24"/>
            <w:vertAlign w:val="subscript"/>
          </w:rPr>
          <w:t xml:space="preserve">3 </w:t>
        </w:r>
        <w:r w:rsidR="008F6B54" w:rsidRPr="00B76B88" w:rsidDel="00B76B88">
          <w:rPr>
            <w:color w:val="000000" w:themeColor="text1"/>
            <w:sz w:val="24"/>
            <w:szCs w:val="24"/>
          </w:rPr>
          <w:t>isomers (Fig</w:t>
        </w:r>
        <w:r w:rsidR="006A4D96" w:rsidRPr="00B76B88" w:rsidDel="00B76B88">
          <w:rPr>
            <w:rFonts w:hint="eastAsia"/>
            <w:color w:val="000000" w:themeColor="text1"/>
            <w:sz w:val="24"/>
            <w:szCs w:val="24"/>
            <w:lang w:eastAsia="zh-CN"/>
          </w:rPr>
          <w:t>.</w:t>
        </w:r>
        <w:r w:rsidR="008F6B54" w:rsidRPr="00B76B88" w:rsidDel="00B76B88">
          <w:rPr>
            <w:color w:val="000000" w:themeColor="text1"/>
            <w:sz w:val="24"/>
            <w:szCs w:val="24"/>
          </w:rPr>
          <w:t xml:space="preserve"> 1, </w:t>
        </w:r>
        <w:r w:rsidR="006A4D96" w:rsidRPr="00B76B88" w:rsidDel="00B76B88">
          <w:rPr>
            <w:color w:val="000000" w:themeColor="text1"/>
            <w:sz w:val="24"/>
            <w:szCs w:val="24"/>
          </w:rPr>
          <w:t xml:space="preserve">Supplementary Tables </w:t>
        </w:r>
        <w:r w:rsidR="008F6B54" w:rsidRPr="00B76B88" w:rsidDel="00B76B88">
          <w:rPr>
            <w:color w:val="000000" w:themeColor="text1"/>
            <w:sz w:val="24"/>
            <w:szCs w:val="24"/>
          </w:rPr>
          <w:t>4 and 5)</w:t>
        </w:r>
        <w:r w:rsidR="008F6B54" w:rsidRPr="00B76B88" w:rsidDel="00B76B88">
          <w:rPr>
            <w:color w:val="000000" w:themeColor="text1"/>
            <w:sz w:val="24"/>
            <w:szCs w:val="24"/>
            <w:lang w:eastAsia="zh-CN"/>
          </w:rPr>
          <w:t xml:space="preserve"> and a mass shift of the ion signal upon </w:t>
        </w:r>
        <w:r w:rsidR="008F6B54" w:rsidRPr="00B76B88" w:rsidDel="00B76B88">
          <w:rPr>
            <w:color w:val="000000" w:themeColor="text1"/>
            <w:sz w:val="24"/>
            <w:szCs w:val="24"/>
            <w:vertAlign w:val="superscript"/>
            <w:lang w:eastAsia="zh-CN"/>
          </w:rPr>
          <w:t>15</w:t>
        </w:r>
        <w:r w:rsidR="008F6B54" w:rsidRPr="00B76B88" w:rsidDel="00B76B88">
          <w:rPr>
            <w:color w:val="000000" w:themeColor="text1"/>
            <w:sz w:val="24"/>
            <w:szCs w:val="24"/>
            <w:lang w:eastAsia="zh-CN"/>
          </w:rPr>
          <w:t xml:space="preserve">N </w:t>
        </w:r>
        <w:r w:rsidR="008F6B54" w:rsidRPr="00B76B88" w:rsidDel="00B76B88">
          <w:rPr>
            <w:rFonts w:eastAsia="MinionPro"/>
            <w:color w:val="000000" w:themeColor="text1"/>
            <w:sz w:val="24"/>
            <w:szCs w:val="24"/>
          </w:rPr>
          <w:t xml:space="preserve">substitution. </w:t>
        </w:r>
        <w:r w:rsidR="0020634A" w:rsidRPr="00B76B88" w:rsidDel="00B76B88">
          <w:rPr>
            <w:rFonts w:eastAsia="MinionPro"/>
            <w:color w:val="000000" w:themeColor="text1"/>
            <w:sz w:val="24"/>
            <w:szCs w:val="24"/>
          </w:rPr>
          <w:t xml:space="preserve">Isomer-selective photochemical processing at 547 nm converts </w:t>
        </w:r>
        <w:r w:rsidR="0020634A" w:rsidRPr="00B76B88" w:rsidDel="00B76B88">
          <w:rPr>
            <w:rFonts w:eastAsia="MinionPro"/>
            <w:b/>
            <w:bCs/>
            <w:color w:val="000000" w:themeColor="text1"/>
            <w:sz w:val="24"/>
            <w:szCs w:val="24"/>
          </w:rPr>
          <w:t>5</w:t>
        </w:r>
        <w:r w:rsidR="0020634A" w:rsidRPr="00B76B88" w:rsidDel="00B76B88">
          <w:rPr>
            <w:rFonts w:eastAsia="MinionPro"/>
            <w:color w:val="000000" w:themeColor="text1"/>
            <w:sz w:val="24"/>
            <w:szCs w:val="24"/>
          </w:rPr>
          <w:t xml:space="preserve"> to</w:t>
        </w:r>
        <w:r w:rsidR="004C511F" w:rsidRPr="00B76B88" w:rsidDel="00B76B88">
          <w:rPr>
            <w:rFonts w:eastAsia="MinionPro"/>
            <w:color w:val="000000" w:themeColor="text1"/>
            <w:sz w:val="24"/>
            <w:szCs w:val="24"/>
          </w:rPr>
          <w:t xml:space="preserve"> </w:t>
        </w:r>
        <w:r w:rsidR="004C511F" w:rsidRPr="00B76B88" w:rsidDel="00B76B88">
          <w:rPr>
            <w:color w:val="000000" w:themeColor="text1"/>
            <w:sz w:val="24"/>
            <w:szCs w:val="24"/>
          </w:rPr>
          <w:t>1,2</w:t>
        </w:r>
        <w:r w:rsidR="004C511F" w:rsidRPr="00B76B88" w:rsidDel="00B76B88">
          <w:rPr>
            <w:rFonts w:eastAsiaTheme="minorEastAsia"/>
            <w:color w:val="000000" w:themeColor="text1"/>
            <w:sz w:val="24"/>
            <w:szCs w:val="24"/>
            <w:lang w:eastAsia="zh-CN"/>
          </w:rPr>
          <w:t>,4</w:t>
        </w:r>
        <w:r w:rsidR="004C511F" w:rsidRPr="00B76B88" w:rsidDel="00B76B88">
          <w:rPr>
            <w:color w:val="000000" w:themeColor="text1"/>
            <w:sz w:val="24"/>
            <w:szCs w:val="24"/>
          </w:rPr>
          <w:t>-triaza-3,5,6-triphosphabicyclo[2.2.0]hexa-2,5-diene (P</w:t>
        </w:r>
        <w:r w:rsidR="004C511F" w:rsidRPr="00B76B88" w:rsidDel="00B76B88">
          <w:rPr>
            <w:color w:val="000000" w:themeColor="text1"/>
            <w:sz w:val="24"/>
            <w:szCs w:val="24"/>
            <w:vertAlign w:val="subscript"/>
          </w:rPr>
          <w:t>3</w:t>
        </w:r>
        <w:r w:rsidR="004C511F" w:rsidRPr="00B76B88" w:rsidDel="00B76B88">
          <w:rPr>
            <w:color w:val="000000" w:themeColor="text1"/>
            <w:sz w:val="24"/>
            <w:szCs w:val="24"/>
          </w:rPr>
          <w:t>N</w:t>
        </w:r>
        <w:r w:rsidR="004C511F" w:rsidRPr="00B76B88" w:rsidDel="00B76B88">
          <w:rPr>
            <w:color w:val="000000" w:themeColor="text1"/>
            <w:sz w:val="24"/>
            <w:szCs w:val="24"/>
            <w:vertAlign w:val="subscript"/>
          </w:rPr>
          <w:t>3</w:t>
        </w:r>
        <w:r w:rsidR="004C511F" w:rsidRPr="00B76B88" w:rsidDel="00B76B88">
          <w:rPr>
            <w:color w:val="000000" w:themeColor="text1"/>
            <w:sz w:val="24"/>
            <w:szCs w:val="24"/>
          </w:rPr>
          <w:t>,</w:t>
        </w:r>
        <w:r w:rsidR="004C511F" w:rsidRPr="00B76B88" w:rsidDel="00B76B88">
          <w:rPr>
            <w:color w:val="000000" w:themeColor="text1"/>
          </w:rPr>
          <w:t xml:space="preserve"> </w:t>
        </w:r>
        <w:r w:rsidR="0020634A" w:rsidRPr="00B76B88" w:rsidDel="00B76B88">
          <w:rPr>
            <w:rFonts w:eastAsia="MinionPro"/>
            <w:b/>
            <w:bCs/>
            <w:color w:val="000000" w:themeColor="text1"/>
            <w:sz w:val="24"/>
            <w:szCs w:val="24"/>
          </w:rPr>
          <w:t>16</w:t>
        </w:r>
        <w:r w:rsidR="004C511F" w:rsidRPr="00B76B88" w:rsidDel="00B76B88">
          <w:rPr>
            <w:rFonts w:eastAsia="MinionPro"/>
            <w:bCs/>
            <w:color w:val="000000" w:themeColor="text1"/>
            <w:sz w:val="24"/>
            <w:szCs w:val="24"/>
          </w:rPr>
          <w:t>)</w:t>
        </w:r>
        <w:r w:rsidR="0084057A" w:rsidRPr="00B76B88" w:rsidDel="00B76B88">
          <w:rPr>
            <w:rFonts w:eastAsia="MinionPro"/>
            <w:b/>
            <w:bCs/>
            <w:color w:val="000000" w:themeColor="text1"/>
            <w:sz w:val="24"/>
            <w:szCs w:val="24"/>
          </w:rPr>
          <w:t xml:space="preserve"> </w:t>
        </w:r>
        <w:r w:rsidR="0084057A" w:rsidRPr="00B76B88" w:rsidDel="00B76B88">
          <w:rPr>
            <w:rFonts w:eastAsia="MinionPro"/>
            <w:color w:val="000000" w:themeColor="text1"/>
            <w:sz w:val="24"/>
            <w:szCs w:val="24"/>
          </w:rPr>
          <w:t>-</w:t>
        </w:r>
        <w:r w:rsidR="0020634A" w:rsidRPr="00B76B88" w:rsidDel="00B76B88">
          <w:rPr>
            <w:rFonts w:eastAsia="MinionPro"/>
            <w:color w:val="000000" w:themeColor="text1"/>
            <w:sz w:val="24"/>
            <w:szCs w:val="24"/>
          </w:rPr>
          <w:t xml:space="preserve"> the isovalent </w:t>
        </w:r>
        <w:r w:rsidR="0084057A" w:rsidRPr="00B76B88" w:rsidDel="00B76B88">
          <w:rPr>
            <w:rFonts w:eastAsia="MinionPro"/>
            <w:color w:val="000000" w:themeColor="text1"/>
            <w:sz w:val="24"/>
            <w:szCs w:val="24"/>
          </w:rPr>
          <w:t>analog of D</w:t>
        </w:r>
        <w:r w:rsidR="0020634A" w:rsidRPr="00B76B88" w:rsidDel="00B76B88">
          <w:rPr>
            <w:rFonts w:eastAsia="MinionPro"/>
            <w:color w:val="000000" w:themeColor="text1"/>
            <w:sz w:val="24"/>
            <w:szCs w:val="24"/>
          </w:rPr>
          <w:t>ewar</w:t>
        </w:r>
        <w:r w:rsidR="0084057A" w:rsidRPr="00B76B88" w:rsidDel="00B76B88">
          <w:rPr>
            <w:rFonts w:eastAsia="MinionPro"/>
            <w:color w:val="000000" w:themeColor="text1"/>
            <w:sz w:val="24"/>
            <w:szCs w:val="24"/>
          </w:rPr>
          <w:t>-benzene</w:t>
        </w:r>
        <w:r w:rsidR="009E7B93" w:rsidRPr="00B76B88" w:rsidDel="00B76B88">
          <w:rPr>
            <w:rFonts w:eastAsia="MinionPro"/>
            <w:color w:val="000000" w:themeColor="text1"/>
            <w:sz w:val="24"/>
            <w:szCs w:val="24"/>
          </w:rPr>
          <w:fldChar w:fldCharType="begin"/>
        </w:r>
        <w:r w:rsidR="009E7B93" w:rsidRPr="00B76B88" w:rsidDel="00B76B88">
          <w:rPr>
            <w:rFonts w:eastAsia="MinionPro"/>
            <w:color w:val="000000" w:themeColor="text1"/>
            <w:sz w:val="24"/>
            <w:szCs w:val="24"/>
          </w:rPr>
          <w:instrText xml:space="preserve"> ADDIN EN.CITE &lt;EndNote&gt;&lt;Cite&gt;&lt;Author&gt;Turro&lt;/Author&gt;&lt;Year&gt;1977&lt;/Year&gt;&lt;RecNum&gt;46&lt;/RecNum&gt;&lt;DisplayText&gt;&lt;style face="superscript"&gt;7&lt;/style&gt;&lt;/DisplayText&gt;&lt;record&gt;&lt;rec-number&gt;46&lt;/rec-number&gt;&lt;foreign-keys&gt;&lt;key app="EN" db-id="v2v0tsrrlwrfptedf96xarvkdxwedts0p0z9" timestamp="1613826880"&gt;46&lt;/key&gt;&lt;/foreign-keys&gt;&lt;ref-type name="Journal Article"&gt;17&lt;/ref-type&gt;&lt;contributors&gt;&lt;authors&gt;&lt;author&gt;Turro, Nicholas J&lt;/author&gt;&lt;author&gt;Ramamurthy, V&lt;/author&gt;&lt;author&gt;Katz, Thomas J&lt;/author&gt;&lt;/authors&gt;&lt;/contributors&gt;&lt;titles&gt;&lt;title&gt;Energy storage and release: Direct and sensitized photoreactions of dewar benzene and prismane&lt;/title&gt;&lt;/titles&gt;&lt;dates&gt;&lt;year&gt;1977&lt;/year&gt;&lt;/dates&gt;&lt;urls&gt;&lt;/urls&gt;&lt;/record&gt;&lt;/Cite&gt;&lt;/EndNote&gt;</w:instrText>
        </w:r>
        <w:r w:rsidR="009E7B93" w:rsidRPr="00B76B88" w:rsidDel="00B76B88">
          <w:rPr>
            <w:rFonts w:eastAsia="MinionPro"/>
            <w:color w:val="000000" w:themeColor="text1"/>
            <w:sz w:val="24"/>
            <w:szCs w:val="24"/>
          </w:rPr>
          <w:fldChar w:fldCharType="separate"/>
        </w:r>
        <w:r w:rsidR="009E7B93" w:rsidRPr="00B76B88" w:rsidDel="00B76B88">
          <w:rPr>
            <w:rFonts w:eastAsia="MinionPro"/>
            <w:noProof/>
            <w:color w:val="000000" w:themeColor="text1"/>
            <w:sz w:val="24"/>
            <w:szCs w:val="24"/>
            <w:vertAlign w:val="superscript"/>
          </w:rPr>
          <w:t>7</w:t>
        </w:r>
        <w:r w:rsidR="009E7B93" w:rsidRPr="00B76B88" w:rsidDel="00B76B88">
          <w:rPr>
            <w:rFonts w:eastAsia="MinionPro"/>
            <w:color w:val="000000" w:themeColor="text1"/>
            <w:sz w:val="24"/>
            <w:szCs w:val="24"/>
          </w:rPr>
          <w:fldChar w:fldCharType="end"/>
        </w:r>
        <w:r w:rsidR="0084057A" w:rsidRPr="00B76B88" w:rsidDel="00B76B88">
          <w:rPr>
            <w:rFonts w:eastAsia="MinionPro"/>
            <w:color w:val="000000" w:themeColor="text1"/>
            <w:sz w:val="24"/>
            <w:szCs w:val="24"/>
          </w:rPr>
          <w:t xml:space="preserve">. </w:t>
        </w:r>
        <w:r w:rsidR="008F6B54" w:rsidRPr="00B76B88" w:rsidDel="00B76B88">
          <w:rPr>
            <w:rFonts w:eastAsia="MinionPro"/>
            <w:color w:val="000000" w:themeColor="text1"/>
            <w:sz w:val="24"/>
            <w:szCs w:val="24"/>
          </w:rPr>
          <w:t xml:space="preserve">The identification of </w:t>
        </w:r>
        <w:r w:rsidR="008F6B54" w:rsidRPr="00B76B88" w:rsidDel="00B76B88">
          <w:rPr>
            <w:rFonts w:eastAsia="MinionPro"/>
            <w:b/>
            <w:color w:val="000000" w:themeColor="text1"/>
            <w:sz w:val="24"/>
            <w:szCs w:val="24"/>
          </w:rPr>
          <w:t xml:space="preserve">5 </w:t>
        </w:r>
        <w:r w:rsidR="008F6B54" w:rsidRPr="00B76B88" w:rsidDel="00B76B88">
          <w:rPr>
            <w:rFonts w:eastAsia="MinionPro"/>
            <w:color w:val="000000" w:themeColor="text1"/>
            <w:sz w:val="24"/>
            <w:szCs w:val="24"/>
          </w:rPr>
          <w:t xml:space="preserve">offers fundamental insights into </w:t>
        </w:r>
        <w:r w:rsidR="000C44BC" w:rsidRPr="00B76B88" w:rsidDel="00B76B88">
          <w:rPr>
            <w:rFonts w:eastAsia="MinionPro"/>
            <w:color w:val="000000" w:themeColor="text1"/>
            <w:sz w:val="24"/>
            <w:szCs w:val="24"/>
          </w:rPr>
          <w:t>pathway(s) towards its synthesis</w:t>
        </w:r>
        <w:r w:rsidR="0084057A" w:rsidRPr="00B76B88" w:rsidDel="00B76B88">
          <w:rPr>
            <w:rFonts w:eastAsia="MinionPro"/>
            <w:color w:val="000000" w:themeColor="text1"/>
            <w:sz w:val="24"/>
            <w:szCs w:val="24"/>
          </w:rPr>
          <w:t xml:space="preserve">, photochemistry, </w:t>
        </w:r>
        <w:r w:rsidR="008F6B54" w:rsidRPr="00B76B88" w:rsidDel="00B76B88">
          <w:rPr>
            <w:rFonts w:eastAsia="MinionPro"/>
            <w:color w:val="000000" w:themeColor="text1"/>
            <w:sz w:val="24"/>
            <w:szCs w:val="24"/>
          </w:rPr>
          <w:t xml:space="preserve">and molecular structures of highly strained, previously elusive molecular systems thus expanding our knowledge </w:t>
        </w:r>
        <w:r w:rsidR="00D7656D" w:rsidRPr="00B76B88" w:rsidDel="00B76B88">
          <w:rPr>
            <w:rFonts w:eastAsiaTheme="minorEastAsia"/>
            <w:color w:val="000000" w:themeColor="text1"/>
            <w:sz w:val="24"/>
            <w:szCs w:val="24"/>
            <w:lang w:eastAsia="zh-CN"/>
          </w:rPr>
          <w:t>on</w:t>
        </w:r>
        <w:r w:rsidR="008F6B54" w:rsidRPr="00B76B88" w:rsidDel="00B76B88">
          <w:rPr>
            <w:rFonts w:eastAsia="MinionPro"/>
            <w:color w:val="000000" w:themeColor="text1"/>
            <w:sz w:val="24"/>
            <w:szCs w:val="24"/>
          </w:rPr>
          <w:t xml:space="preserve"> how we rationalize chemical bonding of nitrogen and phosphorus in polycyclic inorganic molecules. </w:t>
        </w:r>
      </w:moveFrom>
    </w:p>
    <w:moveFromRangeEnd w:id="40"/>
    <w:p w14:paraId="19C9D64F" w14:textId="392DF823" w:rsidR="00BA39F3" w:rsidRPr="00B76B88" w:rsidRDefault="000530CD" w:rsidP="00D51DA9">
      <w:pPr>
        <w:spacing w:after="120" w:line="360" w:lineRule="auto"/>
        <w:jc w:val="both"/>
        <w:outlineLvl w:val="1"/>
        <w:rPr>
          <w:rFonts w:eastAsia="MinionPro"/>
          <w:color w:val="000000" w:themeColor="text1"/>
          <w:sz w:val="24"/>
          <w:szCs w:val="24"/>
        </w:rPr>
      </w:pPr>
      <w:r w:rsidRPr="00B76B88">
        <w:rPr>
          <w:b/>
          <w:color w:val="000000" w:themeColor="text1"/>
          <w:sz w:val="24"/>
          <w:szCs w:val="24"/>
        </w:rPr>
        <w:t xml:space="preserve">Infrared spectroscopy. </w:t>
      </w:r>
      <w:r w:rsidR="008F6B54" w:rsidRPr="00B76B88">
        <w:rPr>
          <w:color w:val="000000" w:themeColor="text1"/>
          <w:sz w:val="24"/>
          <w:szCs w:val="24"/>
        </w:rPr>
        <w:t xml:space="preserve">Fourier-Transform </w:t>
      </w:r>
      <w:r w:rsidR="00B7201B" w:rsidRPr="00B76B88">
        <w:rPr>
          <w:color w:val="000000" w:themeColor="text1"/>
          <w:sz w:val="24"/>
          <w:szCs w:val="24"/>
        </w:rPr>
        <w:t xml:space="preserve">Infrared </w:t>
      </w:r>
      <w:r w:rsidR="008F6B54" w:rsidRPr="00B76B88">
        <w:rPr>
          <w:color w:val="000000" w:themeColor="text1"/>
          <w:sz w:val="24"/>
          <w:szCs w:val="24"/>
        </w:rPr>
        <w:t>spectroscopy (FTIR) was utilized to mo</w:t>
      </w:r>
      <w:r w:rsidR="0015216B" w:rsidRPr="00B76B88">
        <w:rPr>
          <w:color w:val="000000" w:themeColor="text1"/>
          <w:sz w:val="24"/>
          <w:szCs w:val="24"/>
        </w:rPr>
        <w:t xml:space="preserve">nitor the chemical evolution of the </w:t>
      </w:r>
      <w:r w:rsidR="008F6B54" w:rsidRPr="00B76B88">
        <w:rPr>
          <w:color w:val="000000" w:themeColor="text1"/>
          <w:sz w:val="24"/>
          <w:szCs w:val="24"/>
        </w:rPr>
        <w:t xml:space="preserve">phosphine – nitrogen </w:t>
      </w:r>
      <w:r w:rsidR="0015216B" w:rsidRPr="00B76B88">
        <w:rPr>
          <w:color w:val="000000" w:themeColor="text1"/>
          <w:sz w:val="24"/>
          <w:szCs w:val="24"/>
        </w:rPr>
        <w:t xml:space="preserve">ices </w:t>
      </w:r>
      <w:r w:rsidR="0035425E" w:rsidRPr="00B76B88">
        <w:rPr>
          <w:color w:val="000000" w:themeColor="text1"/>
          <w:sz w:val="24"/>
          <w:szCs w:val="24"/>
        </w:rPr>
        <w:t>induced by</w:t>
      </w:r>
      <w:r w:rsidR="0015216B" w:rsidRPr="00B76B88">
        <w:rPr>
          <w:color w:val="000000" w:themeColor="text1"/>
          <w:sz w:val="24"/>
          <w:szCs w:val="24"/>
        </w:rPr>
        <w:t xml:space="preserve"> the electron </w:t>
      </w:r>
      <w:r w:rsidR="00886866" w:rsidRPr="00B76B88">
        <w:rPr>
          <w:color w:val="000000" w:themeColor="text1"/>
          <w:sz w:val="24"/>
          <w:szCs w:val="24"/>
        </w:rPr>
        <w:t>irradiation</w:t>
      </w:r>
      <w:r w:rsidR="0015216B" w:rsidRPr="00B76B88">
        <w:rPr>
          <w:color w:val="000000" w:themeColor="text1"/>
          <w:sz w:val="24"/>
          <w:szCs w:val="24"/>
        </w:rPr>
        <w:t xml:space="preserve"> at 5 K (</w:t>
      </w:r>
      <w:r w:rsidR="006A4D96" w:rsidRPr="00B76B88">
        <w:rPr>
          <w:color w:val="000000" w:themeColor="text1"/>
          <w:sz w:val="24"/>
          <w:szCs w:val="24"/>
        </w:rPr>
        <w:t xml:space="preserve">Supplementary </w:t>
      </w:r>
      <w:r w:rsidR="0015216B" w:rsidRPr="00B76B88">
        <w:rPr>
          <w:color w:val="000000" w:themeColor="text1"/>
          <w:sz w:val="24"/>
          <w:szCs w:val="24"/>
        </w:rPr>
        <w:t>Fig</w:t>
      </w:r>
      <w:r w:rsidR="006A4D96" w:rsidRPr="00B76B88">
        <w:rPr>
          <w:color w:val="000000" w:themeColor="text1"/>
          <w:sz w:val="24"/>
          <w:szCs w:val="24"/>
        </w:rPr>
        <w:t>.</w:t>
      </w:r>
      <w:r w:rsidR="0015216B" w:rsidRPr="00B76B88">
        <w:rPr>
          <w:color w:val="000000" w:themeColor="text1"/>
          <w:sz w:val="24"/>
          <w:szCs w:val="24"/>
        </w:rPr>
        <w:t xml:space="preserve"> 1).</w:t>
      </w:r>
      <w:r w:rsidR="002224BD" w:rsidRPr="00B76B88">
        <w:rPr>
          <w:color w:val="000000" w:themeColor="text1"/>
          <w:sz w:val="24"/>
          <w:szCs w:val="24"/>
        </w:rPr>
        <w:t xml:space="preserve"> </w:t>
      </w:r>
      <w:r w:rsidR="0035425E" w:rsidRPr="00B76B88">
        <w:rPr>
          <w:color w:val="000000" w:themeColor="text1"/>
          <w:sz w:val="24"/>
          <w:szCs w:val="24"/>
        </w:rPr>
        <w:t>Nitrogen is infrared inactive</w:t>
      </w:r>
      <w:r w:rsidR="008F6B54" w:rsidRPr="00B76B88">
        <w:rPr>
          <w:color w:val="000000" w:themeColor="text1"/>
          <w:sz w:val="24"/>
          <w:szCs w:val="24"/>
        </w:rPr>
        <w:t xml:space="preserve">; </w:t>
      </w:r>
      <w:r w:rsidR="0035425E" w:rsidRPr="00B76B88">
        <w:rPr>
          <w:color w:val="000000" w:themeColor="text1"/>
          <w:sz w:val="24"/>
          <w:szCs w:val="24"/>
        </w:rPr>
        <w:t>therefore</w:t>
      </w:r>
      <w:r w:rsidR="008F6B54" w:rsidRPr="00B76B88">
        <w:rPr>
          <w:color w:val="000000" w:themeColor="text1"/>
          <w:sz w:val="24"/>
          <w:szCs w:val="24"/>
        </w:rPr>
        <w:t>,</w:t>
      </w:r>
      <w:r w:rsidR="0035425E" w:rsidRPr="00B76B88">
        <w:rPr>
          <w:color w:val="000000" w:themeColor="text1"/>
          <w:sz w:val="24"/>
          <w:szCs w:val="24"/>
        </w:rPr>
        <w:t xml:space="preserve"> only absorptions of </w:t>
      </w:r>
      <w:r w:rsidR="008F6B54" w:rsidRPr="00B76B88">
        <w:rPr>
          <w:color w:val="000000" w:themeColor="text1"/>
          <w:sz w:val="24"/>
          <w:szCs w:val="24"/>
        </w:rPr>
        <w:t xml:space="preserve">phosphine </w:t>
      </w:r>
      <w:r w:rsidR="0035425E" w:rsidRPr="00B76B88">
        <w:rPr>
          <w:color w:val="000000" w:themeColor="text1"/>
          <w:sz w:val="24"/>
          <w:szCs w:val="24"/>
        </w:rPr>
        <w:t xml:space="preserve">were identified in the spectrum of </w:t>
      </w:r>
      <w:r w:rsidR="00665A99" w:rsidRPr="00B76B88">
        <w:rPr>
          <w:color w:val="000000" w:themeColor="text1"/>
          <w:sz w:val="24"/>
          <w:szCs w:val="24"/>
        </w:rPr>
        <w:t xml:space="preserve">the </w:t>
      </w:r>
      <w:r w:rsidR="0035425E" w:rsidRPr="00B76B88">
        <w:rPr>
          <w:color w:val="000000" w:themeColor="text1"/>
          <w:sz w:val="24"/>
          <w:szCs w:val="24"/>
        </w:rPr>
        <w:t>pristine ice</w:t>
      </w:r>
      <w:r w:rsidR="008F6B54" w:rsidRPr="00B76B88">
        <w:rPr>
          <w:color w:val="000000" w:themeColor="text1"/>
          <w:sz w:val="24"/>
          <w:szCs w:val="24"/>
        </w:rPr>
        <w:t xml:space="preserve"> with </w:t>
      </w:r>
      <w:r w:rsidR="004151CE" w:rsidRPr="00B76B88">
        <w:rPr>
          <w:color w:val="000000" w:themeColor="text1"/>
          <w:sz w:val="24"/>
          <w:szCs w:val="24"/>
        </w:rPr>
        <w:t xml:space="preserve">prominent </w:t>
      </w:r>
      <w:r w:rsidR="008F6B54" w:rsidRPr="00B76B88">
        <w:rPr>
          <w:color w:val="000000" w:themeColor="text1"/>
          <w:sz w:val="24"/>
          <w:szCs w:val="24"/>
        </w:rPr>
        <w:t xml:space="preserve">fundamentals visible at, e.g., </w:t>
      </w:r>
      <w:r w:rsidR="00D7656D" w:rsidRPr="00B76B88">
        <w:rPr>
          <w:color w:val="000000" w:themeColor="text1"/>
          <w:sz w:val="24"/>
          <w:szCs w:val="24"/>
        </w:rPr>
        <w:t>2314 cm</w:t>
      </w:r>
      <w:r w:rsidR="00D7656D" w:rsidRPr="00B76B88">
        <w:rPr>
          <w:rFonts w:ascii="Symbol" w:hAnsi="Symbol"/>
          <w:color w:val="000000" w:themeColor="text1"/>
          <w:sz w:val="24"/>
          <w:szCs w:val="24"/>
          <w:vertAlign w:val="superscript"/>
        </w:rPr>
        <w:t></w:t>
      </w:r>
      <w:r w:rsidR="00D7656D" w:rsidRPr="00B76B88">
        <w:rPr>
          <w:color w:val="000000" w:themeColor="text1"/>
          <w:sz w:val="24"/>
          <w:szCs w:val="24"/>
          <w:vertAlign w:val="superscript"/>
        </w:rPr>
        <w:t>1</w:t>
      </w:r>
      <w:r w:rsidR="00D7656D" w:rsidRPr="00B76B88">
        <w:rPr>
          <w:color w:val="000000" w:themeColor="text1"/>
          <w:sz w:val="24"/>
          <w:szCs w:val="24"/>
        </w:rPr>
        <w:t xml:space="preserve"> (</w:t>
      </w:r>
      <w:r w:rsidR="00D7656D" w:rsidRPr="00B76B88">
        <w:rPr>
          <w:i/>
          <w:color w:val="000000" w:themeColor="text1"/>
          <w:sz w:val="24"/>
          <w:szCs w:val="24"/>
        </w:rPr>
        <w:t>v</w:t>
      </w:r>
      <w:r w:rsidR="00D7656D" w:rsidRPr="00B76B88">
        <w:rPr>
          <w:color w:val="000000" w:themeColor="text1"/>
          <w:sz w:val="24"/>
          <w:szCs w:val="24"/>
          <w:vertAlign w:val="subscript"/>
        </w:rPr>
        <w:t>3</w:t>
      </w:r>
      <w:r w:rsidR="00D7656D" w:rsidRPr="00B76B88">
        <w:rPr>
          <w:color w:val="000000" w:themeColor="text1"/>
          <w:sz w:val="24"/>
          <w:szCs w:val="24"/>
        </w:rPr>
        <w:t>), 1097 cm</w:t>
      </w:r>
      <w:r w:rsidR="00D7656D" w:rsidRPr="00B76B88">
        <w:rPr>
          <w:rFonts w:ascii="Symbol" w:hAnsi="Symbol"/>
          <w:color w:val="000000" w:themeColor="text1"/>
          <w:sz w:val="24"/>
          <w:szCs w:val="24"/>
          <w:vertAlign w:val="superscript"/>
        </w:rPr>
        <w:t></w:t>
      </w:r>
      <w:r w:rsidR="00D7656D" w:rsidRPr="00B76B88">
        <w:rPr>
          <w:color w:val="000000" w:themeColor="text1"/>
          <w:sz w:val="24"/>
          <w:szCs w:val="24"/>
          <w:vertAlign w:val="superscript"/>
        </w:rPr>
        <w:t>1</w:t>
      </w:r>
      <w:r w:rsidR="00D7656D" w:rsidRPr="00B76B88">
        <w:rPr>
          <w:color w:val="000000" w:themeColor="text1"/>
          <w:sz w:val="24"/>
          <w:szCs w:val="24"/>
        </w:rPr>
        <w:t xml:space="preserve"> (</w:t>
      </w:r>
      <w:r w:rsidR="00D7656D" w:rsidRPr="00B76B88">
        <w:rPr>
          <w:i/>
          <w:color w:val="000000" w:themeColor="text1"/>
          <w:sz w:val="24"/>
          <w:szCs w:val="24"/>
        </w:rPr>
        <w:t>v</w:t>
      </w:r>
      <w:r w:rsidR="00D7656D" w:rsidRPr="00B76B88">
        <w:rPr>
          <w:color w:val="000000" w:themeColor="text1"/>
          <w:sz w:val="24"/>
          <w:szCs w:val="24"/>
          <w:vertAlign w:val="subscript"/>
        </w:rPr>
        <w:t>4</w:t>
      </w:r>
      <w:r w:rsidR="00D7656D" w:rsidRPr="00B76B88">
        <w:rPr>
          <w:color w:val="000000" w:themeColor="text1"/>
          <w:sz w:val="24"/>
          <w:szCs w:val="24"/>
        </w:rPr>
        <w:t>), and 983 cm</w:t>
      </w:r>
      <w:r w:rsidR="00D7656D" w:rsidRPr="00B76B88">
        <w:rPr>
          <w:rFonts w:ascii="Symbol" w:hAnsi="Symbol"/>
          <w:color w:val="000000" w:themeColor="text1"/>
          <w:sz w:val="24"/>
          <w:szCs w:val="24"/>
          <w:vertAlign w:val="superscript"/>
        </w:rPr>
        <w:t></w:t>
      </w:r>
      <w:r w:rsidR="00D7656D" w:rsidRPr="00B76B88">
        <w:rPr>
          <w:color w:val="000000" w:themeColor="text1"/>
          <w:sz w:val="24"/>
          <w:szCs w:val="24"/>
          <w:vertAlign w:val="superscript"/>
        </w:rPr>
        <w:t>1</w:t>
      </w:r>
      <w:r w:rsidR="00D7656D" w:rsidRPr="00B76B88">
        <w:rPr>
          <w:color w:val="000000" w:themeColor="text1"/>
          <w:sz w:val="24"/>
          <w:szCs w:val="24"/>
        </w:rPr>
        <w:t xml:space="preserve"> (</w:t>
      </w:r>
      <w:r w:rsidR="00D7656D" w:rsidRPr="00B76B88">
        <w:rPr>
          <w:i/>
          <w:color w:val="000000" w:themeColor="text1"/>
          <w:sz w:val="24"/>
          <w:szCs w:val="24"/>
        </w:rPr>
        <w:t>v</w:t>
      </w:r>
      <w:r w:rsidR="00D7656D" w:rsidRPr="00B76B88">
        <w:rPr>
          <w:color w:val="000000" w:themeColor="text1"/>
          <w:sz w:val="24"/>
          <w:szCs w:val="24"/>
          <w:vertAlign w:val="subscript"/>
        </w:rPr>
        <w:t>2</w:t>
      </w:r>
      <w:r w:rsidR="00D7656D" w:rsidRPr="00B76B88">
        <w:rPr>
          <w:color w:val="000000" w:themeColor="text1"/>
          <w:sz w:val="24"/>
          <w:szCs w:val="24"/>
        </w:rPr>
        <w:t>)</w:t>
      </w:r>
      <w:r w:rsidR="00D7656D"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&lt;EndNote&gt;&lt;Cite&gt;&lt;Author&gt;Turner&lt;/Author&gt;&lt;Year&gt;2015&lt;/Year&gt;&lt;RecNum&gt;23&lt;/RecNum&gt;&lt;DisplayText&gt;&lt;style face="superscript"&gt;21&lt;/style&gt;&lt;/DisplayText&gt;&lt;record&gt;&lt;rec-number&gt;23&lt;/rec-number&gt;&lt;foreign-keys&gt;&lt;key app="EN" db-id="v2v0tsrrlwrfptedf96xarvkdxwedts0p0z9" timestamp="1582686801"&gt;23&lt;/key&gt;&lt;/foreign-keys&gt;&lt;ref-type name="Journal Article"&gt;17&lt;/ref-type&gt;&lt;contributors&gt;&lt;authors&gt;&lt;author&gt;Turner, Andrew M&lt;/author&gt;&lt;author&gt;Abplanalp, Matthew J&lt;/author&gt;&lt;author&gt;Chen, Si Y&lt;/author&gt;&lt;author&gt;Chen, Yu T&lt;/author&gt;&lt;author&gt;Chang, Agnes HH&lt;/author&gt;&lt;author&gt;Kaiser, Ralf I&lt;/author&gt;&lt;/authors&gt;&lt;/contributors&gt;&lt;titles&gt;&lt;title&gt;A photoionization mass spectroscopic study on the formation of phosphanes in low temperature phosphine ices&lt;/title&gt;&lt;secondary-title&gt;Physical Chemistry Chemical Physics&lt;/secondary-title&gt;&lt;/titles&gt;&lt;periodical&gt;&lt;full-title&gt;Physical Chemistry Chemical Physics&lt;/full-title&gt;&lt;abbr-1&gt;Phys. Chem. Chem. Phys.&lt;/abbr-1&gt;&lt;abbr-2&gt;PCCP&lt;/abbr-2&gt;&lt;/periodical&gt;&lt;pages&gt;27281-27291&lt;/pages&gt;&lt;volume&gt;17&lt;/volume&gt;&lt;number&gt;41&lt;/number&gt;&lt;dates&gt;&lt;year&gt;2015&lt;/year&gt;&lt;/dates&gt;&lt;urls&gt;&lt;/urls&gt;&lt;/record&gt;&lt;/Cite&gt;&lt;/EndNote&gt;</w:instrText>
      </w:r>
      <w:r w:rsidR="00D7656D"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21</w:t>
      </w:r>
      <w:r w:rsidR="00D7656D" w:rsidRPr="00B76B88">
        <w:rPr>
          <w:color w:val="000000" w:themeColor="text1"/>
          <w:sz w:val="24"/>
          <w:szCs w:val="24"/>
          <w:lang w:eastAsia="zh-CN"/>
        </w:rPr>
        <w:fldChar w:fldCharType="end"/>
      </w:r>
      <w:r w:rsidR="00E20DAD" w:rsidRPr="00B76B88">
        <w:rPr>
          <w:rFonts w:hint="eastAsia"/>
          <w:color w:val="000000" w:themeColor="text1"/>
          <w:sz w:val="24"/>
          <w:szCs w:val="24"/>
          <w:lang w:eastAsia="zh-CN"/>
        </w:rPr>
        <w:t>.</w:t>
      </w:r>
      <w:r w:rsidR="00D7656D" w:rsidRPr="00B76B88">
        <w:rPr>
          <w:color w:val="000000" w:themeColor="text1"/>
          <w:sz w:val="24"/>
          <w:szCs w:val="24"/>
          <w:lang w:eastAsia="zh-CN"/>
        </w:rPr>
        <w:t xml:space="preserve"> </w:t>
      </w:r>
      <w:r w:rsidR="008F6B54" w:rsidRPr="00B76B88">
        <w:rPr>
          <w:color w:val="000000" w:themeColor="text1"/>
          <w:sz w:val="24"/>
          <w:szCs w:val="24"/>
        </w:rPr>
        <w:t>The r</w:t>
      </w:r>
      <w:r w:rsidR="002224BD" w:rsidRPr="00B76B88">
        <w:rPr>
          <w:color w:val="000000" w:themeColor="text1"/>
          <w:sz w:val="24"/>
          <w:szCs w:val="24"/>
        </w:rPr>
        <w:t>adiation exposure decompose</w:t>
      </w:r>
      <w:r w:rsidR="0035425E" w:rsidRPr="00B76B88">
        <w:rPr>
          <w:color w:val="000000" w:themeColor="text1"/>
          <w:sz w:val="24"/>
          <w:szCs w:val="24"/>
        </w:rPr>
        <w:t>d 40</w:t>
      </w:r>
      <w:r w:rsidR="00665A99" w:rsidRPr="00B76B88">
        <w:rPr>
          <w:color w:val="000000" w:themeColor="text1"/>
          <w:sz w:val="24"/>
          <w:szCs w:val="24"/>
        </w:rPr>
        <w:t xml:space="preserve"> ± 5%</w:t>
      </w:r>
      <w:r w:rsidR="0035425E" w:rsidRPr="00B76B88">
        <w:rPr>
          <w:color w:val="000000" w:themeColor="text1"/>
          <w:sz w:val="24"/>
          <w:szCs w:val="24"/>
        </w:rPr>
        <w:t xml:space="preserve"> of </w:t>
      </w:r>
      <w:r w:rsidR="008F6B54" w:rsidRPr="00B76B88">
        <w:rPr>
          <w:color w:val="000000" w:themeColor="text1"/>
          <w:sz w:val="24"/>
          <w:szCs w:val="24"/>
        </w:rPr>
        <w:t xml:space="preserve">the phosphine. This process </w:t>
      </w:r>
      <w:r w:rsidR="00665A99" w:rsidRPr="00B76B88">
        <w:rPr>
          <w:color w:val="000000" w:themeColor="text1"/>
          <w:sz w:val="24"/>
          <w:szCs w:val="24"/>
        </w:rPr>
        <w:t xml:space="preserve">produced </w:t>
      </w:r>
      <w:r w:rsidR="00372AA9" w:rsidRPr="00B76B88">
        <w:rPr>
          <w:color w:val="000000" w:themeColor="text1"/>
          <w:sz w:val="24"/>
          <w:szCs w:val="24"/>
        </w:rPr>
        <w:t>two</w:t>
      </w:r>
      <w:r w:rsidR="00A661DC" w:rsidRPr="00B76B88">
        <w:rPr>
          <w:color w:val="000000" w:themeColor="text1"/>
          <w:sz w:val="24"/>
          <w:szCs w:val="24"/>
        </w:rPr>
        <w:t xml:space="preserve"> shoulder</w:t>
      </w:r>
      <w:r w:rsidR="00372AA9" w:rsidRPr="00B76B88">
        <w:rPr>
          <w:color w:val="000000" w:themeColor="text1"/>
          <w:sz w:val="24"/>
          <w:szCs w:val="24"/>
        </w:rPr>
        <w:t>s</w:t>
      </w:r>
      <w:r w:rsidR="00A661DC" w:rsidRPr="00B76B88">
        <w:rPr>
          <w:color w:val="000000" w:themeColor="text1"/>
          <w:sz w:val="24"/>
          <w:szCs w:val="24"/>
        </w:rPr>
        <w:t xml:space="preserve"> at 2270</w:t>
      </w:r>
      <w:r w:rsidR="00DB1EF6" w:rsidRPr="00B76B88">
        <w:rPr>
          <w:color w:val="000000" w:themeColor="text1"/>
          <w:sz w:val="24"/>
          <w:szCs w:val="24"/>
        </w:rPr>
        <w:t xml:space="preserve"> cm</w:t>
      </w:r>
      <w:r w:rsidR="00DB1EF6" w:rsidRPr="00B76B88">
        <w:rPr>
          <w:rFonts w:ascii="Symbol" w:hAnsi="Symbol"/>
          <w:color w:val="000000" w:themeColor="text1"/>
          <w:sz w:val="24"/>
          <w:szCs w:val="24"/>
          <w:vertAlign w:val="superscript"/>
        </w:rPr>
        <w:t></w:t>
      </w:r>
      <w:r w:rsidR="00DB1EF6" w:rsidRPr="00B76B88">
        <w:rPr>
          <w:color w:val="000000" w:themeColor="text1"/>
          <w:sz w:val="24"/>
          <w:szCs w:val="24"/>
          <w:vertAlign w:val="superscript"/>
        </w:rPr>
        <w:t>1</w:t>
      </w:r>
      <w:r w:rsidR="00372AA9" w:rsidRPr="00B76B88">
        <w:rPr>
          <w:color w:val="000000" w:themeColor="text1"/>
          <w:sz w:val="24"/>
          <w:szCs w:val="24"/>
        </w:rPr>
        <w:t xml:space="preserve"> and 1063</w:t>
      </w:r>
      <w:r w:rsidR="00DB1EF6" w:rsidRPr="00B76B88">
        <w:rPr>
          <w:color w:val="000000" w:themeColor="text1"/>
          <w:sz w:val="24"/>
          <w:szCs w:val="24"/>
        </w:rPr>
        <w:t xml:space="preserve"> cm</w:t>
      </w:r>
      <w:r w:rsidR="00DB1EF6" w:rsidRPr="00B76B88">
        <w:rPr>
          <w:rFonts w:ascii="Symbol" w:hAnsi="Symbol"/>
          <w:color w:val="000000" w:themeColor="text1"/>
          <w:sz w:val="24"/>
          <w:szCs w:val="24"/>
          <w:vertAlign w:val="superscript"/>
        </w:rPr>
        <w:t></w:t>
      </w:r>
      <w:r w:rsidR="00DB1EF6" w:rsidRPr="00B76B88">
        <w:rPr>
          <w:color w:val="000000" w:themeColor="text1"/>
          <w:sz w:val="24"/>
          <w:szCs w:val="24"/>
          <w:vertAlign w:val="superscript"/>
        </w:rPr>
        <w:t>1</w:t>
      </w:r>
      <w:r w:rsidR="00372AA9" w:rsidRPr="00B76B88">
        <w:rPr>
          <w:color w:val="000000" w:themeColor="text1"/>
          <w:sz w:val="24"/>
          <w:szCs w:val="24"/>
        </w:rPr>
        <w:t xml:space="preserve"> </w:t>
      </w:r>
      <w:r w:rsidR="00A661DC" w:rsidRPr="00B76B88">
        <w:rPr>
          <w:color w:val="000000" w:themeColor="text1"/>
          <w:sz w:val="24"/>
          <w:szCs w:val="24"/>
        </w:rPr>
        <w:t xml:space="preserve">and </w:t>
      </w:r>
      <w:r w:rsidR="00372AA9" w:rsidRPr="00B76B88">
        <w:rPr>
          <w:color w:val="000000" w:themeColor="text1"/>
          <w:sz w:val="24"/>
          <w:szCs w:val="24"/>
        </w:rPr>
        <w:t>a</w:t>
      </w:r>
      <w:r w:rsidR="00A661DC" w:rsidRPr="00B76B88">
        <w:rPr>
          <w:color w:val="000000" w:themeColor="text1"/>
          <w:sz w:val="24"/>
          <w:szCs w:val="24"/>
        </w:rPr>
        <w:t xml:space="preserve"> </w:t>
      </w:r>
      <w:r w:rsidR="008F6B54" w:rsidRPr="00B76B88">
        <w:rPr>
          <w:color w:val="000000" w:themeColor="text1"/>
          <w:sz w:val="24"/>
          <w:szCs w:val="24"/>
        </w:rPr>
        <w:t>distinct</w:t>
      </w:r>
      <w:r w:rsidR="00A661DC" w:rsidRPr="00B76B88">
        <w:rPr>
          <w:color w:val="000000" w:themeColor="text1"/>
          <w:sz w:val="24"/>
          <w:szCs w:val="24"/>
        </w:rPr>
        <w:t xml:space="preserve"> </w:t>
      </w:r>
      <w:r w:rsidR="008F6B54" w:rsidRPr="00B76B88">
        <w:rPr>
          <w:color w:val="000000" w:themeColor="text1"/>
          <w:sz w:val="24"/>
          <w:szCs w:val="24"/>
        </w:rPr>
        <w:t>absorption</w:t>
      </w:r>
      <w:r w:rsidR="00A661DC" w:rsidRPr="00B76B88">
        <w:rPr>
          <w:color w:val="000000" w:themeColor="text1"/>
          <w:sz w:val="24"/>
          <w:szCs w:val="24"/>
        </w:rPr>
        <w:t xml:space="preserve"> at 7</w:t>
      </w:r>
      <w:r w:rsidR="00652533" w:rsidRPr="00B76B88">
        <w:rPr>
          <w:color w:val="000000" w:themeColor="text1"/>
          <w:sz w:val="24"/>
          <w:szCs w:val="24"/>
        </w:rPr>
        <w:t>88</w:t>
      </w:r>
      <w:r w:rsidR="00DB1EF6" w:rsidRPr="00B76B88">
        <w:rPr>
          <w:color w:val="000000" w:themeColor="text1"/>
          <w:sz w:val="24"/>
          <w:szCs w:val="24"/>
        </w:rPr>
        <w:t xml:space="preserve"> cm</w:t>
      </w:r>
      <w:r w:rsidR="00DB1EF6" w:rsidRPr="00B76B88">
        <w:rPr>
          <w:rFonts w:ascii="Symbol" w:hAnsi="Symbol"/>
          <w:color w:val="000000" w:themeColor="text1"/>
          <w:sz w:val="24"/>
          <w:szCs w:val="24"/>
          <w:vertAlign w:val="superscript"/>
        </w:rPr>
        <w:t></w:t>
      </w:r>
      <w:r w:rsidR="00DB1EF6" w:rsidRPr="00B76B88">
        <w:rPr>
          <w:color w:val="000000" w:themeColor="text1"/>
          <w:sz w:val="24"/>
          <w:szCs w:val="24"/>
          <w:vertAlign w:val="superscript"/>
        </w:rPr>
        <w:t>1</w:t>
      </w:r>
      <w:r w:rsidR="00605D0D" w:rsidRPr="00B76B88">
        <w:rPr>
          <w:color w:val="000000" w:themeColor="text1"/>
          <w:sz w:val="24"/>
          <w:szCs w:val="24"/>
        </w:rPr>
        <w:t xml:space="preserve">; these features </w:t>
      </w:r>
      <w:r w:rsidR="00A661DC" w:rsidRPr="00B76B88">
        <w:rPr>
          <w:color w:val="000000" w:themeColor="text1"/>
          <w:sz w:val="24"/>
          <w:szCs w:val="24"/>
        </w:rPr>
        <w:t xml:space="preserve">can be associated </w:t>
      </w:r>
      <w:r w:rsidR="00605D0D" w:rsidRPr="00B76B88">
        <w:rPr>
          <w:color w:val="000000" w:themeColor="text1"/>
          <w:sz w:val="24"/>
          <w:szCs w:val="24"/>
        </w:rPr>
        <w:t xml:space="preserve">with </w:t>
      </w:r>
      <w:r w:rsidR="00A661DC" w:rsidRPr="00B76B88">
        <w:rPr>
          <w:color w:val="000000" w:themeColor="text1"/>
          <w:sz w:val="24"/>
          <w:szCs w:val="24"/>
        </w:rPr>
        <w:t>P</w:t>
      </w:r>
      <w:r w:rsidR="00A661DC" w:rsidRPr="00B76B88">
        <w:rPr>
          <w:rFonts w:ascii="Symbol" w:hAnsi="Symbol"/>
          <w:color w:val="000000" w:themeColor="text1"/>
          <w:sz w:val="24"/>
          <w:szCs w:val="24"/>
        </w:rPr>
        <w:t></w:t>
      </w:r>
      <w:r w:rsidR="00A661DC" w:rsidRPr="00B76B88">
        <w:rPr>
          <w:color w:val="000000" w:themeColor="text1"/>
          <w:sz w:val="24"/>
          <w:szCs w:val="24"/>
        </w:rPr>
        <w:t>H stretching</w:t>
      </w:r>
      <w:r w:rsidR="00372AA9" w:rsidRPr="00B76B88">
        <w:rPr>
          <w:color w:val="000000" w:themeColor="text1"/>
          <w:sz w:val="24"/>
          <w:szCs w:val="24"/>
        </w:rPr>
        <w:t xml:space="preserve"> mode</w:t>
      </w:r>
      <w:r w:rsidR="00605D0D" w:rsidRPr="00B76B88">
        <w:rPr>
          <w:color w:val="000000" w:themeColor="text1"/>
          <w:sz w:val="24"/>
          <w:szCs w:val="24"/>
        </w:rPr>
        <w:t>s</w:t>
      </w:r>
      <w:r w:rsidR="00E94350" w:rsidRPr="00B76B88">
        <w:rPr>
          <w:color w:val="000000" w:themeColor="text1"/>
          <w:sz w:val="24"/>
          <w:szCs w:val="24"/>
        </w:rPr>
        <w:fldChar w:fldCharType="begin"/>
      </w:r>
      <w:r w:rsidR="00663D93" w:rsidRPr="00B76B88">
        <w:rPr>
          <w:color w:val="000000" w:themeColor="text1"/>
          <w:sz w:val="24"/>
          <w:szCs w:val="24"/>
        </w:rPr>
        <w:instrText xml:space="preserve"> ADDIN EN.CITE &lt;EndNote&gt;&lt;Cite&gt;&lt;Author&gt;Turner&lt;/Author&gt;&lt;Year&gt;2015&lt;/Year&gt;&lt;RecNum&gt;23&lt;/RecNum&gt;&lt;DisplayText&gt;&lt;style face="superscript"&gt;21&lt;/style&gt;&lt;/DisplayText&gt;&lt;record&gt;&lt;rec-number&gt;23&lt;/rec-number&gt;&lt;foreign-keys&gt;&lt;key app="EN" db-id="v2v0tsrrlwrfptedf96xarvkdxwedts0p0z9" timestamp="1582686801"&gt;23&lt;/key&gt;&lt;/foreign-keys&gt;&lt;ref-type name="Journal Article"&gt;17&lt;/ref-type&gt;&lt;contributors&gt;&lt;authors&gt;&lt;author&gt;Turner, Andrew M&lt;/author&gt;&lt;author&gt;Abplanalp, Matthew J&lt;/author&gt;&lt;author&gt;Chen, Si Y&lt;/author&gt;&lt;author&gt;Chen, Yu T&lt;/author&gt;&lt;author&gt;Chang, Agnes HH&lt;/author&gt;&lt;author&gt;Kaiser, Ralf I&lt;/author&gt;&lt;/authors&gt;&lt;/contributors&gt;&lt;titles&gt;&lt;title&gt;A photoionization mass spectroscopic study on the formation of phosphanes in low temperature phosphine ices&lt;/title&gt;&lt;secondary-title&gt;Physical Chemistry Chemical Physics&lt;/secondary-title&gt;&lt;/titles&gt;&lt;periodical&gt;&lt;full-title&gt;Physical Chemistry Chemical Physics&lt;/full-title&gt;&lt;abbr-1&gt;Phys. Chem. Chem. Phys.&lt;/abbr-1&gt;&lt;abbr-2&gt;PCCP&lt;/abbr-2&gt;&lt;/periodical&gt;&lt;pages&gt;27281-27291&lt;/pages&gt;&lt;volume&gt;17&lt;/volume&gt;&lt;number&gt;41&lt;/number&gt;&lt;dates&gt;&lt;year&gt;2015&lt;/year&gt;&lt;/dates&gt;&lt;urls&gt;&lt;/urls&gt;&lt;/record&gt;&lt;/Cite&gt;&lt;/EndNote&gt;</w:instrText>
      </w:r>
      <w:r w:rsidR="00E94350" w:rsidRPr="00B76B88">
        <w:rPr>
          <w:color w:val="000000" w:themeColor="text1"/>
          <w:sz w:val="24"/>
          <w:szCs w:val="24"/>
        </w:rPr>
        <w:fldChar w:fldCharType="separate"/>
      </w:r>
      <w:r w:rsidR="00663D93" w:rsidRPr="00B76B88">
        <w:rPr>
          <w:noProof/>
          <w:color w:val="000000" w:themeColor="text1"/>
          <w:sz w:val="24"/>
          <w:szCs w:val="24"/>
          <w:vertAlign w:val="superscript"/>
        </w:rPr>
        <w:t>21</w:t>
      </w:r>
      <w:r w:rsidR="00E94350" w:rsidRPr="00B76B88">
        <w:rPr>
          <w:color w:val="000000" w:themeColor="text1"/>
          <w:sz w:val="24"/>
          <w:szCs w:val="24"/>
        </w:rPr>
        <w:fldChar w:fldCharType="end"/>
      </w:r>
      <w:r w:rsidR="00E20DAD" w:rsidRPr="00B76B88">
        <w:rPr>
          <w:color w:val="000000" w:themeColor="text1"/>
          <w:sz w:val="24"/>
          <w:szCs w:val="24"/>
          <w:lang w:eastAsia="zh-CN"/>
        </w:rPr>
        <w:t>,</w:t>
      </w:r>
      <w:r w:rsidR="00605D0D" w:rsidRPr="00B76B88">
        <w:rPr>
          <w:color w:val="000000" w:themeColor="text1"/>
          <w:sz w:val="24"/>
          <w:szCs w:val="24"/>
        </w:rPr>
        <w:t xml:space="preserve"> PH</w:t>
      </w:r>
      <w:r w:rsidR="006B38F2" w:rsidRPr="00B76B88">
        <w:rPr>
          <w:color w:val="000000" w:themeColor="text1"/>
          <w:sz w:val="24"/>
          <w:szCs w:val="24"/>
          <w:vertAlign w:val="subscript"/>
        </w:rPr>
        <w:t>2</w:t>
      </w:r>
      <w:r w:rsidR="006B38F2" w:rsidRPr="00B76B88">
        <w:rPr>
          <w:color w:val="000000" w:themeColor="text1"/>
          <w:sz w:val="24"/>
          <w:szCs w:val="24"/>
        </w:rPr>
        <w:t xml:space="preserve"> scissoring</w:t>
      </w:r>
      <w:r w:rsidR="00605D0D" w:rsidRPr="00B76B88">
        <w:rPr>
          <w:color w:val="000000" w:themeColor="text1"/>
          <w:sz w:val="24"/>
          <w:szCs w:val="24"/>
        </w:rPr>
        <w:t xml:space="preserve"> modes, and the </w:t>
      </w:r>
      <w:r w:rsidR="00372AA9" w:rsidRPr="00B76B88">
        <w:rPr>
          <w:color w:val="000000" w:themeColor="text1"/>
          <w:sz w:val="24"/>
          <w:szCs w:val="24"/>
        </w:rPr>
        <w:t xml:space="preserve">deformation </w:t>
      </w:r>
      <w:r w:rsidR="00DB1EF6" w:rsidRPr="00B76B88">
        <w:rPr>
          <w:rFonts w:hint="eastAsia"/>
          <w:color w:val="000000" w:themeColor="text1"/>
          <w:sz w:val="24"/>
          <w:szCs w:val="24"/>
          <w:lang w:eastAsia="zh-CN"/>
        </w:rPr>
        <w:t>mode</w:t>
      </w:r>
      <w:r w:rsidR="00DB1EF6" w:rsidRPr="00B76B88">
        <w:rPr>
          <w:color w:val="000000" w:themeColor="text1"/>
          <w:sz w:val="24"/>
          <w:szCs w:val="24"/>
        </w:rPr>
        <w:t xml:space="preserve"> </w:t>
      </w:r>
      <w:r w:rsidR="00372AA9" w:rsidRPr="00B76B88">
        <w:rPr>
          <w:color w:val="000000" w:themeColor="text1"/>
          <w:sz w:val="24"/>
          <w:szCs w:val="24"/>
        </w:rPr>
        <w:t xml:space="preserve">of </w:t>
      </w:r>
      <w:r w:rsidR="00CD0FC8" w:rsidRPr="00B76B88">
        <w:rPr>
          <w:color w:val="000000" w:themeColor="text1"/>
          <w:sz w:val="24"/>
          <w:szCs w:val="24"/>
        </w:rPr>
        <w:t>phosphorus</w:t>
      </w:r>
      <w:r w:rsidR="00CD0FC8" w:rsidRPr="00B76B88">
        <w:rPr>
          <w:color w:val="000000" w:themeColor="text1"/>
          <w:sz w:val="24"/>
          <w:szCs w:val="24"/>
          <w:lang w:eastAsia="zh-CN"/>
        </w:rPr>
        <w:t xml:space="preserve"> </w:t>
      </w:r>
      <w:r w:rsidR="00CD0FC8" w:rsidRPr="00B76B88">
        <w:rPr>
          <w:color w:val="000000" w:themeColor="text1"/>
          <w:sz w:val="24"/>
          <w:szCs w:val="24"/>
        </w:rPr>
        <w:t>(</w:t>
      </w:r>
      <w:r w:rsidR="00DB1EF6" w:rsidRPr="00B76B88">
        <w:rPr>
          <w:color w:val="000000" w:themeColor="text1"/>
          <w:sz w:val="24"/>
          <w:szCs w:val="24"/>
        </w:rPr>
        <w:t>P</w:t>
      </w:r>
      <w:r w:rsidR="00CD0FC8" w:rsidRPr="00B76B88">
        <w:rPr>
          <w:rFonts w:hint="eastAsia"/>
          <w:color w:val="000000" w:themeColor="text1"/>
          <w:sz w:val="24"/>
          <w:szCs w:val="24"/>
          <w:lang w:eastAsia="zh-CN"/>
        </w:rPr>
        <w:t>)</w:t>
      </w:r>
      <w:r w:rsidR="00DB1EF6" w:rsidRPr="00B76B88">
        <w:rPr>
          <w:color w:val="000000" w:themeColor="text1"/>
          <w:sz w:val="24"/>
          <w:szCs w:val="24"/>
        </w:rPr>
        <w:t xml:space="preserve"> </w:t>
      </w:r>
      <w:r w:rsidR="00DB1EF6" w:rsidRPr="00B76B88">
        <w:rPr>
          <w:rFonts w:hint="eastAsia"/>
          <w:color w:val="000000" w:themeColor="text1"/>
          <w:sz w:val="24"/>
          <w:szCs w:val="24"/>
          <w:lang w:eastAsia="zh-CN"/>
        </w:rPr>
        <w:t>and</w:t>
      </w:r>
      <w:r w:rsidR="00DB1EF6" w:rsidRPr="00B76B88">
        <w:rPr>
          <w:color w:val="000000" w:themeColor="text1"/>
          <w:sz w:val="24"/>
          <w:szCs w:val="24"/>
        </w:rPr>
        <w:t xml:space="preserve"> </w:t>
      </w:r>
      <w:r w:rsidR="00CD0FC8" w:rsidRPr="00B76B88">
        <w:rPr>
          <w:rFonts w:hint="eastAsia"/>
          <w:color w:val="000000" w:themeColor="text1"/>
          <w:sz w:val="24"/>
          <w:szCs w:val="24"/>
          <w:lang w:eastAsia="zh-CN"/>
        </w:rPr>
        <w:t>nitrogen</w:t>
      </w:r>
      <w:r w:rsidR="00CD0FC8" w:rsidRPr="00B76B88">
        <w:rPr>
          <w:color w:val="000000" w:themeColor="text1"/>
          <w:sz w:val="24"/>
          <w:szCs w:val="24"/>
        </w:rPr>
        <w:t xml:space="preserve"> (N</w:t>
      </w:r>
      <w:r w:rsidR="00CD0FC8" w:rsidRPr="00B76B88">
        <w:rPr>
          <w:color w:val="000000" w:themeColor="text1"/>
          <w:sz w:val="24"/>
          <w:szCs w:val="24"/>
          <w:lang w:eastAsia="zh-CN"/>
        </w:rPr>
        <w:t>)</w:t>
      </w:r>
      <w:r w:rsidR="00DB1EF6" w:rsidRPr="00B76B88">
        <w:rPr>
          <w:color w:val="000000" w:themeColor="text1"/>
          <w:sz w:val="24"/>
          <w:szCs w:val="24"/>
        </w:rPr>
        <w:t xml:space="preserve"> </w:t>
      </w:r>
      <w:r w:rsidR="00DB1EF6" w:rsidRPr="00B76B88">
        <w:rPr>
          <w:rFonts w:hint="eastAsia"/>
          <w:color w:val="000000" w:themeColor="text1"/>
          <w:sz w:val="24"/>
          <w:szCs w:val="24"/>
          <w:lang w:eastAsia="zh-CN"/>
        </w:rPr>
        <w:t>containing</w:t>
      </w:r>
      <w:r w:rsidR="00DB1EF6" w:rsidRPr="00B76B88">
        <w:rPr>
          <w:color w:val="000000" w:themeColor="text1"/>
          <w:sz w:val="24"/>
          <w:szCs w:val="24"/>
        </w:rPr>
        <w:t xml:space="preserve"> </w:t>
      </w:r>
      <w:r w:rsidR="00DB1EF6" w:rsidRPr="00B76B88">
        <w:rPr>
          <w:rFonts w:hint="eastAsia"/>
          <w:color w:val="000000" w:themeColor="text1"/>
          <w:sz w:val="24"/>
          <w:szCs w:val="24"/>
          <w:lang w:eastAsia="zh-CN"/>
        </w:rPr>
        <w:t>ring</w:t>
      </w:r>
      <w:r w:rsidR="00605D0D" w:rsidRPr="00B76B88">
        <w:rPr>
          <w:color w:val="000000" w:themeColor="text1"/>
          <w:sz w:val="24"/>
          <w:szCs w:val="24"/>
          <w:lang w:eastAsia="zh-CN"/>
        </w:rPr>
        <w:t>s</w:t>
      </w:r>
      <w:r w:rsidR="00E94350"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&lt;EndNote&gt;&lt;Cite&gt;&lt;Author&gt;Socrates&lt;/Author&gt;&lt;Year&gt;2004&lt;/Year&gt;&lt;RecNum&gt;26&lt;/RecNum&gt;&lt;DisplayText&gt;&lt;style face="superscript"&gt;22&lt;/style&gt;&lt;/DisplayText&gt;&lt;record&gt;&lt;rec-number&gt;26&lt;/rec-number&gt;&lt;foreign-keys&gt;&lt;key app="EN" db-id="v2v0tsrrlwrfptedf96xarvkdxwedts0p0z9" timestamp="1587559518"&gt;26&lt;/key&gt;&lt;/foreign-keys&gt;&lt;ref-type name="Book"&gt;6&lt;/ref-type&gt;&lt;contributors&gt;&lt;authors&gt;&lt;author&gt;Socrates, G. &lt;/author&gt;&lt;/authors&gt;&lt;/contributors&gt;&lt;titles&gt;&lt;title&gt;Infrared and raman characteristic group frequencies&lt;/title&gt;&lt;/titles&gt;&lt;edition&gt;3rd&lt;/edition&gt;&lt;dates&gt;&lt;year&gt;2004&lt;/year&gt;&lt;/dates&gt;&lt;pub-location&gt; New York&lt;/pub-location&gt;&lt;publisher&gt; John Wiley &amp;amp; Sons, Ltd.&lt;/publisher&gt;&lt;urls&gt;&lt;/urls&gt;&lt;/record&gt;&lt;/Cite&gt;&lt;/EndNote&gt;</w:instrText>
      </w:r>
      <w:r w:rsidR="00E94350"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22</w:t>
      </w:r>
      <w:r w:rsidR="00E94350" w:rsidRPr="00B76B88">
        <w:rPr>
          <w:color w:val="000000" w:themeColor="text1"/>
          <w:sz w:val="24"/>
          <w:szCs w:val="24"/>
          <w:lang w:eastAsia="zh-CN"/>
        </w:rPr>
        <w:fldChar w:fldCharType="end"/>
      </w:r>
      <w:r w:rsidR="00E20DAD" w:rsidRPr="00B76B88">
        <w:rPr>
          <w:color w:val="000000" w:themeColor="text1"/>
          <w:sz w:val="24"/>
          <w:szCs w:val="24"/>
          <w:lang w:eastAsia="zh-CN"/>
        </w:rPr>
        <w:t>,</w:t>
      </w:r>
      <w:r w:rsidR="00A661DC" w:rsidRPr="00B76B88">
        <w:rPr>
          <w:color w:val="000000" w:themeColor="text1"/>
          <w:sz w:val="24"/>
          <w:szCs w:val="24"/>
        </w:rPr>
        <w:t xml:space="preserve"> respectively.</w:t>
      </w:r>
      <w:r w:rsidR="00605D0D" w:rsidRPr="00B76B88">
        <w:rPr>
          <w:color w:val="000000" w:themeColor="text1"/>
          <w:sz w:val="24"/>
          <w:szCs w:val="24"/>
        </w:rPr>
        <w:t xml:space="preserve"> The s</w:t>
      </w:r>
      <w:r w:rsidR="00AD6453" w:rsidRPr="00B76B88">
        <w:rPr>
          <w:rFonts w:hint="eastAsia"/>
          <w:color w:val="000000" w:themeColor="text1"/>
          <w:sz w:val="24"/>
          <w:szCs w:val="24"/>
          <w:lang w:eastAsia="zh-CN"/>
        </w:rPr>
        <w:t>ub</w:t>
      </w:r>
      <w:r w:rsidR="00AD6453" w:rsidRPr="00B76B88">
        <w:rPr>
          <w:color w:val="000000" w:themeColor="text1"/>
          <w:sz w:val="24"/>
          <w:szCs w:val="24"/>
        </w:rPr>
        <w:t>stitution of N</w:t>
      </w:r>
      <w:r w:rsidR="00AD6453" w:rsidRPr="00B76B88">
        <w:rPr>
          <w:color w:val="000000" w:themeColor="text1"/>
          <w:sz w:val="24"/>
          <w:szCs w:val="24"/>
          <w:vertAlign w:val="subscript"/>
        </w:rPr>
        <w:t>2</w:t>
      </w:r>
      <w:r w:rsidR="00AD6453" w:rsidRPr="00B76B88">
        <w:rPr>
          <w:color w:val="000000" w:themeColor="text1"/>
          <w:sz w:val="24"/>
          <w:szCs w:val="24"/>
        </w:rPr>
        <w:t xml:space="preserve"> </w:t>
      </w:r>
      <w:r w:rsidR="00AD6453" w:rsidRPr="00B76B88">
        <w:rPr>
          <w:rFonts w:hint="eastAsia"/>
          <w:color w:val="000000" w:themeColor="text1"/>
          <w:sz w:val="24"/>
          <w:szCs w:val="24"/>
          <w:lang w:eastAsia="zh-CN"/>
        </w:rPr>
        <w:t>by</w:t>
      </w:r>
      <w:r w:rsidR="00CD0FC8" w:rsidRPr="00B76B88">
        <w:rPr>
          <w:color w:val="000000" w:themeColor="text1"/>
          <w:sz w:val="24"/>
          <w:szCs w:val="24"/>
          <w:lang w:eastAsia="zh-CN"/>
        </w:rPr>
        <w:t xml:space="preserve"> </w:t>
      </w:r>
      <w:r w:rsidR="00CD0FC8" w:rsidRPr="00B76B88">
        <w:rPr>
          <w:color w:val="000000" w:themeColor="text1"/>
          <w:sz w:val="24"/>
          <w:szCs w:val="24"/>
          <w:vertAlign w:val="superscript"/>
          <w:lang w:eastAsia="zh-CN"/>
        </w:rPr>
        <w:t>15</w:t>
      </w:r>
      <w:r w:rsidR="00CD0FC8" w:rsidRPr="00B76B88">
        <w:rPr>
          <w:color w:val="000000" w:themeColor="text1"/>
          <w:sz w:val="24"/>
          <w:szCs w:val="24"/>
          <w:lang w:eastAsia="zh-CN"/>
        </w:rPr>
        <w:t>N</w:t>
      </w:r>
      <w:r w:rsidR="00CD0FC8" w:rsidRPr="00B76B88">
        <w:rPr>
          <w:color w:val="000000" w:themeColor="text1"/>
          <w:sz w:val="24"/>
          <w:szCs w:val="24"/>
          <w:vertAlign w:val="subscript"/>
          <w:lang w:eastAsia="zh-CN"/>
        </w:rPr>
        <w:t>2</w:t>
      </w:r>
      <w:r w:rsidR="00AD6453" w:rsidRPr="00B76B88">
        <w:rPr>
          <w:color w:val="000000" w:themeColor="text1"/>
          <w:sz w:val="24"/>
          <w:szCs w:val="24"/>
          <w:lang w:eastAsia="zh-CN"/>
        </w:rPr>
        <w:t xml:space="preserve"> </w:t>
      </w:r>
      <w:r w:rsidR="00605D0D" w:rsidRPr="00B76B88">
        <w:rPr>
          <w:color w:val="000000" w:themeColor="text1"/>
          <w:sz w:val="24"/>
          <w:szCs w:val="24"/>
          <w:lang w:eastAsia="zh-CN"/>
        </w:rPr>
        <w:t xml:space="preserve">only </w:t>
      </w:r>
      <w:r w:rsidR="00AD6453" w:rsidRPr="00B76B88">
        <w:rPr>
          <w:rFonts w:hint="eastAsia"/>
          <w:color w:val="000000" w:themeColor="text1"/>
          <w:sz w:val="24"/>
          <w:szCs w:val="24"/>
          <w:lang w:eastAsia="zh-CN"/>
        </w:rPr>
        <w:t>shifted</w:t>
      </w:r>
      <w:r w:rsidR="00AD6453" w:rsidRPr="00B76B88">
        <w:rPr>
          <w:color w:val="000000" w:themeColor="text1"/>
          <w:sz w:val="24"/>
          <w:szCs w:val="24"/>
          <w:lang w:eastAsia="zh-CN"/>
        </w:rPr>
        <w:t xml:space="preserve"> </w:t>
      </w:r>
      <w:r w:rsidR="00AD6453" w:rsidRPr="00B76B88">
        <w:rPr>
          <w:rFonts w:hint="eastAsia"/>
          <w:color w:val="000000" w:themeColor="text1"/>
          <w:sz w:val="24"/>
          <w:szCs w:val="24"/>
          <w:lang w:eastAsia="zh-CN"/>
        </w:rPr>
        <w:t>the</w:t>
      </w:r>
      <w:r w:rsidR="00AD6453" w:rsidRPr="00B76B88">
        <w:rPr>
          <w:color w:val="000000" w:themeColor="text1"/>
          <w:sz w:val="24"/>
          <w:szCs w:val="24"/>
          <w:lang w:eastAsia="zh-CN"/>
        </w:rPr>
        <w:t xml:space="preserve"> 7</w:t>
      </w:r>
      <w:r w:rsidR="00652533" w:rsidRPr="00B76B88">
        <w:rPr>
          <w:color w:val="000000" w:themeColor="text1"/>
          <w:sz w:val="24"/>
          <w:szCs w:val="24"/>
          <w:lang w:eastAsia="zh-CN"/>
        </w:rPr>
        <w:t>88</w:t>
      </w:r>
      <w:r w:rsidR="00AD6453" w:rsidRPr="00B76B88">
        <w:rPr>
          <w:color w:val="000000" w:themeColor="text1"/>
          <w:sz w:val="24"/>
          <w:szCs w:val="24"/>
          <w:lang w:eastAsia="zh-CN"/>
        </w:rPr>
        <w:t xml:space="preserve"> </w:t>
      </w:r>
      <w:r w:rsidR="00AD6453" w:rsidRPr="00B76B88">
        <w:rPr>
          <w:color w:val="000000" w:themeColor="text1"/>
          <w:sz w:val="24"/>
          <w:szCs w:val="24"/>
        </w:rPr>
        <w:t>cm</w:t>
      </w:r>
      <w:r w:rsidR="00AD6453" w:rsidRPr="00B76B88">
        <w:rPr>
          <w:rFonts w:ascii="Symbol" w:hAnsi="Symbol"/>
          <w:color w:val="000000" w:themeColor="text1"/>
          <w:sz w:val="24"/>
          <w:szCs w:val="24"/>
          <w:vertAlign w:val="superscript"/>
        </w:rPr>
        <w:t></w:t>
      </w:r>
      <w:r w:rsidR="00AD6453" w:rsidRPr="00B76B88">
        <w:rPr>
          <w:color w:val="000000" w:themeColor="text1"/>
          <w:sz w:val="24"/>
          <w:szCs w:val="24"/>
          <w:vertAlign w:val="superscript"/>
        </w:rPr>
        <w:t>1</w:t>
      </w:r>
      <w:r w:rsidR="00AD6453" w:rsidRPr="00B76B88">
        <w:rPr>
          <w:color w:val="000000" w:themeColor="text1"/>
          <w:sz w:val="24"/>
          <w:szCs w:val="24"/>
          <w:lang w:eastAsia="zh-CN"/>
        </w:rPr>
        <w:t xml:space="preserve"> </w:t>
      </w:r>
      <w:r w:rsidR="00AD6453" w:rsidRPr="00B76B88">
        <w:rPr>
          <w:rFonts w:hint="eastAsia"/>
          <w:color w:val="000000" w:themeColor="text1"/>
          <w:sz w:val="24"/>
          <w:szCs w:val="24"/>
          <w:lang w:eastAsia="zh-CN"/>
        </w:rPr>
        <w:t>peak</w:t>
      </w:r>
      <w:r w:rsidR="00AD6453" w:rsidRPr="00B76B88">
        <w:rPr>
          <w:color w:val="000000" w:themeColor="text1"/>
          <w:sz w:val="24"/>
          <w:szCs w:val="24"/>
          <w:lang w:eastAsia="zh-CN"/>
        </w:rPr>
        <w:t xml:space="preserve"> </w:t>
      </w:r>
      <w:r w:rsidR="00AD6453" w:rsidRPr="00B76B88">
        <w:rPr>
          <w:rFonts w:hint="eastAsia"/>
          <w:color w:val="000000" w:themeColor="text1"/>
          <w:sz w:val="24"/>
          <w:szCs w:val="24"/>
          <w:lang w:eastAsia="zh-CN"/>
        </w:rPr>
        <w:t>t</w:t>
      </w:r>
      <w:r w:rsidR="00AD6453" w:rsidRPr="00B76B88">
        <w:rPr>
          <w:color w:val="000000" w:themeColor="text1"/>
          <w:sz w:val="24"/>
          <w:szCs w:val="24"/>
          <w:lang w:eastAsia="zh-CN"/>
        </w:rPr>
        <w:t>o</w:t>
      </w:r>
      <w:r w:rsidR="00BC19A3" w:rsidRPr="00B76B88">
        <w:rPr>
          <w:color w:val="000000" w:themeColor="text1"/>
          <w:sz w:val="24"/>
          <w:szCs w:val="24"/>
          <w:lang w:eastAsia="zh-CN"/>
        </w:rPr>
        <w:t xml:space="preserve"> </w:t>
      </w:r>
      <w:r w:rsidR="00652533" w:rsidRPr="00B76B88">
        <w:rPr>
          <w:color w:val="000000" w:themeColor="text1"/>
          <w:sz w:val="24"/>
          <w:szCs w:val="24"/>
          <w:lang w:eastAsia="zh-CN"/>
        </w:rPr>
        <w:t xml:space="preserve">784 </w:t>
      </w:r>
      <w:r w:rsidR="00652533" w:rsidRPr="00B76B88">
        <w:rPr>
          <w:color w:val="000000" w:themeColor="text1"/>
          <w:sz w:val="24"/>
          <w:szCs w:val="24"/>
        </w:rPr>
        <w:t>cm</w:t>
      </w:r>
      <w:r w:rsidR="00652533" w:rsidRPr="00B76B88">
        <w:rPr>
          <w:rFonts w:ascii="Symbol" w:hAnsi="Symbol"/>
          <w:color w:val="000000" w:themeColor="text1"/>
          <w:sz w:val="24"/>
          <w:szCs w:val="24"/>
          <w:vertAlign w:val="superscript"/>
        </w:rPr>
        <w:t></w:t>
      </w:r>
      <w:r w:rsidR="00652533" w:rsidRPr="00B76B88">
        <w:rPr>
          <w:color w:val="000000" w:themeColor="text1"/>
          <w:sz w:val="24"/>
          <w:szCs w:val="24"/>
          <w:vertAlign w:val="superscript"/>
        </w:rPr>
        <w:t>1</w:t>
      </w:r>
      <w:r w:rsidR="00605D0D" w:rsidRPr="00B76B88">
        <w:rPr>
          <w:color w:val="000000" w:themeColor="text1"/>
          <w:sz w:val="24"/>
          <w:szCs w:val="24"/>
          <w:lang w:eastAsia="zh-CN"/>
        </w:rPr>
        <w:t xml:space="preserve"> thus </w:t>
      </w:r>
      <w:r w:rsidR="00AD6453" w:rsidRPr="00B76B88">
        <w:rPr>
          <w:color w:val="000000" w:themeColor="text1"/>
          <w:sz w:val="24"/>
          <w:szCs w:val="24"/>
          <w:lang w:eastAsia="zh-CN"/>
        </w:rPr>
        <w:t>support</w:t>
      </w:r>
      <w:r w:rsidR="00605D0D" w:rsidRPr="00B76B88">
        <w:rPr>
          <w:color w:val="000000" w:themeColor="text1"/>
          <w:sz w:val="24"/>
          <w:szCs w:val="24"/>
          <w:lang w:eastAsia="zh-CN"/>
        </w:rPr>
        <w:t xml:space="preserve"> the aforementioned finding that the structural moiety associate with this absorption has to contain nitrogen. </w:t>
      </w:r>
      <w:r w:rsidR="00AD1949" w:rsidRPr="00B76B88">
        <w:rPr>
          <w:color w:val="000000" w:themeColor="text1"/>
          <w:sz w:val="24"/>
          <w:szCs w:val="24"/>
          <w:lang w:eastAsia="zh-CN"/>
        </w:rPr>
        <w:t xml:space="preserve">However, </w:t>
      </w:r>
      <w:r w:rsidR="00652533" w:rsidRPr="00B76B88">
        <w:rPr>
          <w:color w:val="000000" w:themeColor="text1"/>
          <w:sz w:val="24"/>
          <w:szCs w:val="24"/>
          <w:lang w:eastAsia="zh-CN"/>
        </w:rPr>
        <w:t xml:space="preserve">since </w:t>
      </w:r>
      <w:r w:rsidR="00605D0D" w:rsidRPr="00B76B88">
        <w:rPr>
          <w:color w:val="000000" w:themeColor="text1"/>
          <w:sz w:val="24"/>
          <w:szCs w:val="24"/>
          <w:lang w:eastAsia="zh-CN"/>
        </w:rPr>
        <w:t xml:space="preserve">energetic </w:t>
      </w:r>
      <w:r w:rsidR="00AD1949" w:rsidRPr="00B76B88">
        <w:rPr>
          <w:color w:val="000000" w:themeColor="text1"/>
          <w:sz w:val="24"/>
          <w:szCs w:val="24"/>
          <w:lang w:eastAsia="zh-CN"/>
        </w:rPr>
        <w:t xml:space="preserve">electron irradiation can produce a </w:t>
      </w:r>
      <w:r w:rsidR="008F6B54" w:rsidRPr="00B76B88">
        <w:rPr>
          <w:color w:val="000000" w:themeColor="text1"/>
          <w:sz w:val="24"/>
          <w:szCs w:val="24"/>
          <w:lang w:eastAsia="zh-CN"/>
        </w:rPr>
        <w:t>wide</w:t>
      </w:r>
      <w:r w:rsidR="00AD1949" w:rsidRPr="00B76B88">
        <w:rPr>
          <w:color w:val="000000" w:themeColor="text1"/>
          <w:sz w:val="24"/>
          <w:szCs w:val="24"/>
          <w:lang w:eastAsia="zh-CN"/>
        </w:rPr>
        <w:t xml:space="preserve"> </w:t>
      </w:r>
      <w:r w:rsidR="008F6B54" w:rsidRPr="00B76B88">
        <w:rPr>
          <w:color w:val="000000" w:themeColor="text1"/>
          <w:sz w:val="24"/>
          <w:szCs w:val="24"/>
          <w:lang w:eastAsia="zh-CN"/>
        </w:rPr>
        <w:t xml:space="preserve">inventory </w:t>
      </w:r>
      <w:r w:rsidR="00AD1949" w:rsidRPr="00B76B88">
        <w:rPr>
          <w:color w:val="000000" w:themeColor="text1"/>
          <w:sz w:val="24"/>
          <w:szCs w:val="24"/>
          <w:lang w:eastAsia="zh-CN"/>
        </w:rPr>
        <w:t>of new species</w:t>
      </w:r>
      <w:r w:rsidR="00605D0D" w:rsidRPr="00B76B88">
        <w:rPr>
          <w:color w:val="000000" w:themeColor="text1"/>
          <w:sz w:val="24"/>
          <w:szCs w:val="24"/>
          <w:lang w:eastAsia="zh-CN"/>
        </w:rPr>
        <w:t xml:space="preserve"> whose absorptions of the functional groups often overlap in the infrared regime</w:t>
      </w:r>
      <w:r w:rsidR="00E94350"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&lt;EndNote&gt;&lt;Cite&gt;&lt;Author&gt;Turner&lt;/Author&gt;&lt;Year&gt;2015&lt;/Year&gt;&lt;RecNum&gt;23&lt;/RecNum&gt;&lt;DisplayText&gt;&lt;style face="superscript"&gt;21&lt;/style&gt;&lt;/DisplayText&gt;&lt;record&gt;&lt;rec-number&gt;23&lt;/rec-number&gt;&lt;foreign-keys&gt;&lt;key app="EN" db-id="v2v0tsrrlwrfptedf96xarvkdxwedts0p0z9" timestamp="1582686801"&gt;23&lt;/key&gt;&lt;/foreign-keys&gt;&lt;ref-type name="Journal Article"&gt;17&lt;/ref-type&gt;&lt;contributors&gt;&lt;authors&gt;&lt;author&gt;Turner, Andrew M&lt;/author&gt;&lt;author&gt;Abplanalp, Matthew J&lt;/author&gt;&lt;author&gt;Chen, Si Y&lt;/author&gt;&lt;author&gt;Chen, Yu T&lt;/author&gt;&lt;author&gt;Chang, Agnes HH&lt;/author&gt;&lt;author&gt;Kaiser, Ralf I&lt;/author&gt;&lt;/authors&gt;&lt;/contributors&gt;&lt;titles&gt;&lt;title&gt;A photoionization mass spectroscopic study on the formation of phosphanes in low temperature phosphine ices&lt;/title&gt;&lt;secondary-title&gt;Physical Chemistry Chemical Physics&lt;/secondary-title&gt;&lt;/titles&gt;&lt;periodical&gt;&lt;full-title&gt;Physical Chemistry Chemical Physics&lt;/full-title&gt;&lt;abbr-1&gt;Phys. Chem. Chem. Phys.&lt;/abbr-1&gt;&lt;abbr-2&gt;PCCP&lt;/abbr-2&gt;&lt;/periodical&gt;&lt;pages&gt;27281-27291&lt;/pages&gt;&lt;volume&gt;17&lt;/volume&gt;&lt;number&gt;41&lt;/number&gt;&lt;dates&gt;&lt;year&gt;2015&lt;/year&gt;&lt;/dates&gt;&lt;urls&gt;&lt;/urls&gt;&lt;/record&gt;&lt;/Cite&gt;&lt;/EndNote&gt;</w:instrText>
      </w:r>
      <w:r w:rsidR="00E94350"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21</w:t>
      </w:r>
      <w:r w:rsidR="00E94350" w:rsidRPr="00B76B88">
        <w:rPr>
          <w:color w:val="000000" w:themeColor="text1"/>
          <w:sz w:val="24"/>
          <w:szCs w:val="24"/>
          <w:lang w:eastAsia="zh-CN"/>
        </w:rPr>
        <w:fldChar w:fldCharType="end"/>
      </w:r>
      <w:r w:rsidR="00E20DAD" w:rsidRPr="00B76B88">
        <w:rPr>
          <w:color w:val="000000" w:themeColor="text1"/>
          <w:sz w:val="24"/>
          <w:szCs w:val="24"/>
          <w:lang w:eastAsia="zh-CN"/>
        </w:rPr>
        <w:t>,</w:t>
      </w:r>
      <w:r w:rsidR="00652533" w:rsidRPr="00B76B88">
        <w:rPr>
          <w:color w:val="000000" w:themeColor="text1"/>
          <w:sz w:val="24"/>
          <w:szCs w:val="24"/>
          <w:lang w:eastAsia="zh-CN"/>
        </w:rPr>
        <w:t xml:space="preserve"> </w:t>
      </w:r>
      <w:r w:rsidR="00BC19A3" w:rsidRPr="00B76B88">
        <w:rPr>
          <w:color w:val="000000" w:themeColor="text1"/>
          <w:sz w:val="24"/>
          <w:szCs w:val="24"/>
          <w:lang w:eastAsia="zh-CN"/>
        </w:rPr>
        <w:t>i</w:t>
      </w:r>
      <w:r w:rsidR="00BC19A3" w:rsidRPr="00B76B88">
        <w:rPr>
          <w:color w:val="000000" w:themeColor="text1"/>
          <w:sz w:val="24"/>
          <w:szCs w:val="24"/>
        </w:rPr>
        <w:t>nfrared spectroscopy is able</w:t>
      </w:r>
      <w:r w:rsidR="00B7201B" w:rsidRPr="00B76B88">
        <w:rPr>
          <w:color w:val="000000" w:themeColor="text1"/>
          <w:sz w:val="24"/>
          <w:szCs w:val="24"/>
        </w:rPr>
        <w:t xml:space="preserve"> </w:t>
      </w:r>
      <w:r w:rsidR="00BC19A3" w:rsidRPr="00B76B88">
        <w:rPr>
          <w:color w:val="000000" w:themeColor="text1"/>
          <w:sz w:val="24"/>
          <w:szCs w:val="24"/>
        </w:rPr>
        <w:t xml:space="preserve">to determine </w:t>
      </w:r>
      <w:r w:rsidR="00BC19A3" w:rsidRPr="00B76B88">
        <w:rPr>
          <w:color w:val="000000" w:themeColor="text1"/>
          <w:sz w:val="24"/>
          <w:szCs w:val="24"/>
          <w:lang w:eastAsia="zh-CN"/>
        </w:rPr>
        <w:t>newly fo</w:t>
      </w:r>
      <w:r w:rsidR="00BC19A3" w:rsidRPr="002D2435">
        <w:rPr>
          <w:color w:val="000000" w:themeColor="text1"/>
          <w:sz w:val="24"/>
          <w:szCs w:val="24"/>
          <w:lang w:eastAsia="zh-CN"/>
        </w:rPr>
        <w:t xml:space="preserve">rmed </w:t>
      </w:r>
      <w:r w:rsidR="00BC19A3" w:rsidRPr="002D2435">
        <w:rPr>
          <w:color w:val="000000" w:themeColor="text1"/>
          <w:sz w:val="24"/>
          <w:szCs w:val="24"/>
          <w:lang w:eastAsia="zh-CN"/>
          <w:rPrChange w:id="42" w:author="Starbase20" w:date="2021-08-17T10:59:00Z">
            <w:rPr>
              <w:i/>
              <w:color w:val="000000" w:themeColor="text1"/>
              <w:sz w:val="24"/>
              <w:szCs w:val="24"/>
              <w:lang w:eastAsia="zh-CN"/>
            </w:rPr>
          </w:rPrChange>
        </w:rPr>
        <w:t>functional groups</w:t>
      </w:r>
      <w:r w:rsidR="00605D0D" w:rsidRPr="002D2435">
        <w:rPr>
          <w:color w:val="000000" w:themeColor="text1"/>
          <w:sz w:val="24"/>
          <w:szCs w:val="24"/>
        </w:rPr>
        <w:t xml:space="preserve">, </w:t>
      </w:r>
      <w:r w:rsidR="00BC19A3" w:rsidRPr="00B76B88">
        <w:rPr>
          <w:color w:val="000000" w:themeColor="text1"/>
          <w:sz w:val="24"/>
          <w:szCs w:val="24"/>
        </w:rPr>
        <w:t xml:space="preserve">but does </w:t>
      </w:r>
      <w:r w:rsidR="00BC19A3" w:rsidRPr="00B76B88">
        <w:rPr>
          <w:color w:val="000000" w:themeColor="text1"/>
          <w:sz w:val="24"/>
          <w:szCs w:val="24"/>
        </w:rPr>
        <w:lastRenderedPageBreak/>
        <w:t>not allow an identification of</w:t>
      </w:r>
      <w:r w:rsidR="00BC19A3" w:rsidRPr="002D2435">
        <w:rPr>
          <w:color w:val="000000" w:themeColor="text1"/>
          <w:sz w:val="24"/>
          <w:szCs w:val="24"/>
        </w:rPr>
        <w:t xml:space="preserve"> </w:t>
      </w:r>
      <w:r w:rsidR="00BC19A3" w:rsidRPr="002D2435">
        <w:rPr>
          <w:color w:val="000000" w:themeColor="text1"/>
          <w:sz w:val="24"/>
          <w:szCs w:val="24"/>
          <w:rPrChange w:id="43" w:author="Starbase20" w:date="2021-08-17T10:59:00Z">
            <w:rPr>
              <w:i/>
              <w:color w:val="000000" w:themeColor="text1"/>
              <w:sz w:val="24"/>
              <w:szCs w:val="24"/>
            </w:rPr>
          </w:rPrChange>
        </w:rPr>
        <w:t xml:space="preserve">individual </w:t>
      </w:r>
      <w:r w:rsidR="00605D0D" w:rsidRPr="002D2435">
        <w:rPr>
          <w:color w:val="000000" w:themeColor="text1"/>
          <w:sz w:val="24"/>
          <w:szCs w:val="24"/>
          <w:rPrChange w:id="44" w:author="Starbase20" w:date="2021-08-17T10:59:00Z">
            <w:rPr>
              <w:i/>
              <w:color w:val="000000" w:themeColor="text1"/>
              <w:sz w:val="24"/>
              <w:szCs w:val="24"/>
            </w:rPr>
          </w:rPrChange>
        </w:rPr>
        <w:t>molecules</w:t>
      </w:r>
      <w:r w:rsidR="00744F2E" w:rsidRPr="002D2435">
        <w:rPr>
          <w:color w:val="000000" w:themeColor="text1"/>
          <w:sz w:val="24"/>
          <w:szCs w:val="24"/>
        </w:rPr>
        <w:t xml:space="preserve"> </w:t>
      </w:r>
      <w:r w:rsidR="00744F2E" w:rsidRPr="00B76B88">
        <w:rPr>
          <w:color w:val="000000" w:themeColor="text1"/>
          <w:sz w:val="24"/>
          <w:szCs w:val="24"/>
        </w:rPr>
        <w:t>in case of complex mixtures.</w:t>
      </w:r>
      <w:r w:rsidR="00BC19A3" w:rsidRPr="00B76B88">
        <w:rPr>
          <w:color w:val="000000" w:themeColor="text1"/>
          <w:sz w:val="24"/>
          <w:szCs w:val="24"/>
        </w:rPr>
        <w:t xml:space="preserve"> </w:t>
      </w:r>
      <w:r w:rsidR="00652533" w:rsidRPr="00B76B88">
        <w:rPr>
          <w:color w:val="000000" w:themeColor="text1"/>
          <w:sz w:val="24"/>
          <w:szCs w:val="24"/>
        </w:rPr>
        <w:t xml:space="preserve">Therefore, an alternative method is required to </w:t>
      </w:r>
      <w:r w:rsidR="00605D0D" w:rsidRPr="00B76B88">
        <w:rPr>
          <w:rFonts w:eastAsia="MinionPro"/>
          <w:color w:val="000000" w:themeColor="text1"/>
          <w:sz w:val="24"/>
          <w:szCs w:val="24"/>
        </w:rPr>
        <w:t xml:space="preserve">probe discrete isomers selectively. </w:t>
      </w:r>
    </w:p>
    <w:p w14:paraId="4819FFEA" w14:textId="394E6CB4" w:rsidR="003329FB" w:rsidRPr="00B76B88" w:rsidRDefault="000530CD" w:rsidP="003329FB">
      <w:pPr>
        <w:pStyle w:val="Caption"/>
        <w:spacing w:after="120" w:line="360" w:lineRule="auto"/>
        <w:jc w:val="both"/>
        <w:rPr>
          <w:rFonts w:ascii="Times New Roman" w:eastAsia="MinionPro" w:hAnsi="Times New Roman" w:cs="Times New Roman"/>
          <w:i w:val="0"/>
          <w:color w:val="000000" w:themeColor="text1"/>
          <w:sz w:val="24"/>
          <w:szCs w:val="24"/>
        </w:rPr>
      </w:pPr>
      <w:r w:rsidRPr="00B76B88">
        <w:rPr>
          <w:rFonts w:ascii="Times New Roman" w:hAnsi="Times New Roman" w:cs="Times New Roman"/>
          <w:b/>
          <w:i w:val="0"/>
          <w:color w:val="000000" w:themeColor="text1"/>
          <w:sz w:val="24"/>
          <w:szCs w:val="24"/>
        </w:rPr>
        <w:t xml:space="preserve">Mass spectrometry. </w:t>
      </w:r>
      <w:r w:rsidR="00F679D9" w:rsidRPr="00B76B88">
        <w:rPr>
          <w:rFonts w:ascii="Times New Roman" w:hAnsi="Times New Roman" w:cs="Times New Roman"/>
          <w:i w:val="0"/>
          <w:color w:val="000000" w:themeColor="text1"/>
          <w:sz w:val="24"/>
          <w:szCs w:val="24"/>
        </w:rPr>
        <w:t xml:space="preserve">To achieve this objective, we took advantage of </w:t>
      </w:r>
      <w:r w:rsidR="00F679D9" w:rsidRPr="00B76B88">
        <w:rPr>
          <w:rFonts w:ascii="Times New Roman" w:eastAsia="MinionPro" w:hAnsi="Times New Roman" w:cs="Times New Roman"/>
          <w:i w:val="0"/>
          <w:color w:val="000000" w:themeColor="text1"/>
          <w:sz w:val="24"/>
          <w:szCs w:val="24"/>
        </w:rPr>
        <w:t>PI-ReTOF-MS during the TPD phase of the irradiated ices to 300 K</w:t>
      </w:r>
      <w:r w:rsidR="00F679D9" w:rsidRPr="00B76B88">
        <w:rPr>
          <w:rFonts w:ascii="Times New Roman" w:hAnsi="Times New Roman" w:cs="Times New Roman"/>
          <w:bCs/>
          <w:i w:val="0"/>
          <w:color w:val="000000" w:themeColor="text1"/>
          <w:sz w:val="24"/>
          <w:szCs w:val="24"/>
        </w:rPr>
        <w:fldChar w:fldCharType="begin">
          <w:fldData xml:space="preserve">PEVuZE5vdGU+PENpdGU+PEF1dGhvcj5BYnBsYW5hbHA8L0F1dGhvcj48WWVhcj4yMDE2PC9ZZWFy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</w:fldData>
        </w:fldChar>
      </w:r>
      <w:r w:rsidR="00663D93" w:rsidRPr="00B76B88">
        <w:rPr>
          <w:rFonts w:ascii="Times New Roman" w:hAnsi="Times New Roman" w:cs="Times New Roman"/>
          <w:bCs/>
          <w:i w:val="0"/>
          <w:color w:val="000000" w:themeColor="text1"/>
          <w:sz w:val="24"/>
          <w:szCs w:val="24"/>
        </w:rPr>
        <w:instrText xml:space="preserve"> ADDIN EN.CITE </w:instrText>
      </w:r>
      <w:r w:rsidR="00663D93" w:rsidRPr="00B76B88">
        <w:rPr>
          <w:rFonts w:ascii="Times New Roman" w:hAnsi="Times New Roman" w:cs="Times New Roman"/>
          <w:bCs/>
          <w:i w:val="0"/>
          <w:color w:val="000000" w:themeColor="text1"/>
          <w:sz w:val="24"/>
          <w:szCs w:val="24"/>
        </w:rPr>
        <w:fldChar w:fldCharType="begin">
          <w:fldData xml:space="preserve">PEVuZE5vdGU+PENpdGU+PEF1dGhvcj5BYnBsYW5hbHA8L0F1dGhvcj48WWVhcj4yMDE2PC9ZZWFy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</w:fldData>
        </w:fldChar>
      </w:r>
      <w:r w:rsidR="00663D93" w:rsidRPr="00B76B88">
        <w:rPr>
          <w:rFonts w:ascii="Times New Roman" w:hAnsi="Times New Roman" w:cs="Times New Roman"/>
          <w:bCs/>
          <w:i w:val="0"/>
          <w:color w:val="000000" w:themeColor="text1"/>
          <w:sz w:val="24"/>
          <w:szCs w:val="24"/>
        </w:rPr>
        <w:instrText xml:space="preserve"> ADDIN EN.CITE.DATA </w:instrText>
      </w:r>
      <w:r w:rsidR="00663D93" w:rsidRPr="00B76B88">
        <w:rPr>
          <w:rFonts w:ascii="Times New Roman" w:hAnsi="Times New Roman" w:cs="Times New Roman"/>
          <w:bCs/>
          <w:i w:val="0"/>
          <w:color w:val="000000" w:themeColor="text1"/>
          <w:sz w:val="24"/>
          <w:szCs w:val="24"/>
        </w:rPr>
      </w:r>
      <w:r w:rsidR="00663D93" w:rsidRPr="00B76B88">
        <w:rPr>
          <w:rFonts w:ascii="Times New Roman" w:hAnsi="Times New Roman" w:cs="Times New Roman"/>
          <w:bCs/>
          <w:i w:val="0"/>
          <w:color w:val="000000" w:themeColor="text1"/>
          <w:sz w:val="24"/>
          <w:szCs w:val="24"/>
        </w:rPr>
        <w:fldChar w:fldCharType="end"/>
      </w:r>
      <w:r w:rsidR="00F679D9" w:rsidRPr="00B76B88">
        <w:rPr>
          <w:rFonts w:ascii="Times New Roman" w:hAnsi="Times New Roman" w:cs="Times New Roman"/>
          <w:bCs/>
          <w:i w:val="0"/>
          <w:color w:val="000000" w:themeColor="text1"/>
          <w:sz w:val="24"/>
          <w:szCs w:val="24"/>
        </w:rPr>
      </w:r>
      <w:r w:rsidR="00F679D9" w:rsidRPr="00B76B88">
        <w:rPr>
          <w:rFonts w:ascii="Times New Roman" w:hAnsi="Times New Roman" w:cs="Times New Roman"/>
          <w:bCs/>
          <w:i w:val="0"/>
          <w:color w:val="000000" w:themeColor="text1"/>
          <w:sz w:val="24"/>
          <w:szCs w:val="24"/>
        </w:rPr>
        <w:fldChar w:fldCharType="separate"/>
      </w:r>
      <w:r w:rsidR="00663D93" w:rsidRPr="00B76B88">
        <w:rPr>
          <w:rFonts w:ascii="Times New Roman" w:hAnsi="Times New Roman" w:cs="Times New Roman"/>
          <w:bCs/>
          <w:i w:val="0"/>
          <w:noProof/>
          <w:color w:val="000000" w:themeColor="text1"/>
          <w:sz w:val="24"/>
          <w:szCs w:val="24"/>
          <w:vertAlign w:val="superscript"/>
        </w:rPr>
        <w:t>23,24</w:t>
      </w:r>
      <w:r w:rsidR="00F679D9" w:rsidRPr="00B76B88">
        <w:rPr>
          <w:rFonts w:ascii="Times New Roman" w:hAnsi="Times New Roman" w:cs="Times New Roman"/>
          <w:bCs/>
          <w:i w:val="0"/>
          <w:color w:val="000000" w:themeColor="text1"/>
          <w:sz w:val="24"/>
          <w:szCs w:val="24"/>
        </w:rPr>
        <w:fldChar w:fldCharType="end"/>
      </w:r>
      <w:r w:rsidR="00E20DAD" w:rsidRPr="00B76B88">
        <w:rPr>
          <w:rFonts w:ascii="Times New Roman" w:eastAsia="MinionPro" w:hAnsi="Times New Roman" w:cs="Times New Roman"/>
          <w:i w:val="0"/>
          <w:color w:val="000000" w:themeColor="text1"/>
          <w:sz w:val="24"/>
          <w:szCs w:val="24"/>
        </w:rPr>
        <w:t>.</w:t>
      </w:r>
      <w:r w:rsidR="00F679D9" w:rsidRPr="00B76B88">
        <w:rPr>
          <w:rFonts w:ascii="Times New Roman" w:eastAsia="MinionPro" w:hAnsi="Times New Roman" w:cs="Times New Roman"/>
          <w:i w:val="0"/>
          <w:color w:val="000000" w:themeColor="text1"/>
          <w:sz w:val="24"/>
          <w:szCs w:val="24"/>
        </w:rPr>
        <w:t xml:space="preserve"> This method signifies an exceptional technique of detecting gas-phase molecules isomer-selectively via soft photoionization based on their distinct IEs by systematically tuning the photon energies above and below the IE of the isomer of interest. This ensures in the identification of the parent ions at well-defined mass/charge ratio (</w:t>
      </w:r>
      <w:r w:rsidR="00F679D9" w:rsidRPr="00B76B88">
        <w:rPr>
          <w:rFonts w:ascii="Times New Roman" w:eastAsia="MinionPro" w:hAnsi="Times New Roman" w:cs="Times New Roman"/>
          <w:i w:val="0"/>
          <w:iCs w:val="0"/>
          <w:color w:val="000000" w:themeColor="text1"/>
          <w:sz w:val="24"/>
          <w:szCs w:val="24"/>
        </w:rPr>
        <w:t>m/z</w:t>
      </w:r>
      <w:r w:rsidR="00F679D9" w:rsidRPr="00B76B88">
        <w:rPr>
          <w:rFonts w:ascii="Times New Roman" w:eastAsia="MinionPro" w:hAnsi="Times New Roman" w:cs="Times New Roman"/>
          <w:i w:val="0"/>
          <w:color w:val="000000" w:themeColor="text1"/>
          <w:sz w:val="24"/>
          <w:szCs w:val="24"/>
        </w:rPr>
        <w:t>).</w:t>
      </w:r>
      <w:r w:rsidR="00B85478" w:rsidRPr="00B76B88">
        <w:rPr>
          <w:rFonts w:ascii="Times New Roman" w:eastAsia="MinionPro" w:hAnsi="Times New Roman" w:cs="Times New Roman"/>
          <w:i w:val="0"/>
          <w:color w:val="000000" w:themeColor="text1"/>
          <w:sz w:val="24"/>
          <w:szCs w:val="24"/>
        </w:rPr>
        <w:t xml:space="preserve"> </w:t>
      </w:r>
      <w:r w:rsidR="000C7CF0" w:rsidRPr="00B76B88">
        <w:rPr>
          <w:rFonts w:ascii="Times New Roman" w:hAnsi="Times New Roman" w:cs="Times New Roman"/>
          <w:i w:val="0"/>
          <w:color w:val="000000"/>
          <w:sz w:val="24"/>
          <w:szCs w:val="24"/>
          <w:shd w:val="clear" w:color="auto" w:fill="FFFFFF"/>
        </w:rPr>
        <w:t>Considering the computed IEs of individual P</w:t>
      </w:r>
      <w:r w:rsidR="000C7CF0" w:rsidRPr="00B76B88">
        <w:rPr>
          <w:rFonts w:ascii="Times New Roman" w:hAnsi="Times New Roman" w:cs="Times New Roman"/>
          <w:i w:val="0"/>
          <w:color w:val="000000"/>
          <w:sz w:val="24"/>
          <w:szCs w:val="24"/>
          <w:shd w:val="clear" w:color="auto" w:fill="FFFFFF"/>
          <w:vertAlign w:val="subscript"/>
        </w:rPr>
        <w:t>3</w:t>
      </w:r>
      <w:r w:rsidR="000C7CF0" w:rsidRPr="00B76B88">
        <w:rPr>
          <w:rFonts w:ascii="Times New Roman" w:hAnsi="Times New Roman" w:cs="Times New Roman"/>
          <w:i w:val="0"/>
          <w:color w:val="000000"/>
          <w:sz w:val="24"/>
          <w:szCs w:val="24"/>
          <w:shd w:val="clear" w:color="auto" w:fill="FFFFFF"/>
        </w:rPr>
        <w:t>N</w:t>
      </w:r>
      <w:r w:rsidR="000C7CF0" w:rsidRPr="00B76B88">
        <w:rPr>
          <w:rFonts w:ascii="Times New Roman" w:hAnsi="Times New Roman" w:cs="Times New Roman"/>
          <w:i w:val="0"/>
          <w:color w:val="000000"/>
          <w:sz w:val="24"/>
          <w:szCs w:val="24"/>
          <w:shd w:val="clear" w:color="auto" w:fill="FFFFFF"/>
          <w:vertAlign w:val="subscript"/>
        </w:rPr>
        <w:t>3</w:t>
      </w:r>
      <w:r w:rsidR="000C7CF0" w:rsidRPr="00B76B88">
        <w:rPr>
          <w:rFonts w:ascii="Times New Roman" w:hAnsi="Times New Roman" w:cs="Times New Roman"/>
          <w:i w:val="0"/>
          <w:color w:val="000000"/>
          <w:sz w:val="24"/>
          <w:szCs w:val="24"/>
          <w:shd w:val="clear" w:color="auto" w:fill="FFFFFF"/>
        </w:rPr>
        <w:t xml:space="preserve"> isomers (Fig. </w:t>
      </w:r>
      <w:del w:id="45" w:author="Starbase20" w:date="2021-08-19T15:30:00Z">
        <w:r w:rsidR="000C7CF0" w:rsidRPr="00B76B88" w:rsidDel="00BD3368">
          <w:rPr>
            <w:rFonts w:ascii="Times New Roman" w:hAnsi="Times New Roman" w:cs="Times New Roman"/>
            <w:i w:val="0"/>
            <w:color w:val="000000"/>
            <w:sz w:val="24"/>
            <w:szCs w:val="24"/>
            <w:shd w:val="clear" w:color="auto" w:fill="FFFFFF"/>
          </w:rPr>
          <w:delText>1</w:delText>
        </w:r>
      </w:del>
      <w:ins w:id="46" w:author="Starbase20" w:date="2021-08-19T15:30:00Z">
        <w:r w:rsidR="00BD3368">
          <w:rPr>
            <w:rFonts w:ascii="Times New Roman" w:hAnsi="Times New Roman" w:cs="Times New Roman"/>
            <w:i w:val="0"/>
            <w:color w:val="000000"/>
            <w:sz w:val="24"/>
            <w:szCs w:val="24"/>
            <w:shd w:val="clear" w:color="auto" w:fill="FFFFFF"/>
          </w:rPr>
          <w:t>2</w:t>
        </w:r>
      </w:ins>
      <w:r w:rsidR="000C7CF0" w:rsidRPr="00B76B88">
        <w:rPr>
          <w:rFonts w:ascii="Times New Roman" w:hAnsi="Times New Roman" w:cs="Times New Roman"/>
          <w:i w:val="0"/>
          <w:color w:val="000000"/>
          <w:sz w:val="24"/>
          <w:szCs w:val="24"/>
          <w:shd w:val="clear" w:color="auto" w:fill="FFFFFF"/>
        </w:rPr>
        <w:t xml:space="preserve">), </w:t>
      </w:r>
      <w:r w:rsidR="000C7CF0" w:rsidRPr="00B76B88">
        <w:rPr>
          <w:rFonts w:ascii="Times New Roman" w:hAnsi="Times New Roman" w:cs="Times New Roman"/>
          <w:bCs/>
          <w:i w:val="0"/>
          <w:color w:val="000000"/>
          <w:sz w:val="24"/>
          <w:szCs w:val="24"/>
          <w:shd w:val="clear" w:color="auto" w:fill="FFFFFF"/>
        </w:rPr>
        <w:t xml:space="preserve">four distinct photon energies (PEs) of 10.49 eV, </w:t>
      </w:r>
      <w:r w:rsidR="000C7CF0" w:rsidRPr="00B76B88">
        <w:rPr>
          <w:rFonts w:ascii="Times New Roman" w:hAnsi="Times New Roman" w:cs="Times New Roman" w:hint="eastAsia"/>
          <w:bCs/>
          <w:i w:val="0"/>
          <w:color w:val="000000"/>
          <w:sz w:val="24"/>
          <w:szCs w:val="24"/>
          <w:shd w:val="clear" w:color="auto" w:fill="FFFFFF"/>
        </w:rPr>
        <w:t>8</w:t>
      </w:r>
      <w:r w:rsidR="000C7CF0" w:rsidRPr="00B76B88">
        <w:rPr>
          <w:rFonts w:ascii="Times New Roman" w:hAnsi="Times New Roman" w:cs="Times New Roman"/>
          <w:bCs/>
          <w:i w:val="0"/>
          <w:color w:val="000000"/>
          <w:sz w:val="24"/>
          <w:szCs w:val="24"/>
          <w:shd w:val="clear" w:color="auto" w:fill="FFFFFF"/>
        </w:rPr>
        <w:t xml:space="preserve">.53 eV, 8.47 eV, and 8.20 eV were selected. Photons at 10.49 eV can ionize </w:t>
      </w:r>
      <w:r w:rsidR="000C7CF0" w:rsidRPr="00B76B88">
        <w:rPr>
          <w:rFonts w:ascii="Times New Roman" w:hAnsi="Times New Roman" w:cs="Times New Roman" w:hint="eastAsia"/>
          <w:bCs/>
          <w:i w:val="0"/>
          <w:color w:val="000000"/>
          <w:sz w:val="24"/>
          <w:szCs w:val="24"/>
          <w:shd w:val="clear" w:color="auto" w:fill="FFFFFF"/>
        </w:rPr>
        <w:t>all</w:t>
      </w:r>
      <w:r w:rsidR="000C7CF0" w:rsidRPr="00B76B88">
        <w:rPr>
          <w:rFonts w:ascii="Times New Roman" w:hAnsi="Times New Roman" w:cs="Times New Roman"/>
          <w:bCs/>
          <w:i w:val="0"/>
          <w:color w:val="000000"/>
          <w:sz w:val="24"/>
          <w:szCs w:val="24"/>
          <w:shd w:val="clear" w:color="auto" w:fill="FFFFFF"/>
        </w:rPr>
        <w:t xml:space="preserve"> isomers except </w:t>
      </w:r>
      <w:r w:rsidR="000C7CF0" w:rsidRPr="00B76B88">
        <w:rPr>
          <w:rFonts w:ascii="Times New Roman" w:hAnsi="Times New Roman" w:cs="Times New Roman"/>
          <w:b/>
          <w:i w:val="0"/>
          <w:color w:val="000000"/>
          <w:sz w:val="24"/>
          <w:szCs w:val="24"/>
          <w:shd w:val="clear" w:color="auto" w:fill="FFFFFF"/>
        </w:rPr>
        <w:t>6</w:t>
      </w:r>
      <w:r w:rsidR="000C7CF0" w:rsidRPr="00B76B88">
        <w:rPr>
          <w:rFonts w:ascii="Times New Roman" w:hAnsi="Times New Roman" w:cs="Times New Roman"/>
          <w:bCs/>
          <w:i w:val="0"/>
          <w:color w:val="000000"/>
          <w:sz w:val="24"/>
          <w:szCs w:val="24"/>
          <w:shd w:val="clear" w:color="auto" w:fill="FFFFFF"/>
        </w:rPr>
        <w:t xml:space="preserve"> (IE = 10.97 - </w:t>
      </w:r>
      <w:r w:rsidR="000C7CF0" w:rsidRPr="00B76B88">
        <w:rPr>
          <w:rFonts w:ascii="Times New Roman" w:hAnsi="Times New Roman" w:cs="Times New Roman" w:hint="eastAsia"/>
          <w:bCs/>
          <w:i w:val="0"/>
          <w:color w:val="000000"/>
          <w:sz w:val="24"/>
          <w:szCs w:val="24"/>
          <w:shd w:val="clear" w:color="auto" w:fill="FFFFFF"/>
        </w:rPr>
        <w:t>1</w:t>
      </w:r>
      <w:r w:rsidR="000C7CF0" w:rsidRPr="00B76B88">
        <w:rPr>
          <w:rFonts w:ascii="Times New Roman" w:hAnsi="Times New Roman" w:cs="Times New Roman"/>
          <w:bCs/>
          <w:i w:val="0"/>
          <w:color w:val="000000"/>
          <w:sz w:val="24"/>
          <w:szCs w:val="24"/>
          <w:shd w:val="clear" w:color="auto" w:fill="FFFFFF"/>
        </w:rPr>
        <w:t xml:space="preserve">1.14 eV). Isomer </w:t>
      </w:r>
      <w:r w:rsidR="000C7CF0" w:rsidRPr="00B76B88">
        <w:rPr>
          <w:rFonts w:ascii="Times New Roman" w:hAnsi="Times New Roman" w:cs="Times New Roman"/>
          <w:b/>
          <w:i w:val="0"/>
          <w:color w:val="000000"/>
          <w:sz w:val="24"/>
          <w:szCs w:val="24"/>
          <w:shd w:val="clear" w:color="auto" w:fill="FFFFFF"/>
        </w:rPr>
        <w:t xml:space="preserve">7 </w:t>
      </w:r>
      <w:r w:rsidR="000C7CF0" w:rsidRPr="00B76B88">
        <w:rPr>
          <w:rFonts w:ascii="Times New Roman" w:hAnsi="Times New Roman" w:cs="Times New Roman"/>
          <w:bCs/>
          <w:i w:val="0"/>
          <w:color w:val="000000"/>
          <w:sz w:val="24"/>
          <w:szCs w:val="24"/>
          <w:shd w:val="clear" w:color="auto" w:fill="FFFFFF"/>
        </w:rPr>
        <w:t xml:space="preserve">(IE = 10.41 - 10.58 eV) may or not be ionized by 10.49 eV light. However, this uncertainty will not affect the identification of </w:t>
      </w:r>
      <w:r w:rsidR="000C7CF0" w:rsidRPr="00B76B88">
        <w:rPr>
          <w:rFonts w:ascii="Times New Roman" w:hAnsi="Times New Roman" w:cs="Times New Roman"/>
          <w:b/>
          <w:i w:val="0"/>
          <w:color w:val="000000"/>
          <w:sz w:val="24"/>
          <w:szCs w:val="24"/>
          <w:shd w:val="clear" w:color="auto" w:fill="FFFFFF"/>
        </w:rPr>
        <w:t xml:space="preserve">5 </w:t>
      </w:r>
      <w:r w:rsidR="000C7CF0" w:rsidRPr="00B76B88">
        <w:rPr>
          <w:rFonts w:ascii="Times New Roman" w:hAnsi="Times New Roman" w:cs="Times New Roman"/>
          <w:bCs/>
          <w:i w:val="0"/>
          <w:color w:val="000000"/>
          <w:sz w:val="24"/>
          <w:szCs w:val="24"/>
          <w:shd w:val="clear" w:color="auto" w:fill="FFFFFF"/>
        </w:rPr>
        <w:t xml:space="preserve">(IE = 8.36 - 8.53 eV). As the IEs of </w:t>
      </w:r>
      <w:r w:rsidR="000C7CF0" w:rsidRPr="00B76B88">
        <w:rPr>
          <w:rFonts w:ascii="Times New Roman" w:hAnsi="Times New Roman" w:cs="Times New Roman"/>
          <w:b/>
          <w:bCs/>
          <w:i w:val="0"/>
          <w:color w:val="000000"/>
          <w:sz w:val="24"/>
          <w:szCs w:val="24"/>
          <w:shd w:val="clear" w:color="auto" w:fill="FFFFFF"/>
        </w:rPr>
        <w:t xml:space="preserve">5 </w:t>
      </w:r>
      <w:r w:rsidR="000C7CF0" w:rsidRPr="00B76B88">
        <w:rPr>
          <w:rFonts w:ascii="Times New Roman" w:hAnsi="Times New Roman" w:cs="Times New Roman"/>
          <w:bCs/>
          <w:i w:val="0"/>
          <w:color w:val="000000"/>
          <w:sz w:val="24"/>
          <w:szCs w:val="24"/>
          <w:shd w:val="clear" w:color="auto" w:fill="FFFFFF"/>
        </w:rPr>
        <w:t xml:space="preserve">(IE = 8.36 - 8.53 eV) and </w:t>
      </w:r>
      <w:r w:rsidR="000C7CF0" w:rsidRPr="00B76B88">
        <w:rPr>
          <w:rFonts w:ascii="Times New Roman" w:hAnsi="Times New Roman" w:cs="Times New Roman"/>
          <w:b/>
          <w:bCs/>
          <w:i w:val="0"/>
          <w:color w:val="000000"/>
          <w:sz w:val="24"/>
          <w:szCs w:val="24"/>
          <w:shd w:val="clear" w:color="auto" w:fill="FFFFFF"/>
        </w:rPr>
        <w:t xml:space="preserve">16 </w:t>
      </w:r>
      <w:r w:rsidR="000C7CF0" w:rsidRPr="00B76B88">
        <w:rPr>
          <w:rFonts w:ascii="Times New Roman" w:hAnsi="Times New Roman" w:cs="Times New Roman"/>
          <w:bCs/>
          <w:i w:val="0"/>
          <w:color w:val="000000"/>
          <w:sz w:val="24"/>
          <w:szCs w:val="24"/>
          <w:shd w:val="clear" w:color="auto" w:fill="FFFFFF"/>
        </w:rPr>
        <w:t>(IE = 8.51 - 8.68 eV) overlap</w:t>
      </w:r>
      <w:r w:rsidR="0084057A" w:rsidRPr="00B76B88">
        <w:rPr>
          <w:rFonts w:ascii="Times New Roman" w:hAnsi="Times New Roman" w:cs="Times New Roman"/>
          <w:bCs/>
          <w:i w:val="0"/>
          <w:color w:val="000000"/>
          <w:sz w:val="24"/>
          <w:szCs w:val="24"/>
          <w:shd w:val="clear" w:color="auto" w:fill="FFFFFF"/>
        </w:rPr>
        <w:t xml:space="preserve"> in the region of </w:t>
      </w:r>
      <w:r w:rsidR="000C7CF0" w:rsidRPr="00B76B88">
        <w:rPr>
          <w:rFonts w:ascii="Times New Roman" w:hAnsi="Times New Roman" w:cs="Times New Roman"/>
          <w:bCs/>
          <w:i w:val="0"/>
          <w:color w:val="000000"/>
          <w:sz w:val="24"/>
          <w:szCs w:val="24"/>
          <w:shd w:val="clear" w:color="auto" w:fill="FFFFFF"/>
        </w:rPr>
        <w:t xml:space="preserve">8.51 - 8.53 eV, we selected </w:t>
      </w:r>
      <w:r w:rsidR="0084057A" w:rsidRPr="00B76B88">
        <w:rPr>
          <w:rFonts w:ascii="Times New Roman" w:hAnsi="Times New Roman" w:cs="Times New Roman"/>
          <w:bCs/>
          <w:i w:val="0"/>
          <w:color w:val="000000"/>
          <w:sz w:val="24"/>
          <w:szCs w:val="24"/>
          <w:shd w:val="clear" w:color="auto" w:fill="FFFFFF"/>
        </w:rPr>
        <w:t xml:space="preserve">photon energies of </w:t>
      </w:r>
      <w:r w:rsidR="000C7CF0" w:rsidRPr="00B76B88">
        <w:rPr>
          <w:rFonts w:ascii="Times New Roman" w:hAnsi="Times New Roman" w:cs="Times New Roman" w:hint="eastAsia"/>
          <w:bCs/>
          <w:i w:val="0"/>
          <w:color w:val="000000"/>
          <w:sz w:val="24"/>
          <w:szCs w:val="24"/>
          <w:shd w:val="clear" w:color="auto" w:fill="FFFFFF"/>
        </w:rPr>
        <w:t>8</w:t>
      </w:r>
      <w:r w:rsidR="000C7CF0" w:rsidRPr="00B76B88">
        <w:rPr>
          <w:rFonts w:ascii="Times New Roman" w:hAnsi="Times New Roman" w:cs="Times New Roman"/>
          <w:bCs/>
          <w:i w:val="0"/>
          <w:color w:val="000000"/>
          <w:sz w:val="24"/>
          <w:szCs w:val="24"/>
          <w:shd w:val="clear" w:color="auto" w:fill="FFFFFF"/>
        </w:rPr>
        <w:t xml:space="preserve">.53 eV and 8.47 eV: </w:t>
      </w:r>
      <w:r w:rsidR="0084057A" w:rsidRPr="00B76B88">
        <w:rPr>
          <w:rFonts w:ascii="Times New Roman" w:hAnsi="Times New Roman" w:cs="Times New Roman"/>
          <w:bCs/>
          <w:i w:val="0"/>
          <w:color w:val="000000"/>
          <w:sz w:val="24"/>
          <w:szCs w:val="24"/>
          <w:shd w:val="clear" w:color="auto" w:fill="FFFFFF"/>
        </w:rPr>
        <w:t xml:space="preserve">8.53 eV </w:t>
      </w:r>
      <w:r w:rsidR="000C7CF0" w:rsidRPr="00B76B88">
        <w:rPr>
          <w:rFonts w:ascii="Times New Roman" w:hAnsi="Times New Roman" w:cs="Times New Roman"/>
          <w:bCs/>
          <w:i w:val="0"/>
          <w:color w:val="000000"/>
          <w:sz w:val="24"/>
          <w:szCs w:val="24"/>
          <w:shd w:val="clear" w:color="auto" w:fill="FFFFFF"/>
        </w:rPr>
        <w:t xml:space="preserve">photons can ionize </w:t>
      </w:r>
      <w:bookmarkStart w:id="47" w:name="_Hlk38411119"/>
      <w:r w:rsidR="000C7CF0" w:rsidRPr="00B76B88">
        <w:rPr>
          <w:rFonts w:ascii="Times New Roman" w:hAnsi="Times New Roman" w:cs="Times New Roman"/>
          <w:b/>
          <w:i w:val="0"/>
          <w:color w:val="000000"/>
          <w:sz w:val="24"/>
          <w:szCs w:val="24"/>
          <w:shd w:val="clear" w:color="auto" w:fill="FFFFFF"/>
        </w:rPr>
        <w:t xml:space="preserve">5 </w:t>
      </w:r>
      <w:r w:rsidR="000C7CF0" w:rsidRPr="00B76B88">
        <w:rPr>
          <w:rFonts w:ascii="Times New Roman" w:hAnsi="Times New Roman" w:cs="Times New Roman"/>
          <w:bCs/>
          <w:i w:val="0"/>
          <w:color w:val="000000"/>
          <w:sz w:val="24"/>
          <w:szCs w:val="24"/>
          <w:shd w:val="clear" w:color="auto" w:fill="FFFFFF"/>
        </w:rPr>
        <w:t xml:space="preserve">(IE = 8.36 - 8.53 eV) and </w:t>
      </w:r>
      <w:r w:rsidR="00FD6AAE" w:rsidRPr="00B76B88">
        <w:rPr>
          <w:rFonts w:ascii="Times New Roman" w:hAnsi="Times New Roman" w:cs="Times New Roman" w:hint="eastAsia"/>
          <w:bCs/>
          <w:i w:val="0"/>
          <w:color w:val="000000"/>
          <w:sz w:val="24"/>
          <w:szCs w:val="24"/>
          <w:shd w:val="clear" w:color="auto" w:fill="FFFFFF"/>
        </w:rPr>
        <w:t>isomers</w:t>
      </w:r>
      <w:r w:rsidR="00FD6AAE" w:rsidRPr="00B76B88">
        <w:rPr>
          <w:rFonts w:ascii="Times New Roman" w:hAnsi="Times New Roman" w:cs="Times New Roman"/>
          <w:bCs/>
          <w:i w:val="0"/>
          <w:color w:val="000000"/>
          <w:sz w:val="24"/>
          <w:szCs w:val="24"/>
          <w:shd w:val="clear" w:color="auto" w:fill="FFFFFF"/>
        </w:rPr>
        <w:t xml:space="preserve"> </w:t>
      </w:r>
      <w:r w:rsidR="000C7CF0" w:rsidRPr="00B76B88">
        <w:rPr>
          <w:rFonts w:ascii="Times New Roman" w:hAnsi="Times New Roman" w:cs="Times New Roman"/>
          <w:b/>
          <w:i w:val="0"/>
          <w:color w:val="000000"/>
          <w:sz w:val="24"/>
          <w:szCs w:val="24"/>
          <w:shd w:val="clear" w:color="auto" w:fill="FFFFFF"/>
        </w:rPr>
        <w:t xml:space="preserve">17 </w:t>
      </w:r>
      <w:r w:rsidR="000C7CF0" w:rsidRPr="00B76B88">
        <w:rPr>
          <w:rFonts w:ascii="Times New Roman" w:hAnsi="Times New Roman" w:cs="Times New Roman"/>
          <w:bCs/>
          <w:i w:val="0"/>
          <w:color w:val="000000"/>
          <w:sz w:val="24"/>
          <w:szCs w:val="24"/>
          <w:shd w:val="clear" w:color="auto" w:fill="FFFFFF"/>
        </w:rPr>
        <w:t xml:space="preserve">(IE = 7.95 - 8.12 eV) to </w:t>
      </w:r>
      <w:r w:rsidR="000C7CF0" w:rsidRPr="00B76B88">
        <w:rPr>
          <w:rFonts w:ascii="Times New Roman" w:hAnsi="Times New Roman" w:cs="Times New Roman"/>
          <w:b/>
          <w:i w:val="0"/>
          <w:color w:val="000000"/>
          <w:sz w:val="24"/>
          <w:szCs w:val="24"/>
          <w:shd w:val="clear" w:color="auto" w:fill="FFFFFF"/>
        </w:rPr>
        <w:t xml:space="preserve">22 </w:t>
      </w:r>
      <w:r w:rsidR="000C7CF0" w:rsidRPr="00B76B88">
        <w:rPr>
          <w:rFonts w:ascii="Times New Roman" w:hAnsi="Times New Roman" w:cs="Times New Roman"/>
          <w:bCs/>
          <w:i w:val="0"/>
          <w:color w:val="000000"/>
          <w:sz w:val="24"/>
          <w:szCs w:val="24"/>
          <w:shd w:val="clear" w:color="auto" w:fill="FFFFFF"/>
        </w:rPr>
        <w:t>(IE = 7.25 - 7.42 eV)</w:t>
      </w:r>
      <w:bookmarkEnd w:id="47"/>
      <w:r w:rsidR="0084057A" w:rsidRPr="00B76B88">
        <w:rPr>
          <w:rFonts w:ascii="Times New Roman" w:hAnsi="Times New Roman" w:cs="Times New Roman"/>
          <w:bCs/>
          <w:i w:val="0"/>
          <w:color w:val="000000"/>
          <w:sz w:val="24"/>
          <w:szCs w:val="24"/>
          <w:shd w:val="clear" w:color="auto" w:fill="FFFFFF"/>
        </w:rPr>
        <w:t xml:space="preserve">; </w:t>
      </w:r>
      <w:r w:rsidR="000C7CF0" w:rsidRPr="00B76B88">
        <w:rPr>
          <w:rFonts w:ascii="Times New Roman" w:hAnsi="Times New Roman" w:cs="Times New Roman"/>
          <w:b/>
          <w:bCs/>
          <w:i w:val="0"/>
          <w:color w:val="000000"/>
          <w:sz w:val="24"/>
          <w:szCs w:val="24"/>
          <w:shd w:val="clear" w:color="auto" w:fill="FFFFFF"/>
        </w:rPr>
        <w:t xml:space="preserve">16 </w:t>
      </w:r>
      <w:r w:rsidR="000C7CF0" w:rsidRPr="00B76B88">
        <w:rPr>
          <w:rFonts w:ascii="Times New Roman" w:hAnsi="Times New Roman" w:cs="Times New Roman"/>
          <w:bCs/>
          <w:i w:val="0"/>
          <w:color w:val="000000"/>
          <w:sz w:val="24"/>
          <w:szCs w:val="24"/>
          <w:shd w:val="clear" w:color="auto" w:fill="FFFFFF"/>
        </w:rPr>
        <w:t>(IE = 8.51 - 8.68 eV)</w:t>
      </w:r>
      <w:r w:rsidR="0084057A" w:rsidRPr="00B76B88">
        <w:rPr>
          <w:rFonts w:ascii="Times New Roman" w:hAnsi="Times New Roman" w:cs="Times New Roman"/>
          <w:bCs/>
          <w:i w:val="0"/>
          <w:color w:val="000000"/>
          <w:sz w:val="24"/>
          <w:szCs w:val="24"/>
          <w:shd w:val="clear" w:color="auto" w:fill="FFFFFF"/>
        </w:rPr>
        <w:t xml:space="preserve"> may or may not be ionized with 8.53 eV photons; however, </w:t>
      </w:r>
      <w:r w:rsidR="000C7CF0" w:rsidRPr="00B76B88">
        <w:rPr>
          <w:rFonts w:ascii="Times New Roman" w:hAnsi="Times New Roman" w:cs="Times New Roman"/>
          <w:bCs/>
          <w:i w:val="0"/>
          <w:color w:val="000000"/>
          <w:sz w:val="24"/>
          <w:szCs w:val="24"/>
          <w:shd w:val="clear" w:color="auto" w:fill="FFFFFF"/>
        </w:rPr>
        <w:t xml:space="preserve">8.47 eV photons cannot ionize </w:t>
      </w:r>
      <w:r w:rsidR="000C7CF0" w:rsidRPr="00B76B88">
        <w:rPr>
          <w:rFonts w:ascii="Times New Roman" w:hAnsi="Times New Roman" w:cs="Times New Roman"/>
          <w:b/>
          <w:bCs/>
          <w:i w:val="0"/>
          <w:color w:val="000000"/>
          <w:sz w:val="24"/>
          <w:szCs w:val="24"/>
          <w:shd w:val="clear" w:color="auto" w:fill="FFFFFF"/>
        </w:rPr>
        <w:t xml:space="preserve">16 </w:t>
      </w:r>
      <w:r w:rsidR="000C7CF0" w:rsidRPr="00B76B88">
        <w:rPr>
          <w:rFonts w:ascii="Times New Roman" w:hAnsi="Times New Roman" w:cs="Times New Roman"/>
          <w:bCs/>
          <w:i w:val="0"/>
          <w:color w:val="000000"/>
          <w:sz w:val="24"/>
          <w:szCs w:val="24"/>
          <w:shd w:val="clear" w:color="auto" w:fill="FFFFFF"/>
        </w:rPr>
        <w:t xml:space="preserve">(IE = 8.51 - 8.68 eV). Finally, 8.20 eV photons are able to ionize </w:t>
      </w:r>
      <w:r w:rsidR="000C7CF0" w:rsidRPr="00B76B88">
        <w:rPr>
          <w:rFonts w:ascii="Times New Roman" w:hAnsi="Times New Roman" w:cs="Times New Roman"/>
          <w:b/>
          <w:i w:val="0"/>
          <w:color w:val="000000"/>
          <w:sz w:val="24"/>
          <w:szCs w:val="24"/>
          <w:shd w:val="clear" w:color="auto" w:fill="FFFFFF"/>
        </w:rPr>
        <w:t xml:space="preserve">17 </w:t>
      </w:r>
      <w:r w:rsidR="000C7CF0" w:rsidRPr="00B76B88">
        <w:rPr>
          <w:rFonts w:ascii="Times New Roman" w:hAnsi="Times New Roman" w:cs="Times New Roman"/>
          <w:bCs/>
          <w:i w:val="0"/>
          <w:color w:val="000000"/>
          <w:sz w:val="24"/>
          <w:szCs w:val="24"/>
          <w:shd w:val="clear" w:color="auto" w:fill="FFFFFF"/>
        </w:rPr>
        <w:t xml:space="preserve">(IE = 7.95 - 8.12 eV) to </w:t>
      </w:r>
      <w:r w:rsidR="000C7CF0" w:rsidRPr="00B76B88">
        <w:rPr>
          <w:rFonts w:ascii="Times New Roman" w:hAnsi="Times New Roman" w:cs="Times New Roman"/>
          <w:b/>
          <w:i w:val="0"/>
          <w:color w:val="000000"/>
          <w:sz w:val="24"/>
          <w:szCs w:val="24"/>
          <w:shd w:val="clear" w:color="auto" w:fill="FFFFFF"/>
        </w:rPr>
        <w:t xml:space="preserve">22 </w:t>
      </w:r>
      <w:r w:rsidR="000C7CF0" w:rsidRPr="00B76B88">
        <w:rPr>
          <w:rFonts w:ascii="Times New Roman" w:hAnsi="Times New Roman" w:cs="Times New Roman"/>
          <w:bCs/>
          <w:i w:val="0"/>
          <w:color w:val="000000"/>
          <w:sz w:val="24"/>
          <w:szCs w:val="24"/>
          <w:shd w:val="clear" w:color="auto" w:fill="FFFFFF"/>
        </w:rPr>
        <w:t>(IE = 7.25 - 7.42 eV)</w:t>
      </w:r>
      <w:r w:rsidR="0084057A" w:rsidRPr="00B76B88">
        <w:rPr>
          <w:rFonts w:ascii="Times New Roman" w:hAnsi="Times New Roman" w:cs="Times New Roman"/>
          <w:bCs/>
          <w:i w:val="0"/>
          <w:color w:val="000000"/>
          <w:sz w:val="24"/>
          <w:szCs w:val="24"/>
          <w:shd w:val="clear" w:color="auto" w:fill="FFFFFF"/>
        </w:rPr>
        <w:t xml:space="preserve"> if present</w:t>
      </w:r>
      <w:r w:rsidR="000C7CF0" w:rsidRPr="00B76B88">
        <w:rPr>
          <w:rFonts w:ascii="Times New Roman" w:hAnsi="Times New Roman" w:cs="Times New Roman"/>
          <w:bCs/>
          <w:i w:val="0"/>
          <w:color w:val="000000"/>
          <w:sz w:val="24"/>
          <w:szCs w:val="24"/>
          <w:shd w:val="clear" w:color="auto" w:fill="FFFFFF"/>
        </w:rPr>
        <w:t xml:space="preserve">, but not the target molecule </w:t>
      </w:r>
      <w:r w:rsidR="000C7CF0" w:rsidRPr="00B76B88">
        <w:rPr>
          <w:rFonts w:ascii="Times New Roman" w:hAnsi="Times New Roman" w:cs="Times New Roman"/>
          <w:b/>
          <w:i w:val="0"/>
          <w:color w:val="000000"/>
          <w:sz w:val="24"/>
          <w:szCs w:val="24"/>
          <w:shd w:val="clear" w:color="auto" w:fill="FFFFFF"/>
        </w:rPr>
        <w:t xml:space="preserve">5 </w:t>
      </w:r>
      <w:r w:rsidR="000C7CF0" w:rsidRPr="00B76B88">
        <w:rPr>
          <w:rFonts w:ascii="Times New Roman" w:hAnsi="Times New Roman" w:cs="Times New Roman"/>
          <w:bCs/>
          <w:i w:val="0"/>
          <w:color w:val="000000"/>
          <w:sz w:val="24"/>
          <w:szCs w:val="24"/>
          <w:shd w:val="clear" w:color="auto" w:fill="FFFFFF"/>
        </w:rPr>
        <w:t xml:space="preserve">(IE = 8.36 - 8.53 eV). </w:t>
      </w:r>
      <w:r w:rsidR="008039CF" w:rsidRPr="00B76B88">
        <w:rPr>
          <w:rFonts w:ascii="Times New Roman" w:hAnsi="Times New Roman" w:cs="Times New Roman"/>
          <w:bCs/>
          <w:i w:val="0"/>
          <w:color w:val="000000"/>
          <w:sz w:val="24"/>
          <w:szCs w:val="24"/>
          <w:shd w:val="clear" w:color="auto" w:fill="FFFFFF"/>
        </w:rPr>
        <w:t>Overall, a</w:t>
      </w:r>
      <w:r w:rsidR="000C7CF0" w:rsidRPr="00B76B88">
        <w:rPr>
          <w:rFonts w:ascii="Times New Roman" w:hAnsi="Times New Roman" w:cs="Times New Roman"/>
          <w:bCs/>
          <w:i w:val="0"/>
          <w:color w:val="000000"/>
          <w:sz w:val="24"/>
          <w:szCs w:val="24"/>
          <w:shd w:val="clear" w:color="auto" w:fill="FFFFFF"/>
        </w:rPr>
        <w:t xml:space="preserve"> comparison of the TPD traces of the molecular ion counts at </w:t>
      </w:r>
      <w:r w:rsidR="000C7CF0" w:rsidRPr="00B76B88">
        <w:rPr>
          <w:rFonts w:ascii="Times New Roman" w:hAnsi="Times New Roman" w:cs="Times New Roman"/>
          <w:color w:val="000000"/>
          <w:sz w:val="24"/>
          <w:szCs w:val="24"/>
          <w:shd w:val="clear" w:color="auto" w:fill="FFFFFF"/>
        </w:rPr>
        <w:t>m/z</w:t>
      </w:r>
      <w:r w:rsidR="000C7CF0" w:rsidRPr="00B76B88">
        <w:rPr>
          <w:rFonts w:ascii="Times New Roman" w:hAnsi="Times New Roman" w:cs="Times New Roman"/>
          <w:i w:val="0"/>
          <w:color w:val="000000"/>
          <w:sz w:val="24"/>
          <w:szCs w:val="24"/>
          <w:shd w:val="clear" w:color="auto" w:fill="FFFFFF"/>
        </w:rPr>
        <w:t xml:space="preserve"> = 135 (P</w:t>
      </w:r>
      <w:r w:rsidR="000C7CF0" w:rsidRPr="00B76B88">
        <w:rPr>
          <w:rFonts w:ascii="Times New Roman" w:hAnsi="Times New Roman" w:cs="Times New Roman"/>
          <w:i w:val="0"/>
          <w:color w:val="000000"/>
          <w:sz w:val="24"/>
          <w:szCs w:val="24"/>
          <w:shd w:val="clear" w:color="auto" w:fill="FFFFFF"/>
          <w:vertAlign w:val="subscript"/>
        </w:rPr>
        <w:t>3</w:t>
      </w:r>
      <w:r w:rsidR="000C7CF0" w:rsidRPr="00B76B88">
        <w:rPr>
          <w:rFonts w:ascii="Times New Roman" w:hAnsi="Times New Roman" w:cs="Times New Roman"/>
          <w:i w:val="0"/>
          <w:color w:val="000000"/>
          <w:sz w:val="24"/>
          <w:szCs w:val="24"/>
          <w:shd w:val="clear" w:color="auto" w:fill="FFFFFF"/>
        </w:rPr>
        <w:t>N</w:t>
      </w:r>
      <w:r w:rsidR="000C7CF0" w:rsidRPr="00B76B88">
        <w:rPr>
          <w:rFonts w:ascii="Times New Roman" w:hAnsi="Times New Roman" w:cs="Times New Roman"/>
          <w:i w:val="0"/>
          <w:color w:val="000000"/>
          <w:sz w:val="24"/>
          <w:szCs w:val="24"/>
          <w:shd w:val="clear" w:color="auto" w:fill="FFFFFF"/>
          <w:vertAlign w:val="subscript"/>
        </w:rPr>
        <w:t>3</w:t>
      </w:r>
      <w:r w:rsidR="000C7CF0" w:rsidRPr="00B76B88">
        <w:rPr>
          <w:rFonts w:ascii="Times New Roman" w:hAnsi="Times New Roman" w:cs="Times New Roman"/>
          <w:i w:val="0"/>
          <w:color w:val="000000"/>
          <w:sz w:val="24"/>
          <w:szCs w:val="24"/>
          <w:shd w:val="clear" w:color="auto" w:fill="FFFFFF"/>
          <w:vertAlign w:val="superscript"/>
        </w:rPr>
        <w:t>+</w:t>
      </w:r>
      <w:r w:rsidR="000C7CF0" w:rsidRPr="00B76B88">
        <w:rPr>
          <w:rFonts w:ascii="Times New Roman" w:hAnsi="Times New Roman" w:cs="Times New Roman"/>
          <w:i w:val="0"/>
          <w:color w:val="000000"/>
          <w:sz w:val="24"/>
          <w:szCs w:val="24"/>
          <w:shd w:val="clear" w:color="auto" w:fill="FFFFFF"/>
        </w:rPr>
        <w:t xml:space="preserve">) </w:t>
      </w:r>
      <w:r w:rsidR="000C7CF0" w:rsidRPr="00B76B88">
        <w:rPr>
          <w:rFonts w:ascii="Times New Roman" w:hAnsi="Times New Roman" w:cs="Times New Roman"/>
          <w:bCs/>
          <w:i w:val="0"/>
          <w:color w:val="000000"/>
          <w:sz w:val="24"/>
          <w:szCs w:val="24"/>
          <w:shd w:val="clear" w:color="auto" w:fill="FFFFFF"/>
        </w:rPr>
        <w:t xml:space="preserve">leads to the identification of </w:t>
      </w:r>
      <w:r w:rsidR="000C7CF0" w:rsidRPr="00B76B88">
        <w:rPr>
          <w:rFonts w:ascii="Times New Roman" w:hAnsi="Times New Roman" w:cs="Times New Roman"/>
          <w:b/>
          <w:i w:val="0"/>
          <w:color w:val="000000"/>
          <w:sz w:val="24"/>
          <w:szCs w:val="24"/>
          <w:shd w:val="clear" w:color="auto" w:fill="FFFFFF"/>
        </w:rPr>
        <w:t>5</w:t>
      </w:r>
      <w:r w:rsidR="000C7CF0" w:rsidRPr="00B76B88">
        <w:rPr>
          <w:rFonts w:ascii="Times New Roman" w:hAnsi="Times New Roman" w:cs="Times New Roman"/>
          <w:bCs/>
          <w:i w:val="0"/>
          <w:color w:val="000000"/>
          <w:sz w:val="24"/>
          <w:szCs w:val="24"/>
          <w:shd w:val="clear" w:color="auto" w:fill="FFFFFF"/>
        </w:rPr>
        <w:t xml:space="preserve">. </w:t>
      </w:r>
      <w:r w:rsidR="000C7CF0" w:rsidRPr="00B76B88">
        <w:rPr>
          <w:rFonts w:ascii="Times New Roman" w:hAnsi="Times New Roman" w:cs="Times New Roman" w:hint="eastAsia"/>
          <w:bCs/>
          <w:i w:val="0"/>
          <w:color w:val="000000"/>
          <w:sz w:val="24"/>
          <w:szCs w:val="24"/>
          <w:shd w:val="clear" w:color="auto" w:fill="FFFFFF"/>
        </w:rPr>
        <w:t>In</w:t>
      </w:r>
      <w:r w:rsidR="000C7CF0" w:rsidRPr="00B76B88">
        <w:rPr>
          <w:rFonts w:ascii="Times New Roman" w:hAnsi="Times New Roman" w:cs="Times New Roman"/>
          <w:bCs/>
          <w:i w:val="0"/>
          <w:color w:val="000000"/>
          <w:sz w:val="24"/>
          <w:szCs w:val="24"/>
          <w:shd w:val="clear" w:color="auto" w:fill="FFFFFF"/>
        </w:rPr>
        <w:t xml:space="preserve"> </w:t>
      </w:r>
      <w:r w:rsidR="000C7CF0" w:rsidRPr="00B76B88">
        <w:rPr>
          <w:rFonts w:ascii="Times New Roman" w:hAnsi="Times New Roman" w:cs="Times New Roman" w:hint="eastAsia"/>
          <w:bCs/>
          <w:i w:val="0"/>
          <w:color w:val="000000"/>
          <w:sz w:val="24"/>
          <w:szCs w:val="24"/>
          <w:shd w:val="clear" w:color="auto" w:fill="FFFFFF"/>
        </w:rPr>
        <w:t>detail</w:t>
      </w:r>
      <w:r w:rsidR="000C7CF0" w:rsidRPr="00B76B88">
        <w:rPr>
          <w:rFonts w:ascii="Times New Roman" w:hAnsi="Times New Roman" w:cs="Times New Roman"/>
          <w:bCs/>
          <w:i w:val="0"/>
          <w:color w:val="000000"/>
          <w:sz w:val="24"/>
          <w:szCs w:val="24"/>
          <w:shd w:val="clear" w:color="auto" w:fill="FFFFFF"/>
        </w:rPr>
        <w:t xml:space="preserve">, Fig. </w:t>
      </w:r>
      <w:del w:id="48" w:author="Starbase20" w:date="2021-08-19T15:30:00Z">
        <w:r w:rsidR="000C7CF0" w:rsidRPr="00B76B88" w:rsidDel="00BD3368">
          <w:rPr>
            <w:rFonts w:ascii="Times New Roman" w:hAnsi="Times New Roman" w:cs="Times New Roman"/>
            <w:bCs/>
            <w:i w:val="0"/>
            <w:color w:val="000000"/>
            <w:sz w:val="24"/>
            <w:szCs w:val="24"/>
            <w:shd w:val="clear" w:color="auto" w:fill="FFFFFF"/>
          </w:rPr>
          <w:delText xml:space="preserve">2 </w:delText>
        </w:r>
      </w:del>
      <w:ins w:id="49" w:author="Starbase20" w:date="2021-08-19T15:30:00Z">
        <w:r w:rsidR="00BD3368">
          <w:rPr>
            <w:rFonts w:ascii="Times New Roman" w:hAnsi="Times New Roman" w:cs="Times New Roman"/>
            <w:bCs/>
            <w:i w:val="0"/>
            <w:color w:val="000000"/>
            <w:sz w:val="24"/>
            <w:szCs w:val="24"/>
            <w:shd w:val="clear" w:color="auto" w:fill="FFFFFF"/>
          </w:rPr>
          <w:t>3</w:t>
        </w:r>
        <w:r w:rsidR="00BD3368" w:rsidRPr="00B76B88">
          <w:rPr>
            <w:rFonts w:ascii="Times New Roman" w:hAnsi="Times New Roman" w:cs="Times New Roman"/>
            <w:bCs/>
            <w:i w:val="0"/>
            <w:color w:val="000000"/>
            <w:sz w:val="24"/>
            <w:szCs w:val="24"/>
            <w:shd w:val="clear" w:color="auto" w:fill="FFFFFF"/>
          </w:rPr>
          <w:t xml:space="preserve"> </w:t>
        </w:r>
      </w:ins>
      <w:r w:rsidR="000C7CF0" w:rsidRPr="00B76B88">
        <w:rPr>
          <w:rFonts w:ascii="Times New Roman" w:hAnsi="Times New Roman" w:cs="Times New Roman"/>
          <w:bCs/>
          <w:i w:val="0"/>
          <w:color w:val="000000"/>
          <w:sz w:val="24"/>
          <w:szCs w:val="24"/>
          <w:shd w:val="clear" w:color="auto" w:fill="FFFFFF"/>
        </w:rPr>
        <w:t>compiles the temperature dependent mass spectra of the desorbed molecules from the electron processed</w:t>
      </w:r>
      <w:r w:rsidR="000C7CF0" w:rsidRPr="00B76B88">
        <w:rPr>
          <w:rFonts w:ascii="Times New Roman" w:hAnsi="Times New Roman" w:cs="Times New Roman"/>
          <w:i w:val="0"/>
          <w:color w:val="000000"/>
          <w:sz w:val="24"/>
          <w:szCs w:val="24"/>
          <w:shd w:val="clear" w:color="auto" w:fill="FFFFFF"/>
        </w:rPr>
        <w:t xml:space="preserve"> </w:t>
      </w:r>
      <w:r w:rsidR="000C7CF0" w:rsidRPr="00B76B88">
        <w:rPr>
          <w:rFonts w:ascii="Times New Roman" w:hAnsi="Times New Roman" w:cs="Times New Roman"/>
          <w:bCs/>
          <w:i w:val="0"/>
          <w:color w:val="000000"/>
          <w:sz w:val="24"/>
          <w:szCs w:val="24"/>
          <w:shd w:val="clear" w:color="auto" w:fill="FFFFFF"/>
        </w:rPr>
        <w:t>ices upon photo ionization in the gas phase. The TPD profiles of the target ions</w:t>
      </w:r>
      <w:r w:rsidR="000C7CF0" w:rsidRPr="00B76B88">
        <w:rPr>
          <w:rFonts w:ascii="Times New Roman" w:hAnsi="Times New Roman" w:cs="Times New Roman"/>
          <w:i w:val="0"/>
          <w:color w:val="000000"/>
          <w:sz w:val="24"/>
          <w:szCs w:val="24"/>
          <w:shd w:val="clear" w:color="auto" w:fill="FFFFFF"/>
        </w:rPr>
        <w:t xml:space="preserve"> at </w:t>
      </w:r>
      <w:r w:rsidR="000C7CF0" w:rsidRPr="002D2435">
        <w:rPr>
          <w:rFonts w:ascii="Times New Roman" w:hAnsi="Times New Roman" w:cs="Times New Roman"/>
          <w:color w:val="000000"/>
          <w:sz w:val="24"/>
          <w:szCs w:val="24"/>
          <w:shd w:val="clear" w:color="auto" w:fill="FFFFFF"/>
          <w:rPrChange w:id="50" w:author="Starbase20" w:date="2021-08-17T11:00:00Z">
            <w:rPr>
              <w:rFonts w:ascii="Times New Roman" w:hAnsi="Times New Roman" w:cs="Times New Roman"/>
              <w:i w:val="0"/>
              <w:color w:val="000000"/>
              <w:sz w:val="24"/>
              <w:szCs w:val="24"/>
              <w:shd w:val="clear" w:color="auto" w:fill="FFFFFF"/>
            </w:rPr>
          </w:rPrChange>
        </w:rPr>
        <w:t>m/z</w:t>
      </w:r>
      <w:r w:rsidR="000C7CF0" w:rsidRPr="00B76B88">
        <w:rPr>
          <w:rFonts w:ascii="Times New Roman" w:hAnsi="Times New Roman" w:cs="Times New Roman"/>
          <w:i w:val="0"/>
          <w:color w:val="000000"/>
          <w:sz w:val="24"/>
          <w:szCs w:val="24"/>
          <w:shd w:val="clear" w:color="auto" w:fill="FFFFFF"/>
        </w:rPr>
        <w:t xml:space="preserve"> = 135 (P</w:t>
      </w:r>
      <w:r w:rsidR="000C7CF0" w:rsidRPr="00B76B88">
        <w:rPr>
          <w:rFonts w:ascii="Times New Roman" w:hAnsi="Times New Roman" w:cs="Times New Roman"/>
          <w:i w:val="0"/>
          <w:color w:val="000000"/>
          <w:sz w:val="24"/>
          <w:szCs w:val="24"/>
          <w:shd w:val="clear" w:color="auto" w:fill="FFFFFF"/>
          <w:vertAlign w:val="subscript"/>
        </w:rPr>
        <w:t>3</w:t>
      </w:r>
      <w:r w:rsidR="000C7CF0" w:rsidRPr="00B76B88">
        <w:rPr>
          <w:rFonts w:ascii="Times New Roman" w:hAnsi="Times New Roman" w:cs="Times New Roman"/>
          <w:i w:val="0"/>
          <w:color w:val="000000"/>
          <w:sz w:val="24"/>
          <w:szCs w:val="24"/>
          <w:shd w:val="clear" w:color="auto" w:fill="FFFFFF"/>
        </w:rPr>
        <w:t>N</w:t>
      </w:r>
      <w:r w:rsidR="000C7CF0" w:rsidRPr="00B76B88">
        <w:rPr>
          <w:rFonts w:ascii="Times New Roman" w:hAnsi="Times New Roman" w:cs="Times New Roman"/>
          <w:i w:val="0"/>
          <w:color w:val="000000"/>
          <w:sz w:val="24"/>
          <w:szCs w:val="24"/>
          <w:shd w:val="clear" w:color="auto" w:fill="FFFFFF"/>
          <w:vertAlign w:val="subscript"/>
        </w:rPr>
        <w:t>3</w:t>
      </w:r>
      <w:r w:rsidR="000C7CF0" w:rsidRPr="00B76B88">
        <w:rPr>
          <w:rFonts w:ascii="Times New Roman" w:hAnsi="Times New Roman" w:cs="Times New Roman"/>
          <w:i w:val="0"/>
          <w:color w:val="000000"/>
          <w:sz w:val="24"/>
          <w:szCs w:val="24"/>
          <w:shd w:val="clear" w:color="auto" w:fill="FFFFFF"/>
          <w:vertAlign w:val="superscript"/>
        </w:rPr>
        <w:t>+</w:t>
      </w:r>
      <w:r w:rsidR="000C7CF0" w:rsidRPr="00B76B88">
        <w:rPr>
          <w:rFonts w:ascii="Times New Roman" w:hAnsi="Times New Roman" w:cs="Times New Roman"/>
          <w:i w:val="0"/>
          <w:color w:val="000000"/>
          <w:sz w:val="24"/>
          <w:szCs w:val="24"/>
          <w:shd w:val="clear" w:color="auto" w:fill="FFFFFF"/>
        </w:rPr>
        <w:t xml:space="preserve">) are of particular interest (Fig. </w:t>
      </w:r>
      <w:del w:id="51" w:author="Starbase20" w:date="2021-08-19T15:30:00Z">
        <w:r w:rsidR="000C7CF0" w:rsidRPr="00B76B88" w:rsidDel="00BD3368">
          <w:rPr>
            <w:rFonts w:ascii="Times New Roman" w:hAnsi="Times New Roman" w:cs="Times New Roman"/>
            <w:i w:val="0"/>
            <w:color w:val="000000"/>
            <w:sz w:val="24"/>
            <w:szCs w:val="24"/>
            <w:shd w:val="clear" w:color="auto" w:fill="FFFFFF"/>
          </w:rPr>
          <w:delText>3</w:delText>
        </w:r>
      </w:del>
      <w:ins w:id="52" w:author="Starbase20" w:date="2021-08-19T15:30:00Z">
        <w:r w:rsidR="00BD3368">
          <w:rPr>
            <w:rFonts w:ascii="Times New Roman" w:hAnsi="Times New Roman" w:cs="Times New Roman"/>
            <w:i w:val="0"/>
            <w:color w:val="000000"/>
            <w:sz w:val="24"/>
            <w:szCs w:val="24"/>
            <w:shd w:val="clear" w:color="auto" w:fill="FFFFFF"/>
          </w:rPr>
          <w:t>4</w:t>
        </w:r>
      </w:ins>
      <w:r w:rsidR="000C7CF0" w:rsidRPr="00B76B88">
        <w:rPr>
          <w:rFonts w:ascii="Times New Roman" w:hAnsi="Times New Roman" w:cs="Times New Roman"/>
          <w:i w:val="0"/>
          <w:color w:val="000000"/>
          <w:sz w:val="24"/>
          <w:szCs w:val="24"/>
          <w:shd w:val="clear" w:color="auto" w:fill="FFFFFF"/>
        </w:rPr>
        <w:t xml:space="preserve">). At 10.49 eV, the signal at </w:t>
      </w:r>
      <w:r w:rsidR="000C7CF0" w:rsidRPr="00B76B88">
        <w:rPr>
          <w:rFonts w:ascii="Times New Roman" w:hAnsi="Times New Roman" w:cs="Times New Roman"/>
          <w:color w:val="000000"/>
          <w:sz w:val="24"/>
          <w:szCs w:val="24"/>
          <w:shd w:val="clear" w:color="auto" w:fill="FFFFFF"/>
        </w:rPr>
        <w:t>m/z</w:t>
      </w:r>
      <w:r w:rsidR="000C7CF0" w:rsidRPr="00B76B88">
        <w:rPr>
          <w:rFonts w:ascii="Times New Roman" w:hAnsi="Times New Roman" w:cs="Times New Roman"/>
          <w:i w:val="0"/>
          <w:color w:val="000000"/>
          <w:sz w:val="24"/>
          <w:szCs w:val="24"/>
          <w:shd w:val="clear" w:color="auto" w:fill="FFFFFF"/>
        </w:rPr>
        <w:t xml:space="preserve"> = 135 exhibits </w:t>
      </w:r>
      <w:r w:rsidR="000C7CF0" w:rsidRPr="00B76B88">
        <w:rPr>
          <w:rFonts w:ascii="Times New Roman" w:hAnsi="Times New Roman" w:cs="Times New Roman" w:hint="eastAsia"/>
          <w:i w:val="0"/>
          <w:color w:val="000000"/>
          <w:sz w:val="24"/>
          <w:szCs w:val="24"/>
          <w:shd w:val="clear" w:color="auto" w:fill="FFFFFF"/>
        </w:rPr>
        <w:t>a</w:t>
      </w:r>
      <w:r w:rsidR="000C7CF0" w:rsidRPr="00B76B88">
        <w:rPr>
          <w:rFonts w:ascii="Times New Roman" w:hAnsi="Times New Roman" w:cs="Times New Roman"/>
          <w:i w:val="0"/>
          <w:color w:val="000000"/>
          <w:sz w:val="24"/>
          <w:szCs w:val="24"/>
          <w:shd w:val="clear" w:color="auto" w:fill="FFFFFF"/>
        </w:rPr>
        <w:t xml:space="preserve"> maximum at 222 K </w:t>
      </w:r>
      <w:r w:rsidR="000C7CF0" w:rsidRPr="00B76B88">
        <w:rPr>
          <w:rFonts w:ascii="Times New Roman" w:hAnsi="Times New Roman" w:cs="Times New Roman" w:hint="eastAsia"/>
          <w:i w:val="0"/>
          <w:color w:val="000000"/>
          <w:sz w:val="24"/>
          <w:szCs w:val="24"/>
          <w:shd w:val="clear" w:color="auto" w:fill="FFFFFF"/>
        </w:rPr>
        <w:t>with</w:t>
      </w:r>
      <w:r w:rsidR="000C7CF0" w:rsidRPr="00B76B88">
        <w:rPr>
          <w:rFonts w:ascii="Times New Roman" w:hAnsi="Times New Roman" w:cs="Times New Roman"/>
          <w:i w:val="0"/>
          <w:color w:val="000000"/>
          <w:sz w:val="24"/>
          <w:szCs w:val="24"/>
          <w:shd w:val="clear" w:color="auto" w:fill="FFFFFF"/>
        </w:rPr>
        <w:t xml:space="preserve"> </w:t>
      </w:r>
      <w:r w:rsidR="000C7CF0" w:rsidRPr="00B76B88">
        <w:rPr>
          <w:rFonts w:ascii="Times New Roman" w:hAnsi="Times New Roman" w:cs="Times New Roman" w:hint="eastAsia"/>
          <w:i w:val="0"/>
          <w:color w:val="000000"/>
          <w:sz w:val="24"/>
          <w:szCs w:val="24"/>
          <w:shd w:val="clear" w:color="auto" w:fill="FFFFFF"/>
        </w:rPr>
        <w:t>a</w:t>
      </w:r>
      <w:r w:rsidR="000C7CF0" w:rsidRPr="00B76B88">
        <w:rPr>
          <w:rFonts w:ascii="Times New Roman" w:hAnsi="Times New Roman" w:cs="Times New Roman"/>
          <w:i w:val="0"/>
          <w:color w:val="000000"/>
          <w:sz w:val="24"/>
          <w:szCs w:val="24"/>
          <w:shd w:val="clear" w:color="auto" w:fill="FFFFFF"/>
        </w:rPr>
        <w:t xml:space="preserve"> </w:t>
      </w:r>
      <w:r w:rsidR="000C7CF0" w:rsidRPr="00B76B88">
        <w:rPr>
          <w:rFonts w:ascii="Times New Roman" w:hAnsi="Times New Roman" w:cs="Times New Roman" w:hint="eastAsia"/>
          <w:i w:val="0"/>
          <w:color w:val="000000"/>
          <w:sz w:val="24"/>
          <w:szCs w:val="24"/>
          <w:shd w:val="clear" w:color="auto" w:fill="FFFFFF"/>
        </w:rPr>
        <w:t>shoulder</w:t>
      </w:r>
      <w:r w:rsidR="000C7CF0" w:rsidRPr="00B76B88">
        <w:rPr>
          <w:rFonts w:ascii="Times New Roman" w:hAnsi="Times New Roman" w:cs="Times New Roman"/>
          <w:i w:val="0"/>
          <w:color w:val="000000"/>
          <w:sz w:val="24"/>
          <w:szCs w:val="24"/>
          <w:shd w:val="clear" w:color="auto" w:fill="FFFFFF"/>
        </w:rPr>
        <w:t xml:space="preserve"> </w:t>
      </w:r>
      <w:r w:rsidR="000C7CF0" w:rsidRPr="00B76B88">
        <w:rPr>
          <w:rFonts w:ascii="Times New Roman" w:hAnsi="Times New Roman" w:cs="Times New Roman" w:hint="eastAsia"/>
          <w:i w:val="0"/>
          <w:color w:val="000000"/>
          <w:sz w:val="24"/>
          <w:szCs w:val="24"/>
          <w:shd w:val="clear" w:color="auto" w:fill="FFFFFF"/>
        </w:rPr>
        <w:t>at</w:t>
      </w:r>
      <w:r w:rsidR="000C7CF0" w:rsidRPr="00B76B88">
        <w:rPr>
          <w:rFonts w:ascii="Times New Roman" w:hAnsi="Times New Roman" w:cs="Times New Roman"/>
          <w:i w:val="0"/>
          <w:color w:val="000000"/>
          <w:sz w:val="24"/>
          <w:szCs w:val="24"/>
          <w:shd w:val="clear" w:color="auto" w:fill="FFFFFF"/>
        </w:rPr>
        <w:t xml:space="preserve"> about 250 K (Fig. </w:t>
      </w:r>
      <w:del w:id="53" w:author="Starbase20" w:date="2021-08-19T15:30:00Z">
        <w:r w:rsidR="000C7CF0" w:rsidRPr="00B76B88" w:rsidDel="00BD3368">
          <w:rPr>
            <w:rFonts w:ascii="Times New Roman" w:hAnsi="Times New Roman" w:cs="Times New Roman"/>
            <w:i w:val="0"/>
            <w:color w:val="000000"/>
            <w:sz w:val="24"/>
            <w:szCs w:val="24"/>
            <w:shd w:val="clear" w:color="auto" w:fill="FFFFFF"/>
          </w:rPr>
          <w:delText>3</w:delText>
        </w:r>
      </w:del>
      <w:ins w:id="54" w:author="Starbase20" w:date="2021-08-19T15:30:00Z">
        <w:r w:rsidR="00BD3368">
          <w:rPr>
            <w:rFonts w:ascii="Times New Roman" w:hAnsi="Times New Roman" w:cs="Times New Roman"/>
            <w:i w:val="0"/>
            <w:color w:val="000000"/>
            <w:sz w:val="24"/>
            <w:szCs w:val="24"/>
            <w:shd w:val="clear" w:color="auto" w:fill="FFFFFF"/>
          </w:rPr>
          <w:t>4</w:t>
        </w:r>
      </w:ins>
      <w:r w:rsidR="000C7CF0" w:rsidRPr="00B76B88">
        <w:rPr>
          <w:rFonts w:ascii="Times New Roman" w:hAnsi="Times New Roman" w:cs="Times New Roman"/>
          <w:i w:val="0"/>
          <w:color w:val="000000"/>
          <w:sz w:val="24"/>
          <w:szCs w:val="24"/>
          <w:shd w:val="clear" w:color="auto" w:fill="FFFFFF"/>
        </w:rPr>
        <w:t xml:space="preserve">(a)). In a separate experiment replacing nitrogen by 15-nitrogen, both peaks shifted by 3 amu to </w:t>
      </w:r>
      <w:r w:rsidR="000C7CF0" w:rsidRPr="00B76B88">
        <w:rPr>
          <w:rFonts w:ascii="Times New Roman" w:hAnsi="Times New Roman" w:cs="Times New Roman"/>
          <w:color w:val="000000"/>
          <w:sz w:val="24"/>
          <w:szCs w:val="24"/>
          <w:shd w:val="clear" w:color="auto" w:fill="FFFFFF"/>
        </w:rPr>
        <w:t>m/z</w:t>
      </w:r>
      <w:r w:rsidR="000C7CF0" w:rsidRPr="00B76B88">
        <w:rPr>
          <w:rFonts w:ascii="Times New Roman" w:hAnsi="Times New Roman" w:cs="Times New Roman"/>
          <w:i w:val="0"/>
          <w:color w:val="000000"/>
          <w:sz w:val="24"/>
          <w:szCs w:val="24"/>
          <w:shd w:val="clear" w:color="auto" w:fill="FFFFFF"/>
        </w:rPr>
        <w:t xml:space="preserve"> = 138 (Supplementary Fig. 2). These results indicate that the carrier of the </w:t>
      </w:r>
      <w:r w:rsidR="000C7CF0" w:rsidRPr="00B76B88">
        <w:rPr>
          <w:rFonts w:ascii="Times New Roman" w:hAnsi="Times New Roman" w:cs="Times New Roman"/>
          <w:color w:val="000000"/>
          <w:sz w:val="24"/>
          <w:szCs w:val="24"/>
          <w:shd w:val="clear" w:color="auto" w:fill="FFFFFF"/>
        </w:rPr>
        <w:t>m/z</w:t>
      </w:r>
      <w:r w:rsidR="000C7CF0" w:rsidRPr="00B76B88">
        <w:rPr>
          <w:rFonts w:ascii="Times New Roman" w:hAnsi="Times New Roman" w:cs="Times New Roman"/>
          <w:i w:val="0"/>
          <w:color w:val="000000"/>
          <w:sz w:val="24"/>
          <w:szCs w:val="24"/>
          <w:shd w:val="clear" w:color="auto" w:fill="FFFFFF"/>
        </w:rPr>
        <w:t xml:space="preserve"> = 135 contains three nitrogen atoms and hence can only be assigned to a molecule with the molecular formula P</w:t>
      </w:r>
      <w:r w:rsidR="000C7CF0" w:rsidRPr="00B76B88">
        <w:rPr>
          <w:rFonts w:ascii="Times New Roman" w:hAnsi="Times New Roman" w:cs="Times New Roman"/>
          <w:i w:val="0"/>
          <w:color w:val="000000"/>
          <w:sz w:val="24"/>
          <w:szCs w:val="24"/>
          <w:shd w:val="clear" w:color="auto" w:fill="FFFFFF"/>
          <w:vertAlign w:val="subscript"/>
        </w:rPr>
        <w:t>3</w:t>
      </w:r>
      <w:r w:rsidR="000C7CF0" w:rsidRPr="00B76B88">
        <w:rPr>
          <w:rFonts w:ascii="Times New Roman" w:hAnsi="Times New Roman" w:cs="Times New Roman"/>
          <w:i w:val="0"/>
          <w:color w:val="000000"/>
          <w:sz w:val="24"/>
          <w:szCs w:val="24"/>
          <w:shd w:val="clear" w:color="auto" w:fill="FFFFFF"/>
        </w:rPr>
        <w:t>N</w:t>
      </w:r>
      <w:r w:rsidR="000C7CF0" w:rsidRPr="00B76B88">
        <w:rPr>
          <w:rFonts w:ascii="Times New Roman" w:hAnsi="Times New Roman" w:cs="Times New Roman"/>
          <w:i w:val="0"/>
          <w:color w:val="000000"/>
          <w:sz w:val="24"/>
          <w:szCs w:val="24"/>
          <w:shd w:val="clear" w:color="auto" w:fill="FFFFFF"/>
          <w:vertAlign w:val="subscript"/>
        </w:rPr>
        <w:t>3</w:t>
      </w:r>
      <w:r w:rsidR="000C7CF0" w:rsidRPr="00B76B88">
        <w:rPr>
          <w:rFonts w:ascii="Times New Roman" w:hAnsi="Times New Roman" w:cs="Times New Roman"/>
          <w:i w:val="0"/>
          <w:color w:val="000000"/>
          <w:sz w:val="24"/>
          <w:szCs w:val="24"/>
          <w:shd w:val="clear" w:color="auto" w:fill="FFFFFF"/>
        </w:rPr>
        <w:t xml:space="preserve">. When the photon energy is lowered to 8.53 eV, a main peak at 226 K is present, while the second sublimation event at 250 K vanishes (Fig. </w:t>
      </w:r>
      <w:del w:id="55" w:author="Starbase20" w:date="2021-08-19T15:30:00Z">
        <w:r w:rsidR="000C7CF0" w:rsidRPr="00B76B88" w:rsidDel="00BD3368">
          <w:rPr>
            <w:rFonts w:ascii="Times New Roman" w:hAnsi="Times New Roman" w:cs="Times New Roman"/>
            <w:i w:val="0"/>
            <w:color w:val="000000"/>
            <w:sz w:val="24"/>
            <w:szCs w:val="24"/>
            <w:shd w:val="clear" w:color="auto" w:fill="FFFFFF"/>
          </w:rPr>
          <w:delText>3</w:delText>
        </w:r>
      </w:del>
      <w:ins w:id="56" w:author="Starbase20" w:date="2021-08-19T15:30:00Z">
        <w:r w:rsidR="00BD3368">
          <w:rPr>
            <w:rFonts w:ascii="Times New Roman" w:hAnsi="Times New Roman" w:cs="Times New Roman"/>
            <w:i w:val="0"/>
            <w:color w:val="000000"/>
            <w:sz w:val="24"/>
            <w:szCs w:val="24"/>
            <w:shd w:val="clear" w:color="auto" w:fill="FFFFFF"/>
          </w:rPr>
          <w:t>4</w:t>
        </w:r>
      </w:ins>
      <w:r w:rsidR="000C7CF0" w:rsidRPr="00B76B88">
        <w:rPr>
          <w:rFonts w:ascii="Times New Roman" w:hAnsi="Times New Roman" w:cs="Times New Roman"/>
          <w:i w:val="0"/>
          <w:color w:val="000000"/>
          <w:sz w:val="24"/>
          <w:szCs w:val="24"/>
          <w:shd w:val="clear" w:color="auto" w:fill="FFFFFF"/>
        </w:rPr>
        <w:t xml:space="preserve">(b)). This suggests that the sublimation event at 226 K may be linked to </w:t>
      </w:r>
      <w:r w:rsidR="000C7CF0" w:rsidRPr="00B76B88">
        <w:rPr>
          <w:rFonts w:ascii="Times New Roman" w:hAnsi="Times New Roman" w:cs="Times New Roman"/>
          <w:b/>
          <w:i w:val="0"/>
          <w:color w:val="000000"/>
          <w:sz w:val="24"/>
          <w:szCs w:val="24"/>
          <w:shd w:val="clear" w:color="auto" w:fill="FFFFFF"/>
        </w:rPr>
        <w:t xml:space="preserve">5 </w:t>
      </w:r>
      <w:r w:rsidR="000C7CF0" w:rsidRPr="00B76B88">
        <w:rPr>
          <w:rFonts w:ascii="Times New Roman" w:hAnsi="Times New Roman" w:cs="Times New Roman"/>
          <w:i w:val="0"/>
          <w:color w:val="000000"/>
          <w:sz w:val="24"/>
          <w:szCs w:val="24"/>
          <w:shd w:val="clear" w:color="auto" w:fill="FFFFFF"/>
        </w:rPr>
        <w:t>(</w:t>
      </w:r>
      <w:r w:rsidR="000C7CF0" w:rsidRPr="00B76B88">
        <w:rPr>
          <w:rFonts w:ascii="Times New Roman" w:hAnsi="Times New Roman" w:cs="Times New Roman"/>
          <w:bCs/>
          <w:i w:val="0"/>
          <w:color w:val="000000"/>
          <w:sz w:val="24"/>
          <w:szCs w:val="24"/>
          <w:shd w:val="clear" w:color="auto" w:fill="FFFFFF"/>
        </w:rPr>
        <w:t xml:space="preserve">IE = 8.36 - 8.53 eV) and/or isomers from </w:t>
      </w:r>
      <w:r w:rsidR="000C7CF0" w:rsidRPr="00B76B88">
        <w:rPr>
          <w:rFonts w:ascii="Times New Roman" w:hAnsi="Times New Roman" w:cs="Times New Roman"/>
          <w:b/>
          <w:bCs/>
          <w:i w:val="0"/>
          <w:color w:val="000000"/>
          <w:sz w:val="24"/>
          <w:szCs w:val="24"/>
          <w:shd w:val="clear" w:color="auto" w:fill="FFFFFF"/>
        </w:rPr>
        <w:t>16</w:t>
      </w:r>
      <w:r w:rsidR="000C7CF0" w:rsidRPr="00B76B88">
        <w:rPr>
          <w:rFonts w:ascii="Times New Roman" w:hAnsi="Times New Roman" w:cs="Times New Roman"/>
          <w:bCs/>
          <w:i w:val="0"/>
          <w:color w:val="000000"/>
          <w:sz w:val="24"/>
          <w:szCs w:val="24"/>
          <w:shd w:val="clear" w:color="auto" w:fill="FFFFFF"/>
        </w:rPr>
        <w:t xml:space="preserve"> </w:t>
      </w:r>
      <w:r w:rsidR="000C7CF0" w:rsidRPr="00B76B88">
        <w:rPr>
          <w:rFonts w:ascii="Times New Roman" w:hAnsi="Times New Roman" w:cs="Times New Roman"/>
          <w:i w:val="0"/>
          <w:color w:val="000000"/>
          <w:sz w:val="24"/>
          <w:szCs w:val="24"/>
          <w:shd w:val="clear" w:color="auto" w:fill="FFFFFF"/>
        </w:rPr>
        <w:t>(</w:t>
      </w:r>
      <w:r w:rsidR="000C7CF0" w:rsidRPr="00B76B88">
        <w:rPr>
          <w:rFonts w:ascii="Times New Roman" w:hAnsi="Times New Roman" w:cs="Times New Roman"/>
          <w:bCs/>
          <w:i w:val="0"/>
          <w:color w:val="000000"/>
          <w:sz w:val="24"/>
          <w:szCs w:val="24"/>
          <w:shd w:val="clear" w:color="auto" w:fill="FFFFFF"/>
        </w:rPr>
        <w:t xml:space="preserve">IE = 8.51 - 8.68 eV) to </w:t>
      </w:r>
      <w:r w:rsidR="000C7CF0" w:rsidRPr="00B76B88">
        <w:rPr>
          <w:rFonts w:ascii="Times New Roman" w:hAnsi="Times New Roman" w:cs="Times New Roman"/>
          <w:b/>
          <w:i w:val="0"/>
          <w:color w:val="000000"/>
          <w:sz w:val="24"/>
          <w:szCs w:val="24"/>
          <w:shd w:val="clear" w:color="auto" w:fill="FFFFFF"/>
        </w:rPr>
        <w:t xml:space="preserve">22 </w:t>
      </w:r>
      <w:r w:rsidR="000C7CF0" w:rsidRPr="00B76B88">
        <w:rPr>
          <w:rFonts w:ascii="Times New Roman" w:hAnsi="Times New Roman" w:cs="Times New Roman"/>
          <w:bCs/>
          <w:i w:val="0"/>
          <w:color w:val="000000"/>
          <w:sz w:val="24"/>
          <w:szCs w:val="24"/>
          <w:shd w:val="clear" w:color="auto" w:fill="FFFFFF"/>
        </w:rPr>
        <w:t xml:space="preserve">(IE = 7.25 - 7.42 eV). The 250 K sublimation event may be connected to isomers from </w:t>
      </w:r>
      <w:r w:rsidR="000C7CF0" w:rsidRPr="00B76B88">
        <w:rPr>
          <w:rFonts w:ascii="Times New Roman" w:hAnsi="Times New Roman" w:cs="Times New Roman"/>
          <w:b/>
          <w:i w:val="0"/>
          <w:color w:val="000000"/>
          <w:sz w:val="24"/>
          <w:szCs w:val="24"/>
          <w:shd w:val="clear" w:color="auto" w:fill="FFFFFF"/>
        </w:rPr>
        <w:t xml:space="preserve">8 </w:t>
      </w:r>
      <w:r w:rsidR="000C7CF0" w:rsidRPr="00B76B88">
        <w:rPr>
          <w:rFonts w:ascii="Times New Roman" w:hAnsi="Times New Roman" w:cs="Times New Roman"/>
          <w:bCs/>
          <w:i w:val="0"/>
          <w:color w:val="000000"/>
          <w:sz w:val="24"/>
          <w:szCs w:val="24"/>
          <w:shd w:val="clear" w:color="auto" w:fill="FFFFFF"/>
        </w:rPr>
        <w:t xml:space="preserve">(IE = 9.19 - 9.36 eV) </w:t>
      </w:r>
      <w:r w:rsidR="000C7CF0" w:rsidRPr="00B76B88">
        <w:rPr>
          <w:rFonts w:ascii="Times New Roman" w:hAnsi="Times New Roman" w:cs="Times New Roman"/>
          <w:i w:val="0"/>
          <w:color w:val="000000"/>
          <w:sz w:val="24"/>
          <w:szCs w:val="24"/>
          <w:shd w:val="clear" w:color="auto" w:fill="FFFFFF"/>
        </w:rPr>
        <w:t>to</w:t>
      </w:r>
      <w:r w:rsidR="000C7CF0" w:rsidRPr="00B76B88">
        <w:rPr>
          <w:rFonts w:ascii="Times New Roman" w:hAnsi="Times New Roman" w:cs="Times New Roman"/>
          <w:b/>
          <w:i w:val="0"/>
          <w:color w:val="000000"/>
          <w:sz w:val="24"/>
          <w:szCs w:val="24"/>
          <w:shd w:val="clear" w:color="auto" w:fill="FFFFFF"/>
        </w:rPr>
        <w:t xml:space="preserve"> 16 </w:t>
      </w:r>
      <w:r w:rsidR="000C7CF0" w:rsidRPr="00B76B88">
        <w:rPr>
          <w:rFonts w:ascii="Times New Roman" w:hAnsi="Times New Roman" w:cs="Times New Roman"/>
          <w:bCs/>
          <w:i w:val="0"/>
          <w:color w:val="000000"/>
          <w:sz w:val="24"/>
          <w:szCs w:val="24"/>
          <w:shd w:val="clear" w:color="auto" w:fill="FFFFFF"/>
        </w:rPr>
        <w:t xml:space="preserve">(IE = 8.51 - 8.68 eV). At PE = 8.47 eV, the </w:t>
      </w:r>
      <w:r w:rsidR="008039CF" w:rsidRPr="00B76B88">
        <w:rPr>
          <w:rFonts w:ascii="Times New Roman" w:hAnsi="Times New Roman" w:cs="Times New Roman"/>
          <w:bCs/>
          <w:i w:val="0"/>
          <w:color w:val="000000"/>
          <w:sz w:val="24"/>
          <w:szCs w:val="24"/>
          <w:shd w:val="clear" w:color="auto" w:fill="FFFFFF"/>
        </w:rPr>
        <w:t xml:space="preserve">sublimation event at 226 K is still present and has an identical </w:t>
      </w:r>
      <w:r w:rsidR="000C7CF0" w:rsidRPr="00B76B88">
        <w:rPr>
          <w:rFonts w:ascii="Times New Roman" w:hAnsi="Times New Roman" w:cs="Times New Roman"/>
          <w:bCs/>
          <w:i w:val="0"/>
          <w:color w:val="000000"/>
          <w:sz w:val="24"/>
          <w:szCs w:val="24"/>
          <w:shd w:val="clear" w:color="auto" w:fill="FFFFFF"/>
        </w:rPr>
        <w:t xml:space="preserve">profile as </w:t>
      </w:r>
      <w:r w:rsidR="008039CF" w:rsidRPr="00B76B88">
        <w:rPr>
          <w:rFonts w:ascii="Times New Roman" w:hAnsi="Times New Roman" w:cs="Times New Roman"/>
          <w:bCs/>
          <w:i w:val="0"/>
          <w:color w:val="000000"/>
          <w:sz w:val="24"/>
          <w:szCs w:val="24"/>
          <w:shd w:val="clear" w:color="auto" w:fill="FFFFFF"/>
        </w:rPr>
        <w:t xml:space="preserve">for </w:t>
      </w:r>
      <w:r w:rsidR="000C7CF0" w:rsidRPr="00B76B88">
        <w:rPr>
          <w:rFonts w:ascii="Times New Roman" w:hAnsi="Times New Roman" w:cs="Times New Roman"/>
          <w:bCs/>
          <w:i w:val="0"/>
          <w:color w:val="000000"/>
          <w:sz w:val="24"/>
          <w:szCs w:val="24"/>
          <w:shd w:val="clear" w:color="auto" w:fill="FFFFFF"/>
        </w:rPr>
        <w:t xml:space="preserve">8.53 eV after </w:t>
      </w:r>
      <w:r w:rsidR="000C7CF0" w:rsidRPr="00B76B88">
        <w:rPr>
          <w:rFonts w:ascii="Times New Roman" w:hAnsi="Times New Roman" w:cs="Times New Roman"/>
          <w:bCs/>
          <w:i w:val="0"/>
          <w:color w:val="000000"/>
          <w:sz w:val="24"/>
          <w:szCs w:val="24"/>
          <w:shd w:val="clear" w:color="auto" w:fill="FFFFFF"/>
        </w:rPr>
        <w:lastRenderedPageBreak/>
        <w:t xml:space="preserve">scaling (Fig. </w:t>
      </w:r>
      <w:del w:id="57" w:author="Starbase20" w:date="2021-08-19T15:30:00Z">
        <w:r w:rsidR="000C7CF0" w:rsidRPr="00B76B88" w:rsidDel="00BD3368">
          <w:rPr>
            <w:rFonts w:ascii="Times New Roman" w:hAnsi="Times New Roman" w:cs="Times New Roman"/>
            <w:bCs/>
            <w:i w:val="0"/>
            <w:color w:val="000000"/>
            <w:sz w:val="24"/>
            <w:szCs w:val="24"/>
            <w:shd w:val="clear" w:color="auto" w:fill="FFFFFF"/>
          </w:rPr>
          <w:delText>3</w:delText>
        </w:r>
      </w:del>
      <w:ins w:id="58" w:author="Starbase20" w:date="2021-08-19T15:30:00Z">
        <w:r w:rsidR="00BD3368">
          <w:rPr>
            <w:rFonts w:ascii="Times New Roman" w:hAnsi="Times New Roman" w:cs="Times New Roman"/>
            <w:bCs/>
            <w:i w:val="0"/>
            <w:color w:val="000000"/>
            <w:sz w:val="24"/>
            <w:szCs w:val="24"/>
            <w:shd w:val="clear" w:color="auto" w:fill="FFFFFF"/>
          </w:rPr>
          <w:t>4</w:t>
        </w:r>
      </w:ins>
      <w:r w:rsidR="000C7CF0" w:rsidRPr="00B76B88">
        <w:rPr>
          <w:rFonts w:ascii="Times New Roman" w:hAnsi="Times New Roman" w:cs="Times New Roman"/>
          <w:bCs/>
          <w:i w:val="0"/>
          <w:color w:val="000000"/>
          <w:sz w:val="24"/>
          <w:szCs w:val="24"/>
          <w:shd w:val="clear" w:color="auto" w:fill="FFFFFF"/>
        </w:rPr>
        <w:t>(b))</w:t>
      </w:r>
      <w:r w:rsidR="008039CF" w:rsidRPr="00B76B88">
        <w:rPr>
          <w:rFonts w:ascii="Times New Roman" w:hAnsi="Times New Roman" w:cs="Times New Roman"/>
          <w:bCs/>
          <w:i w:val="0"/>
          <w:color w:val="000000"/>
          <w:sz w:val="24"/>
          <w:szCs w:val="24"/>
          <w:shd w:val="clear" w:color="auto" w:fill="FFFFFF"/>
        </w:rPr>
        <w:t xml:space="preserve">; therefore, this ion signal can be </w:t>
      </w:r>
      <w:r w:rsidR="000C7CF0" w:rsidRPr="00B76B88">
        <w:rPr>
          <w:rFonts w:ascii="Times New Roman" w:hAnsi="Times New Roman" w:cs="Times New Roman"/>
          <w:bCs/>
          <w:i w:val="0"/>
          <w:color w:val="000000"/>
          <w:sz w:val="24"/>
          <w:szCs w:val="24"/>
          <w:shd w:val="clear" w:color="auto" w:fill="FFFFFF"/>
        </w:rPr>
        <w:t>attribut</w:t>
      </w:r>
      <w:r w:rsidR="008039CF" w:rsidRPr="00B76B88">
        <w:rPr>
          <w:rFonts w:ascii="Times New Roman" w:hAnsi="Times New Roman" w:cs="Times New Roman"/>
          <w:bCs/>
          <w:i w:val="0"/>
          <w:color w:val="000000"/>
          <w:sz w:val="24"/>
          <w:szCs w:val="24"/>
          <w:shd w:val="clear" w:color="auto" w:fill="FFFFFF"/>
        </w:rPr>
        <w:t>ed</w:t>
      </w:r>
      <w:r w:rsidR="000C7CF0" w:rsidRPr="00B76B88">
        <w:rPr>
          <w:rFonts w:ascii="Times New Roman" w:hAnsi="Times New Roman" w:cs="Times New Roman"/>
          <w:bCs/>
          <w:i w:val="0"/>
          <w:color w:val="000000"/>
          <w:sz w:val="24"/>
          <w:szCs w:val="24"/>
          <w:shd w:val="clear" w:color="auto" w:fill="FFFFFF"/>
        </w:rPr>
        <w:t xml:space="preserve"> to </w:t>
      </w:r>
      <w:r w:rsidR="000C7CF0" w:rsidRPr="00B76B88">
        <w:rPr>
          <w:rFonts w:ascii="Times New Roman" w:hAnsi="Times New Roman" w:cs="Times New Roman"/>
          <w:b/>
          <w:bCs/>
          <w:i w:val="0"/>
          <w:color w:val="000000"/>
          <w:sz w:val="24"/>
          <w:szCs w:val="24"/>
          <w:shd w:val="clear" w:color="auto" w:fill="FFFFFF"/>
        </w:rPr>
        <w:t xml:space="preserve">5 </w:t>
      </w:r>
      <w:r w:rsidR="000C7CF0" w:rsidRPr="00B76B88">
        <w:rPr>
          <w:rFonts w:ascii="Times New Roman" w:hAnsi="Times New Roman" w:cs="Times New Roman"/>
          <w:i w:val="0"/>
          <w:color w:val="000000"/>
          <w:sz w:val="24"/>
          <w:szCs w:val="24"/>
          <w:shd w:val="clear" w:color="auto" w:fill="FFFFFF"/>
        </w:rPr>
        <w:t>(</w:t>
      </w:r>
      <w:r w:rsidR="000C7CF0" w:rsidRPr="00B76B88">
        <w:rPr>
          <w:rFonts w:ascii="Times New Roman" w:hAnsi="Times New Roman" w:cs="Times New Roman"/>
          <w:bCs/>
          <w:i w:val="0"/>
          <w:color w:val="000000"/>
          <w:sz w:val="24"/>
          <w:szCs w:val="24"/>
          <w:shd w:val="clear" w:color="auto" w:fill="FFFFFF"/>
        </w:rPr>
        <w:t xml:space="preserve">IE = 8.36 - 8.53 eV) and/or isomers </w:t>
      </w:r>
      <w:r w:rsidR="000C7CF0" w:rsidRPr="00B76B88">
        <w:rPr>
          <w:rFonts w:ascii="Times New Roman" w:hAnsi="Times New Roman" w:cs="Times New Roman"/>
          <w:b/>
          <w:bCs/>
          <w:i w:val="0"/>
          <w:color w:val="000000"/>
          <w:sz w:val="24"/>
          <w:szCs w:val="24"/>
          <w:shd w:val="clear" w:color="auto" w:fill="FFFFFF"/>
        </w:rPr>
        <w:t xml:space="preserve">17 </w:t>
      </w:r>
      <w:r w:rsidR="000C7CF0" w:rsidRPr="00B76B88">
        <w:rPr>
          <w:rFonts w:ascii="Times New Roman" w:hAnsi="Times New Roman" w:cs="Times New Roman"/>
          <w:bCs/>
          <w:i w:val="0"/>
          <w:color w:val="000000"/>
          <w:sz w:val="24"/>
          <w:szCs w:val="24"/>
          <w:shd w:val="clear" w:color="auto" w:fill="FFFFFF"/>
        </w:rPr>
        <w:t xml:space="preserve">(IE = 7.95 - 8.12 eV) </w:t>
      </w:r>
      <w:r w:rsidR="008039CF" w:rsidRPr="00B76B88">
        <w:rPr>
          <w:rFonts w:ascii="Times New Roman" w:hAnsi="Times New Roman" w:cs="Times New Roman"/>
          <w:bCs/>
          <w:i w:val="0"/>
          <w:color w:val="000000"/>
          <w:sz w:val="24"/>
          <w:szCs w:val="24"/>
          <w:shd w:val="clear" w:color="auto" w:fill="FFFFFF"/>
        </w:rPr>
        <w:t>to</w:t>
      </w:r>
      <w:r w:rsidR="000C7CF0" w:rsidRPr="00B76B88">
        <w:rPr>
          <w:rFonts w:ascii="Times New Roman" w:hAnsi="Times New Roman" w:cs="Times New Roman"/>
          <w:bCs/>
          <w:i w:val="0"/>
          <w:color w:val="000000"/>
          <w:sz w:val="24"/>
          <w:szCs w:val="24"/>
          <w:shd w:val="clear" w:color="auto" w:fill="FFFFFF"/>
        </w:rPr>
        <w:t xml:space="preserve"> </w:t>
      </w:r>
      <w:r w:rsidR="000C7CF0" w:rsidRPr="00B76B88">
        <w:rPr>
          <w:rFonts w:ascii="Times New Roman" w:hAnsi="Times New Roman" w:cs="Times New Roman"/>
          <w:b/>
          <w:bCs/>
          <w:i w:val="0"/>
          <w:color w:val="000000"/>
          <w:sz w:val="24"/>
          <w:szCs w:val="24"/>
          <w:shd w:val="clear" w:color="auto" w:fill="FFFFFF"/>
        </w:rPr>
        <w:t xml:space="preserve">22 </w:t>
      </w:r>
      <w:r w:rsidR="000C7CF0" w:rsidRPr="00B76B88">
        <w:rPr>
          <w:rFonts w:ascii="Times New Roman" w:hAnsi="Times New Roman" w:cs="Times New Roman"/>
          <w:bCs/>
          <w:i w:val="0"/>
          <w:color w:val="000000"/>
          <w:sz w:val="24"/>
          <w:szCs w:val="24"/>
          <w:shd w:val="clear" w:color="auto" w:fill="FFFFFF"/>
        </w:rPr>
        <w:t>(IE = 7.25 - 7.42 eV)</w:t>
      </w:r>
      <w:r w:rsidR="008039CF" w:rsidRPr="00B76B88">
        <w:rPr>
          <w:rFonts w:ascii="Times New Roman" w:hAnsi="Times New Roman" w:cs="Times New Roman"/>
          <w:bCs/>
          <w:i w:val="0"/>
          <w:color w:val="000000"/>
          <w:sz w:val="24"/>
          <w:szCs w:val="24"/>
          <w:shd w:val="clear" w:color="auto" w:fill="FFFFFF"/>
        </w:rPr>
        <w:t>,</w:t>
      </w:r>
      <w:r w:rsidR="000C7CF0" w:rsidRPr="00B76B88">
        <w:rPr>
          <w:rFonts w:ascii="Times New Roman" w:hAnsi="Times New Roman" w:cs="Times New Roman"/>
          <w:bCs/>
          <w:i w:val="0"/>
          <w:color w:val="000000"/>
          <w:sz w:val="24"/>
          <w:szCs w:val="24"/>
          <w:shd w:val="clear" w:color="auto" w:fill="FFFFFF"/>
        </w:rPr>
        <w:t xml:space="preserve"> but not</w:t>
      </w:r>
      <w:r w:rsidR="008039CF" w:rsidRPr="00B76B88">
        <w:rPr>
          <w:rFonts w:ascii="Times New Roman" w:hAnsi="Times New Roman" w:cs="Times New Roman"/>
          <w:bCs/>
          <w:i w:val="0"/>
          <w:color w:val="000000"/>
          <w:sz w:val="24"/>
          <w:szCs w:val="24"/>
          <w:shd w:val="clear" w:color="auto" w:fill="FFFFFF"/>
        </w:rPr>
        <w:t xml:space="preserve"> to</w:t>
      </w:r>
      <w:r w:rsidR="000C7CF0" w:rsidRPr="00B76B88">
        <w:rPr>
          <w:rFonts w:ascii="Times New Roman" w:hAnsi="Times New Roman" w:cs="Times New Roman"/>
          <w:bCs/>
          <w:i w:val="0"/>
          <w:color w:val="000000"/>
          <w:sz w:val="24"/>
          <w:szCs w:val="24"/>
          <w:shd w:val="clear" w:color="auto" w:fill="FFFFFF"/>
        </w:rPr>
        <w:t xml:space="preserve"> </w:t>
      </w:r>
      <w:r w:rsidR="000C7CF0" w:rsidRPr="00B76B88">
        <w:rPr>
          <w:rFonts w:ascii="Times New Roman" w:hAnsi="Times New Roman" w:cs="Times New Roman"/>
          <w:b/>
          <w:bCs/>
          <w:i w:val="0"/>
          <w:color w:val="000000"/>
          <w:sz w:val="24"/>
          <w:szCs w:val="24"/>
          <w:shd w:val="clear" w:color="auto" w:fill="FFFFFF"/>
        </w:rPr>
        <w:t xml:space="preserve">16 </w:t>
      </w:r>
      <w:r w:rsidR="000C7CF0" w:rsidRPr="00B76B88">
        <w:rPr>
          <w:rFonts w:ascii="Times New Roman" w:hAnsi="Times New Roman" w:cs="Times New Roman"/>
          <w:i w:val="0"/>
          <w:color w:val="000000"/>
          <w:sz w:val="24"/>
          <w:szCs w:val="24"/>
          <w:shd w:val="clear" w:color="auto" w:fill="FFFFFF"/>
        </w:rPr>
        <w:t>(</w:t>
      </w:r>
      <w:r w:rsidR="000C7CF0" w:rsidRPr="00B76B88">
        <w:rPr>
          <w:rFonts w:ascii="Times New Roman" w:hAnsi="Times New Roman" w:cs="Times New Roman"/>
          <w:bCs/>
          <w:i w:val="0"/>
          <w:color w:val="000000"/>
          <w:sz w:val="24"/>
          <w:szCs w:val="24"/>
          <w:shd w:val="clear" w:color="auto" w:fill="FFFFFF"/>
        </w:rPr>
        <w:t>IE = 8.51 - 8.68 eV)</w:t>
      </w:r>
      <w:r w:rsidR="00FD240E" w:rsidRPr="00B76B88">
        <w:rPr>
          <w:rFonts w:ascii="Times New Roman" w:hAnsi="Times New Roman" w:cs="Times New Roman"/>
          <w:i w:val="0"/>
          <w:color w:val="000000"/>
          <w:sz w:val="24"/>
          <w:szCs w:val="24"/>
          <w:shd w:val="clear" w:color="auto" w:fill="FFFFFF"/>
        </w:rPr>
        <w:t>.</w:t>
      </w:r>
      <w:r w:rsidR="00FD240E" w:rsidRPr="00B76B88">
        <w:rPr>
          <w:rFonts w:ascii="Times New Roman" w:hAnsi="Times New Roman" w:cs="Times New Roman"/>
          <w:i w:val="0"/>
          <w:color w:val="000000" w:themeColor="text1"/>
          <w:sz w:val="24"/>
          <w:szCs w:val="24"/>
          <w:shd w:val="clear" w:color="auto" w:fill="FFFFFF"/>
        </w:rPr>
        <w:t xml:space="preserve"> </w:t>
      </w:r>
      <w:r w:rsidR="003329FB" w:rsidRPr="00B76B88">
        <w:rPr>
          <w:rFonts w:ascii="Times New Roman" w:hAnsi="Times New Roman" w:cs="Times New Roman"/>
          <w:bCs/>
          <w:i w:val="0"/>
          <w:color w:val="000000" w:themeColor="text1"/>
          <w:sz w:val="24"/>
          <w:szCs w:val="24"/>
          <w:shd w:val="clear" w:color="auto" w:fill="FFFFFF"/>
        </w:rPr>
        <w:t xml:space="preserve">Tuning down the photon energy to 8.20 eV eliminates the 226 K peak </w:t>
      </w:r>
      <w:r w:rsidR="003329FB" w:rsidRPr="00B76B88">
        <w:rPr>
          <w:rFonts w:ascii="Times New Roman" w:hAnsi="Times New Roman" w:cs="Times New Roman"/>
          <w:i w:val="0"/>
          <w:color w:val="000000" w:themeColor="text1"/>
          <w:sz w:val="24"/>
          <w:szCs w:val="24"/>
          <w:shd w:val="clear" w:color="auto" w:fill="FFFFFF"/>
        </w:rPr>
        <w:t xml:space="preserve">(Fig. </w:t>
      </w:r>
      <w:del w:id="59" w:author="Starbase20" w:date="2021-08-19T15:30:00Z">
        <w:r w:rsidR="003329FB" w:rsidRPr="00B76B88" w:rsidDel="00BD3368">
          <w:rPr>
            <w:rFonts w:ascii="Times New Roman" w:hAnsi="Times New Roman" w:cs="Times New Roman"/>
            <w:i w:val="0"/>
            <w:color w:val="000000" w:themeColor="text1"/>
            <w:sz w:val="24"/>
            <w:szCs w:val="24"/>
            <w:shd w:val="clear" w:color="auto" w:fill="FFFFFF"/>
          </w:rPr>
          <w:delText>3</w:delText>
        </w:r>
      </w:del>
      <w:ins w:id="60" w:author="Starbase20" w:date="2021-08-19T15:30:00Z">
        <w:r w:rsidR="00BD3368">
          <w:rPr>
            <w:rFonts w:ascii="Times New Roman" w:hAnsi="Times New Roman" w:cs="Times New Roman"/>
            <w:i w:val="0"/>
            <w:color w:val="000000" w:themeColor="text1"/>
            <w:sz w:val="24"/>
            <w:szCs w:val="24"/>
            <w:shd w:val="clear" w:color="auto" w:fill="FFFFFF"/>
          </w:rPr>
          <w:t>4</w:t>
        </w:r>
      </w:ins>
      <w:r w:rsidR="003329FB" w:rsidRPr="00B76B88">
        <w:rPr>
          <w:rFonts w:ascii="Times New Roman" w:hAnsi="Times New Roman" w:cs="Times New Roman"/>
          <w:i w:val="0"/>
          <w:color w:val="000000" w:themeColor="text1"/>
          <w:sz w:val="24"/>
          <w:szCs w:val="24"/>
          <w:shd w:val="clear" w:color="auto" w:fill="FFFFFF"/>
        </w:rPr>
        <w:t xml:space="preserve">(c)). The lack of signal at 8.20 eV suggests that none of the isomers between </w:t>
      </w:r>
      <w:r w:rsidR="003329FB" w:rsidRPr="00B76B88">
        <w:rPr>
          <w:rFonts w:ascii="Times New Roman" w:hAnsi="Times New Roman" w:cs="Times New Roman"/>
          <w:b/>
          <w:i w:val="0"/>
          <w:color w:val="000000" w:themeColor="text1"/>
          <w:sz w:val="24"/>
          <w:szCs w:val="24"/>
          <w:shd w:val="clear" w:color="auto" w:fill="FFFFFF"/>
        </w:rPr>
        <w:t xml:space="preserve">17 </w:t>
      </w:r>
      <w:r w:rsidR="003329FB" w:rsidRPr="00B76B88">
        <w:rPr>
          <w:rFonts w:ascii="Times New Roman" w:hAnsi="Times New Roman" w:cs="Times New Roman"/>
          <w:bCs/>
          <w:i w:val="0"/>
          <w:color w:val="000000" w:themeColor="text1"/>
          <w:sz w:val="24"/>
          <w:szCs w:val="24"/>
          <w:shd w:val="clear" w:color="auto" w:fill="FFFFFF"/>
        </w:rPr>
        <w:t xml:space="preserve">and </w:t>
      </w:r>
      <w:r w:rsidR="003329FB" w:rsidRPr="00B76B88">
        <w:rPr>
          <w:rFonts w:ascii="Times New Roman" w:hAnsi="Times New Roman" w:cs="Times New Roman"/>
          <w:b/>
          <w:i w:val="0"/>
          <w:color w:val="000000" w:themeColor="text1"/>
          <w:sz w:val="24"/>
          <w:szCs w:val="24"/>
          <w:shd w:val="clear" w:color="auto" w:fill="FFFFFF"/>
        </w:rPr>
        <w:t xml:space="preserve">22 </w:t>
      </w:r>
      <w:r w:rsidR="003329FB" w:rsidRPr="00B76B88">
        <w:rPr>
          <w:rFonts w:ascii="Times New Roman" w:hAnsi="Times New Roman" w:cs="Times New Roman"/>
          <w:bCs/>
          <w:i w:val="0"/>
          <w:color w:val="000000" w:themeColor="text1"/>
          <w:sz w:val="24"/>
          <w:szCs w:val="24"/>
          <w:shd w:val="clear" w:color="auto" w:fill="FFFFFF"/>
        </w:rPr>
        <w:t xml:space="preserve">formed, and that the ion counts can only originate from isomer </w:t>
      </w:r>
      <w:r w:rsidR="003329FB" w:rsidRPr="00B76B88">
        <w:rPr>
          <w:rFonts w:ascii="Times New Roman" w:hAnsi="Times New Roman" w:cs="Times New Roman"/>
          <w:b/>
          <w:bCs/>
          <w:i w:val="0"/>
          <w:color w:val="000000" w:themeColor="text1"/>
          <w:sz w:val="24"/>
          <w:szCs w:val="24"/>
          <w:shd w:val="clear" w:color="auto" w:fill="FFFFFF"/>
        </w:rPr>
        <w:t>5</w:t>
      </w:r>
      <w:r w:rsidR="003329FB" w:rsidRPr="00B76B88">
        <w:rPr>
          <w:rFonts w:ascii="Times New Roman" w:hAnsi="Times New Roman" w:cs="Times New Roman"/>
          <w:i w:val="0"/>
          <w:color w:val="000000" w:themeColor="text1"/>
          <w:sz w:val="24"/>
          <w:szCs w:val="24"/>
          <w:shd w:val="clear" w:color="auto" w:fill="FFFFFF"/>
        </w:rPr>
        <w:t xml:space="preserve">. </w:t>
      </w:r>
      <w:r w:rsidR="006145BC" w:rsidRPr="00B76B88">
        <w:rPr>
          <w:rFonts w:ascii="Times New Roman" w:hAnsi="Times New Roman" w:cs="Times New Roman"/>
          <w:bCs/>
          <w:i w:val="0"/>
          <w:color w:val="000000" w:themeColor="text1"/>
          <w:sz w:val="24"/>
          <w:szCs w:val="24"/>
        </w:rPr>
        <w:t xml:space="preserve">Note that isomers </w:t>
      </w:r>
      <w:r w:rsidR="006145BC" w:rsidRPr="00B76B88">
        <w:rPr>
          <w:rFonts w:ascii="Times New Roman" w:hAnsi="Times New Roman" w:cs="Times New Roman"/>
          <w:b/>
          <w:bCs/>
          <w:i w:val="0"/>
          <w:color w:val="000000" w:themeColor="text1"/>
          <w:sz w:val="24"/>
          <w:szCs w:val="24"/>
        </w:rPr>
        <w:t>1</w:t>
      </w:r>
      <w:r w:rsidR="003C3CF1" w:rsidRPr="00B76B88">
        <w:rPr>
          <w:rFonts w:ascii="Times New Roman" w:hAnsi="Times New Roman" w:cs="Times New Roman"/>
          <w:b/>
          <w:bCs/>
          <w:i w:val="0"/>
          <w:color w:val="000000" w:themeColor="text1"/>
          <w:sz w:val="24"/>
          <w:szCs w:val="24"/>
        </w:rPr>
        <w:t>0</w:t>
      </w:r>
      <w:r w:rsidR="006145BC" w:rsidRPr="00B76B88">
        <w:rPr>
          <w:rFonts w:ascii="Times New Roman" w:hAnsi="Times New Roman" w:cs="Times New Roman"/>
          <w:bCs/>
          <w:i w:val="0"/>
          <w:color w:val="000000" w:themeColor="text1"/>
          <w:sz w:val="24"/>
          <w:szCs w:val="24"/>
        </w:rPr>
        <w:t xml:space="preserve"> and </w:t>
      </w:r>
      <w:r w:rsidR="006145BC" w:rsidRPr="00B76B88">
        <w:rPr>
          <w:rFonts w:ascii="Times New Roman" w:hAnsi="Times New Roman" w:cs="Times New Roman"/>
          <w:b/>
          <w:bCs/>
          <w:i w:val="0"/>
          <w:color w:val="000000" w:themeColor="text1"/>
          <w:sz w:val="24"/>
          <w:szCs w:val="24"/>
        </w:rPr>
        <w:t>1</w:t>
      </w:r>
      <w:r w:rsidR="003C3CF1" w:rsidRPr="00B76B88">
        <w:rPr>
          <w:rFonts w:ascii="Times New Roman" w:hAnsi="Times New Roman" w:cs="Times New Roman"/>
          <w:b/>
          <w:bCs/>
          <w:i w:val="0"/>
          <w:color w:val="000000" w:themeColor="text1"/>
          <w:sz w:val="24"/>
          <w:szCs w:val="24"/>
        </w:rPr>
        <w:t>3</w:t>
      </w:r>
      <w:r w:rsidR="006145BC" w:rsidRPr="00B76B88">
        <w:rPr>
          <w:rFonts w:ascii="Times New Roman" w:hAnsi="Times New Roman" w:cs="Times New Roman"/>
          <w:bCs/>
          <w:i w:val="0"/>
          <w:color w:val="000000" w:themeColor="text1"/>
          <w:sz w:val="24"/>
          <w:szCs w:val="24"/>
        </w:rPr>
        <w:t xml:space="preserve"> also have prismatic structure</w:t>
      </w:r>
      <w:r w:rsidR="00FB58FE" w:rsidRPr="00B76B88">
        <w:rPr>
          <w:rFonts w:ascii="Times New Roman" w:hAnsi="Times New Roman" w:cs="Times New Roman"/>
          <w:bCs/>
          <w:i w:val="0"/>
          <w:color w:val="000000" w:themeColor="text1"/>
          <w:sz w:val="24"/>
          <w:szCs w:val="24"/>
        </w:rPr>
        <w:t>s</w:t>
      </w:r>
      <w:r w:rsidR="006145BC" w:rsidRPr="00B76B88">
        <w:rPr>
          <w:rFonts w:ascii="Times New Roman" w:hAnsi="Times New Roman" w:cs="Times New Roman"/>
          <w:bCs/>
          <w:i w:val="0"/>
          <w:color w:val="000000" w:themeColor="text1"/>
          <w:sz w:val="24"/>
          <w:szCs w:val="24"/>
        </w:rPr>
        <w:t>,</w:t>
      </w:r>
      <w:r w:rsidR="004C6457" w:rsidRPr="00B76B88">
        <w:rPr>
          <w:rFonts w:ascii="Times New Roman" w:hAnsi="Times New Roman" w:cs="Times New Roman"/>
          <w:bCs/>
          <w:i w:val="0"/>
          <w:color w:val="000000" w:themeColor="text1"/>
          <w:sz w:val="24"/>
          <w:szCs w:val="24"/>
        </w:rPr>
        <w:t xml:space="preserve"> but </w:t>
      </w:r>
      <w:r w:rsidR="006145BC" w:rsidRPr="00B76B88">
        <w:rPr>
          <w:rFonts w:ascii="Times New Roman" w:hAnsi="Times New Roman" w:cs="Times New Roman"/>
          <w:bCs/>
          <w:i w:val="0"/>
          <w:color w:val="000000" w:themeColor="text1"/>
          <w:sz w:val="24"/>
          <w:szCs w:val="24"/>
        </w:rPr>
        <w:t>their IEs are too close to</w:t>
      </w:r>
      <w:r w:rsidR="006145BC" w:rsidRPr="00B76B88">
        <w:rPr>
          <w:rFonts w:ascii="Times New Roman" w:hAnsi="Times New Roman" w:cs="Times New Roman"/>
          <w:b/>
          <w:bCs/>
          <w:i w:val="0"/>
          <w:color w:val="000000" w:themeColor="text1"/>
          <w:sz w:val="24"/>
          <w:szCs w:val="24"/>
        </w:rPr>
        <w:t xml:space="preserve"> 1</w:t>
      </w:r>
      <w:r w:rsidR="003C3CF1" w:rsidRPr="00B76B88">
        <w:rPr>
          <w:rFonts w:ascii="Times New Roman" w:hAnsi="Times New Roman" w:cs="Times New Roman"/>
          <w:b/>
          <w:bCs/>
          <w:i w:val="0"/>
          <w:color w:val="000000" w:themeColor="text1"/>
          <w:sz w:val="24"/>
          <w:szCs w:val="24"/>
        </w:rPr>
        <w:t>1</w:t>
      </w:r>
      <w:r w:rsidR="006145BC" w:rsidRPr="00B76B88">
        <w:rPr>
          <w:rFonts w:ascii="Times New Roman" w:hAnsi="Times New Roman" w:cs="Times New Roman"/>
          <w:bCs/>
          <w:i w:val="0"/>
          <w:color w:val="000000" w:themeColor="text1"/>
          <w:sz w:val="24"/>
          <w:szCs w:val="24"/>
        </w:rPr>
        <w:t>,</w:t>
      </w:r>
      <w:r w:rsidR="006145BC" w:rsidRPr="00B76B88">
        <w:rPr>
          <w:rFonts w:ascii="Times New Roman" w:hAnsi="Times New Roman" w:cs="Times New Roman"/>
          <w:b/>
          <w:bCs/>
          <w:i w:val="0"/>
          <w:color w:val="000000" w:themeColor="text1"/>
          <w:sz w:val="24"/>
          <w:szCs w:val="24"/>
        </w:rPr>
        <w:t xml:space="preserve"> 1</w:t>
      </w:r>
      <w:r w:rsidR="003C3CF1" w:rsidRPr="00B76B88">
        <w:rPr>
          <w:rFonts w:ascii="Times New Roman" w:hAnsi="Times New Roman" w:cs="Times New Roman"/>
          <w:b/>
          <w:bCs/>
          <w:i w:val="0"/>
          <w:color w:val="000000" w:themeColor="text1"/>
          <w:sz w:val="24"/>
          <w:szCs w:val="24"/>
        </w:rPr>
        <w:t>2</w:t>
      </w:r>
      <w:r w:rsidR="006145BC" w:rsidRPr="00B76B88">
        <w:rPr>
          <w:rFonts w:ascii="Times New Roman" w:hAnsi="Times New Roman" w:cs="Times New Roman"/>
          <w:bCs/>
          <w:i w:val="0"/>
          <w:color w:val="000000" w:themeColor="text1"/>
          <w:sz w:val="24"/>
          <w:szCs w:val="24"/>
        </w:rPr>
        <w:t>, and</w:t>
      </w:r>
      <w:r w:rsidR="006145BC" w:rsidRPr="00B76B88">
        <w:rPr>
          <w:rFonts w:ascii="Times New Roman" w:hAnsi="Times New Roman" w:cs="Times New Roman"/>
          <w:b/>
          <w:bCs/>
          <w:i w:val="0"/>
          <w:color w:val="000000" w:themeColor="text1"/>
          <w:sz w:val="24"/>
          <w:szCs w:val="24"/>
        </w:rPr>
        <w:t xml:space="preserve"> 1</w:t>
      </w:r>
      <w:r w:rsidR="003C3CF1" w:rsidRPr="00B76B88">
        <w:rPr>
          <w:rFonts w:ascii="Times New Roman" w:hAnsi="Times New Roman" w:cs="Times New Roman"/>
          <w:b/>
          <w:bCs/>
          <w:i w:val="0"/>
          <w:color w:val="000000" w:themeColor="text1"/>
          <w:sz w:val="24"/>
          <w:szCs w:val="24"/>
        </w:rPr>
        <w:t>4</w:t>
      </w:r>
      <w:r w:rsidR="006145BC" w:rsidRPr="00B76B88">
        <w:rPr>
          <w:rFonts w:ascii="Times New Roman" w:hAnsi="Times New Roman" w:cs="Times New Roman"/>
          <w:bCs/>
          <w:i w:val="0"/>
          <w:color w:val="000000" w:themeColor="text1"/>
          <w:sz w:val="24"/>
          <w:szCs w:val="24"/>
        </w:rPr>
        <w:t xml:space="preserve"> to be discriminated from each other. </w:t>
      </w:r>
      <w:r w:rsidR="004C6457" w:rsidRPr="00B76B88">
        <w:rPr>
          <w:rFonts w:ascii="Times New Roman" w:hAnsi="Times New Roman" w:cs="Times New Roman"/>
          <w:bCs/>
          <w:i w:val="0"/>
          <w:color w:val="000000" w:themeColor="text1"/>
          <w:sz w:val="24"/>
          <w:szCs w:val="24"/>
        </w:rPr>
        <w:t xml:space="preserve">However, we do not exclude </w:t>
      </w:r>
      <w:r w:rsidR="004C4751" w:rsidRPr="00B76B88">
        <w:rPr>
          <w:rFonts w:ascii="Times New Roman" w:hAnsi="Times New Roman" w:cs="Times New Roman"/>
          <w:bCs/>
          <w:i w:val="0"/>
          <w:color w:val="000000" w:themeColor="text1"/>
          <w:sz w:val="24"/>
          <w:szCs w:val="24"/>
        </w:rPr>
        <w:t xml:space="preserve">possible </w:t>
      </w:r>
      <w:r w:rsidR="007A3747" w:rsidRPr="00B76B88">
        <w:rPr>
          <w:rFonts w:ascii="Times New Roman" w:hAnsi="Times New Roman" w:cs="Times New Roman"/>
          <w:bCs/>
          <w:i w:val="0"/>
          <w:color w:val="000000" w:themeColor="text1"/>
          <w:sz w:val="24"/>
          <w:szCs w:val="24"/>
        </w:rPr>
        <w:t xml:space="preserve">contributions of </w:t>
      </w:r>
      <w:r w:rsidR="004C4751" w:rsidRPr="00B76B88">
        <w:rPr>
          <w:rFonts w:ascii="Times New Roman" w:hAnsi="Times New Roman" w:cs="Times New Roman"/>
          <w:b/>
          <w:bCs/>
          <w:i w:val="0"/>
          <w:color w:val="000000" w:themeColor="text1"/>
          <w:sz w:val="24"/>
          <w:szCs w:val="24"/>
        </w:rPr>
        <w:t>1</w:t>
      </w:r>
      <w:r w:rsidR="003C3CF1" w:rsidRPr="00B76B88">
        <w:rPr>
          <w:rFonts w:ascii="Times New Roman" w:hAnsi="Times New Roman" w:cs="Times New Roman"/>
          <w:b/>
          <w:bCs/>
          <w:i w:val="0"/>
          <w:color w:val="000000" w:themeColor="text1"/>
          <w:sz w:val="24"/>
          <w:szCs w:val="24"/>
        </w:rPr>
        <w:t>0</w:t>
      </w:r>
      <w:r w:rsidR="004C4751" w:rsidRPr="00B76B88">
        <w:rPr>
          <w:rFonts w:ascii="Times New Roman" w:hAnsi="Times New Roman" w:cs="Times New Roman"/>
          <w:bCs/>
          <w:i w:val="0"/>
          <w:color w:val="000000" w:themeColor="text1"/>
          <w:sz w:val="24"/>
          <w:szCs w:val="24"/>
        </w:rPr>
        <w:t xml:space="preserve"> and/or </w:t>
      </w:r>
      <w:r w:rsidR="004C4751" w:rsidRPr="00B76B88">
        <w:rPr>
          <w:rFonts w:ascii="Times New Roman" w:hAnsi="Times New Roman" w:cs="Times New Roman"/>
          <w:b/>
          <w:bCs/>
          <w:i w:val="0"/>
          <w:color w:val="000000" w:themeColor="text1"/>
          <w:sz w:val="24"/>
          <w:szCs w:val="24"/>
        </w:rPr>
        <w:t>1</w:t>
      </w:r>
      <w:r w:rsidR="003C3CF1" w:rsidRPr="00B76B88">
        <w:rPr>
          <w:rFonts w:ascii="Times New Roman" w:hAnsi="Times New Roman" w:cs="Times New Roman"/>
          <w:b/>
          <w:bCs/>
          <w:i w:val="0"/>
          <w:color w:val="000000" w:themeColor="text1"/>
          <w:sz w:val="24"/>
          <w:szCs w:val="24"/>
        </w:rPr>
        <w:t>3</w:t>
      </w:r>
      <w:r w:rsidR="004C4751" w:rsidRPr="00B76B88">
        <w:rPr>
          <w:rFonts w:ascii="Times New Roman" w:hAnsi="Times New Roman" w:cs="Times New Roman"/>
          <w:bCs/>
          <w:i w:val="0"/>
          <w:color w:val="000000" w:themeColor="text1"/>
          <w:sz w:val="24"/>
          <w:szCs w:val="24"/>
        </w:rPr>
        <w:t xml:space="preserve"> </w:t>
      </w:r>
      <w:r w:rsidR="007A3747" w:rsidRPr="00B76B88">
        <w:rPr>
          <w:rFonts w:ascii="Times New Roman" w:hAnsi="Times New Roman" w:cs="Times New Roman"/>
          <w:bCs/>
          <w:i w:val="0"/>
          <w:color w:val="000000" w:themeColor="text1"/>
          <w:sz w:val="24"/>
          <w:szCs w:val="24"/>
        </w:rPr>
        <w:t>to t</w:t>
      </w:r>
      <w:r w:rsidR="004C4751" w:rsidRPr="00B76B88">
        <w:rPr>
          <w:rFonts w:ascii="Times New Roman" w:hAnsi="Times New Roman" w:cs="Times New Roman"/>
          <w:bCs/>
          <w:i w:val="0"/>
          <w:color w:val="000000" w:themeColor="text1"/>
          <w:sz w:val="24"/>
          <w:szCs w:val="24"/>
        </w:rPr>
        <w:t>he sublimation event at 250 K.</w:t>
      </w:r>
      <w:r w:rsidR="002320EE" w:rsidRPr="00B76B88">
        <w:rPr>
          <w:rFonts w:ascii="Times New Roman" w:hAnsi="Times New Roman" w:cs="Times New Roman"/>
          <w:bCs/>
          <w:i w:val="0"/>
          <w:color w:val="000000" w:themeColor="text1"/>
          <w:sz w:val="24"/>
          <w:szCs w:val="24"/>
        </w:rPr>
        <w:t xml:space="preserve"> </w:t>
      </w:r>
      <w:r w:rsidR="00B1308C" w:rsidRPr="00B76B88">
        <w:rPr>
          <w:rFonts w:ascii="Times New Roman" w:hAnsi="Times New Roman" w:cs="Times New Roman"/>
          <w:bCs/>
          <w:i w:val="0"/>
          <w:color w:val="000000" w:themeColor="text1"/>
          <w:sz w:val="24"/>
          <w:szCs w:val="24"/>
        </w:rPr>
        <w:t>We</w:t>
      </w:r>
      <w:r w:rsidR="007A3747" w:rsidRPr="00B76B88">
        <w:rPr>
          <w:rFonts w:ascii="Times New Roman" w:hAnsi="Times New Roman" w:cs="Times New Roman"/>
          <w:bCs/>
          <w:i w:val="0"/>
          <w:color w:val="000000" w:themeColor="text1"/>
          <w:sz w:val="24"/>
          <w:szCs w:val="24"/>
        </w:rPr>
        <w:t xml:space="preserve"> stress that we also conducted blank experiments by subliming </w:t>
      </w:r>
      <w:r w:rsidR="007212A9" w:rsidRPr="00B76B88">
        <w:rPr>
          <w:rFonts w:ascii="Times New Roman" w:hAnsi="Times New Roman" w:cs="Times New Roman"/>
          <w:bCs/>
          <w:i w:val="0"/>
          <w:color w:val="000000" w:themeColor="text1"/>
          <w:sz w:val="24"/>
          <w:szCs w:val="24"/>
        </w:rPr>
        <w:t xml:space="preserve">non-irradiated </w:t>
      </w:r>
      <w:r w:rsidR="007A3747" w:rsidRPr="00B76B88">
        <w:rPr>
          <w:rFonts w:ascii="Times New Roman" w:hAnsi="Times New Roman" w:cs="Times New Roman"/>
          <w:bCs/>
          <w:i w:val="0"/>
          <w:color w:val="000000" w:themeColor="text1"/>
          <w:sz w:val="24"/>
          <w:szCs w:val="24"/>
        </w:rPr>
        <w:t xml:space="preserve">nitrogen – phosphine </w:t>
      </w:r>
      <w:r w:rsidR="007212A9" w:rsidRPr="00B76B88">
        <w:rPr>
          <w:rFonts w:ascii="Times New Roman" w:hAnsi="Times New Roman" w:cs="Times New Roman"/>
          <w:bCs/>
          <w:i w:val="0"/>
          <w:color w:val="000000" w:themeColor="text1"/>
          <w:sz w:val="24"/>
          <w:szCs w:val="24"/>
        </w:rPr>
        <w:t xml:space="preserve">ice mixtures at </w:t>
      </w:r>
      <w:r w:rsidR="007212A9" w:rsidRPr="00B76B88">
        <w:rPr>
          <w:rFonts w:ascii="Times New Roman" w:hAnsi="Times New Roman" w:cs="Times New Roman"/>
          <w:i w:val="0"/>
          <w:color w:val="000000" w:themeColor="text1"/>
          <w:sz w:val="24"/>
          <w:szCs w:val="24"/>
        </w:rPr>
        <w:t>PE = 10.49 eV</w:t>
      </w:r>
      <w:r w:rsidR="007A3747" w:rsidRPr="00B76B88">
        <w:rPr>
          <w:rFonts w:ascii="Times New Roman" w:hAnsi="Times New Roman" w:cs="Times New Roman"/>
          <w:i w:val="0"/>
          <w:color w:val="000000" w:themeColor="text1"/>
          <w:sz w:val="24"/>
          <w:szCs w:val="24"/>
        </w:rPr>
        <w:t xml:space="preserve">; no </w:t>
      </w:r>
      <w:r w:rsidR="00412BE3" w:rsidRPr="00B76B88">
        <w:rPr>
          <w:rFonts w:ascii="Times New Roman" w:hAnsi="Times New Roman" w:cs="Times New Roman"/>
          <w:bCs/>
          <w:i w:val="0"/>
          <w:color w:val="000000" w:themeColor="text1"/>
          <w:sz w:val="24"/>
          <w:szCs w:val="24"/>
        </w:rPr>
        <w:t xml:space="preserve">sublimation events </w:t>
      </w:r>
      <w:r w:rsidR="007A3747" w:rsidRPr="00B76B88">
        <w:rPr>
          <w:rFonts w:ascii="Times New Roman" w:hAnsi="Times New Roman" w:cs="Times New Roman"/>
          <w:bCs/>
          <w:i w:val="0"/>
          <w:color w:val="000000" w:themeColor="text1"/>
          <w:sz w:val="24"/>
          <w:szCs w:val="24"/>
        </w:rPr>
        <w:t xml:space="preserve">were detected at </w:t>
      </w:r>
      <w:r w:rsidR="007212A9" w:rsidRPr="00B76B88">
        <w:rPr>
          <w:rFonts w:ascii="Times New Roman" w:hAnsi="Times New Roman" w:cs="Times New Roman"/>
          <w:bCs/>
          <w:iCs w:val="0"/>
          <w:color w:val="000000" w:themeColor="text1"/>
          <w:sz w:val="24"/>
          <w:szCs w:val="24"/>
        </w:rPr>
        <w:t>m/z</w:t>
      </w:r>
      <w:r w:rsidR="00412BE3" w:rsidRPr="00B76B88">
        <w:rPr>
          <w:rFonts w:ascii="Times New Roman" w:hAnsi="Times New Roman" w:cs="Times New Roman"/>
          <w:bCs/>
          <w:i w:val="0"/>
          <w:color w:val="000000" w:themeColor="text1"/>
          <w:sz w:val="24"/>
          <w:szCs w:val="24"/>
        </w:rPr>
        <w:t xml:space="preserve"> = 135 </w:t>
      </w:r>
      <w:r w:rsidR="007212A9" w:rsidRPr="00B76B88">
        <w:rPr>
          <w:rFonts w:ascii="Times New Roman" w:hAnsi="Times New Roman" w:cs="Times New Roman"/>
          <w:bCs/>
          <w:i w:val="0"/>
          <w:color w:val="000000" w:themeColor="text1"/>
          <w:sz w:val="24"/>
          <w:szCs w:val="24"/>
        </w:rPr>
        <w:t>(Fig</w:t>
      </w:r>
      <w:r w:rsidR="006A4D96" w:rsidRPr="00B76B88">
        <w:rPr>
          <w:rFonts w:ascii="Times New Roman" w:hAnsi="Times New Roman" w:cs="Times New Roman"/>
          <w:bCs/>
          <w:i w:val="0"/>
          <w:color w:val="000000" w:themeColor="text1"/>
          <w:sz w:val="24"/>
          <w:szCs w:val="24"/>
        </w:rPr>
        <w:t>.</w:t>
      </w:r>
      <w:r w:rsidR="007212A9" w:rsidRPr="00B76B88">
        <w:rPr>
          <w:rFonts w:ascii="Times New Roman" w:hAnsi="Times New Roman" w:cs="Times New Roman"/>
          <w:bCs/>
          <w:i w:val="0"/>
          <w:color w:val="000000" w:themeColor="text1"/>
          <w:sz w:val="24"/>
          <w:szCs w:val="24"/>
        </w:rPr>
        <w:t xml:space="preserve"> </w:t>
      </w:r>
      <w:del w:id="61" w:author="Starbase20" w:date="2021-08-19T15:30:00Z">
        <w:r w:rsidR="007212A9" w:rsidRPr="00B76B88" w:rsidDel="00BD3368">
          <w:rPr>
            <w:rFonts w:ascii="Times New Roman" w:hAnsi="Times New Roman" w:cs="Times New Roman"/>
            <w:bCs/>
            <w:i w:val="0"/>
            <w:color w:val="000000" w:themeColor="text1"/>
            <w:sz w:val="24"/>
            <w:szCs w:val="24"/>
          </w:rPr>
          <w:delText>3</w:delText>
        </w:r>
      </w:del>
      <w:ins w:id="62" w:author="Starbase20" w:date="2021-08-19T15:30:00Z">
        <w:r w:rsidR="00BD3368">
          <w:rPr>
            <w:rFonts w:ascii="Times New Roman" w:hAnsi="Times New Roman" w:cs="Times New Roman"/>
            <w:bCs/>
            <w:i w:val="0"/>
            <w:color w:val="000000" w:themeColor="text1"/>
            <w:sz w:val="24"/>
            <w:szCs w:val="24"/>
          </w:rPr>
          <w:t>4</w:t>
        </w:r>
      </w:ins>
      <w:r w:rsidR="007212A9" w:rsidRPr="00B76B88">
        <w:rPr>
          <w:rFonts w:ascii="Times New Roman" w:hAnsi="Times New Roman" w:cs="Times New Roman"/>
          <w:bCs/>
          <w:i w:val="0"/>
          <w:color w:val="000000" w:themeColor="text1"/>
          <w:sz w:val="24"/>
          <w:szCs w:val="24"/>
        </w:rPr>
        <w:t>(</w:t>
      </w:r>
      <w:r w:rsidR="007A3747" w:rsidRPr="00B76B88">
        <w:rPr>
          <w:rFonts w:ascii="Times New Roman" w:hAnsi="Times New Roman" w:cs="Times New Roman"/>
          <w:bCs/>
          <w:i w:val="0"/>
          <w:color w:val="000000" w:themeColor="text1"/>
          <w:sz w:val="24"/>
          <w:szCs w:val="24"/>
        </w:rPr>
        <w:t>d</w:t>
      </w:r>
      <w:r w:rsidR="007212A9" w:rsidRPr="00B76B88">
        <w:rPr>
          <w:rFonts w:ascii="Times New Roman" w:hAnsi="Times New Roman" w:cs="Times New Roman"/>
          <w:bCs/>
          <w:i w:val="0"/>
          <w:color w:val="000000" w:themeColor="text1"/>
          <w:sz w:val="24"/>
          <w:szCs w:val="24"/>
        </w:rPr>
        <w:t>))</w:t>
      </w:r>
      <w:r w:rsidR="00412BE3" w:rsidRPr="00B76B88">
        <w:rPr>
          <w:rFonts w:ascii="Times New Roman" w:hAnsi="Times New Roman" w:cs="Times New Roman"/>
          <w:bCs/>
          <w:i w:val="0"/>
          <w:color w:val="000000" w:themeColor="text1"/>
          <w:sz w:val="24"/>
          <w:szCs w:val="24"/>
        </w:rPr>
        <w:t xml:space="preserve"> verifying that </w:t>
      </w:r>
      <w:r w:rsidR="007212A9" w:rsidRPr="00B76B88">
        <w:rPr>
          <w:rFonts w:ascii="Times New Roman" w:hAnsi="Times New Roman" w:cs="Times New Roman"/>
          <w:bCs/>
          <w:i w:val="0"/>
          <w:color w:val="000000" w:themeColor="text1"/>
          <w:sz w:val="24"/>
          <w:szCs w:val="24"/>
        </w:rPr>
        <w:t xml:space="preserve">the identified species are </w:t>
      </w:r>
      <w:r w:rsidR="00412BE3" w:rsidRPr="00B76B88">
        <w:rPr>
          <w:rFonts w:ascii="Times New Roman" w:hAnsi="Times New Roman" w:cs="Times New Roman"/>
          <w:bCs/>
          <w:i w:val="0"/>
          <w:color w:val="000000" w:themeColor="text1"/>
          <w:sz w:val="24"/>
          <w:szCs w:val="24"/>
        </w:rPr>
        <w:t xml:space="preserve">connected with </w:t>
      </w:r>
      <w:r w:rsidR="007A3747" w:rsidRPr="00B76B88">
        <w:rPr>
          <w:rFonts w:ascii="Times New Roman" w:hAnsi="Times New Roman" w:cs="Times New Roman"/>
          <w:bCs/>
          <w:i w:val="0"/>
          <w:color w:val="000000" w:themeColor="text1"/>
          <w:sz w:val="24"/>
          <w:szCs w:val="24"/>
        </w:rPr>
        <w:t xml:space="preserve">the radiolysis of the </w:t>
      </w:r>
      <w:r w:rsidR="00412BE3" w:rsidRPr="00B76B88">
        <w:rPr>
          <w:rFonts w:ascii="Times New Roman" w:hAnsi="Times New Roman" w:cs="Times New Roman"/>
          <w:bCs/>
          <w:i w:val="0"/>
          <w:color w:val="000000" w:themeColor="text1"/>
          <w:sz w:val="24"/>
          <w:szCs w:val="24"/>
        </w:rPr>
        <w:t>ices.</w:t>
      </w:r>
      <w:r w:rsidR="005B20DF" w:rsidRPr="00B76B88">
        <w:rPr>
          <w:rFonts w:ascii="Times New Roman" w:hAnsi="Times New Roman" w:cs="Times New Roman"/>
          <w:bCs/>
          <w:i w:val="0"/>
          <w:color w:val="000000" w:themeColor="text1"/>
          <w:sz w:val="24"/>
          <w:szCs w:val="24"/>
        </w:rPr>
        <w:t xml:space="preserve"> </w:t>
      </w:r>
      <w:r w:rsidR="005B20DF" w:rsidRPr="00B76B88">
        <w:rPr>
          <w:rFonts w:ascii="Times New Roman" w:eastAsia="MinionPro" w:hAnsi="Times New Roman" w:cs="Times New Roman"/>
          <w:i w:val="0"/>
          <w:color w:val="000000" w:themeColor="text1"/>
          <w:sz w:val="24"/>
          <w:szCs w:val="24"/>
        </w:rPr>
        <w:t xml:space="preserve">Considering the average velocity of </w:t>
      </w:r>
      <w:r w:rsidR="000831EC" w:rsidRPr="00B76B88">
        <w:rPr>
          <w:rFonts w:ascii="Times New Roman" w:eastAsia="MinionPro" w:hAnsi="Times New Roman" w:cs="Times New Roman"/>
          <w:i w:val="0"/>
          <w:color w:val="000000" w:themeColor="text1"/>
          <w:sz w:val="24"/>
          <w:szCs w:val="24"/>
        </w:rPr>
        <w:t>200</w:t>
      </w:r>
      <w:r w:rsidR="005B20DF" w:rsidRPr="00B76B88">
        <w:rPr>
          <w:rFonts w:ascii="Times New Roman" w:eastAsia="MinionPro" w:hAnsi="Times New Roman" w:cs="Times New Roman"/>
          <w:i w:val="0"/>
          <w:color w:val="000000" w:themeColor="text1"/>
          <w:sz w:val="24"/>
          <w:szCs w:val="24"/>
        </w:rPr>
        <w:t xml:space="preserve"> m</w:t>
      </w:r>
      <w:r w:rsidR="000831EC" w:rsidRPr="00B76B88">
        <w:rPr>
          <w:rFonts w:ascii="Times New Roman" w:eastAsia="MinionPro" w:hAnsi="Times New Roman" w:cs="Times New Roman"/>
          <w:i w:val="0"/>
          <w:color w:val="000000" w:themeColor="text1"/>
          <w:sz w:val="24"/>
          <w:szCs w:val="24"/>
        </w:rPr>
        <w:t xml:space="preserve"> </w:t>
      </w:r>
      <w:r w:rsidR="005B20DF" w:rsidRPr="00B76B88">
        <w:rPr>
          <w:rFonts w:ascii="Times New Roman" w:eastAsia="MinionPro" w:hAnsi="Times New Roman" w:cs="Times New Roman"/>
          <w:i w:val="0"/>
          <w:color w:val="000000" w:themeColor="text1"/>
          <w:sz w:val="24"/>
          <w:szCs w:val="24"/>
        </w:rPr>
        <w:t>s</w:t>
      </w:r>
      <w:r w:rsidR="005B20DF" w:rsidRPr="00B76B88">
        <w:rPr>
          <w:rFonts w:ascii="Times New Roman" w:eastAsia="MinionPro" w:hAnsi="Times New Roman" w:cs="Times New Roman"/>
          <w:i w:val="0"/>
          <w:color w:val="000000" w:themeColor="text1"/>
          <w:sz w:val="24"/>
          <w:szCs w:val="24"/>
          <w:vertAlign w:val="superscript"/>
        </w:rPr>
        <w:t>−1</w:t>
      </w:r>
      <w:r w:rsidR="005B20DF" w:rsidRPr="00B76B88">
        <w:rPr>
          <w:rFonts w:ascii="Times New Roman" w:eastAsia="MinionPro" w:hAnsi="Times New Roman" w:cs="Times New Roman"/>
          <w:i w:val="0"/>
          <w:color w:val="000000" w:themeColor="text1"/>
          <w:sz w:val="24"/>
          <w:szCs w:val="24"/>
        </w:rPr>
        <w:t xml:space="preserve"> of </w:t>
      </w:r>
      <w:r w:rsidR="005B20DF" w:rsidRPr="00B76B88">
        <w:rPr>
          <w:rFonts w:ascii="Times New Roman" w:eastAsia="MinionPro" w:hAnsi="Times New Roman" w:cs="Times New Roman"/>
          <w:b/>
          <w:bCs/>
          <w:i w:val="0"/>
          <w:color w:val="000000" w:themeColor="text1"/>
          <w:sz w:val="24"/>
          <w:szCs w:val="24"/>
        </w:rPr>
        <w:t xml:space="preserve">5 </w:t>
      </w:r>
      <w:r w:rsidR="005B20DF" w:rsidRPr="00B76B88">
        <w:rPr>
          <w:rFonts w:ascii="Times New Roman" w:eastAsia="MinionPro" w:hAnsi="Times New Roman" w:cs="Times New Roman"/>
          <w:i w:val="0"/>
          <w:color w:val="000000" w:themeColor="text1"/>
          <w:sz w:val="24"/>
          <w:szCs w:val="24"/>
        </w:rPr>
        <w:t xml:space="preserve">subliming at 220 K and the 2 mm distance between the ice and the photoionization laser, the lifetimes of the neutral molecule in the gas phase exceeds </w:t>
      </w:r>
      <w:r w:rsidR="000831EC" w:rsidRPr="00B76B88">
        <w:rPr>
          <w:rFonts w:ascii="Times New Roman" w:eastAsia="MinionPro" w:hAnsi="Times New Roman" w:cs="Times New Roman"/>
          <w:i w:val="0"/>
          <w:color w:val="000000" w:themeColor="text1"/>
          <w:sz w:val="24"/>
          <w:szCs w:val="24"/>
        </w:rPr>
        <w:t>10</w:t>
      </w:r>
      <w:r w:rsidR="005B20DF" w:rsidRPr="00B76B88">
        <w:rPr>
          <w:rFonts w:ascii="Times New Roman" w:eastAsia="MinionPro" w:hAnsi="Times New Roman" w:cs="Times New Roman"/>
          <w:i w:val="0"/>
          <w:color w:val="000000" w:themeColor="text1"/>
          <w:sz w:val="24"/>
          <w:szCs w:val="24"/>
        </w:rPr>
        <w:t xml:space="preserve"> µs to survive the flight time from the sublimation to the photoionization region.</w:t>
      </w:r>
    </w:p>
    <w:p w14:paraId="17F90F38" w14:textId="4E508346" w:rsidR="00BA39F3" w:rsidRPr="00B76B88" w:rsidRDefault="008F332B" w:rsidP="008F332B">
      <w:pPr>
        <w:pStyle w:val="Caption"/>
        <w:spacing w:after="0" w:line="360" w:lineRule="auto"/>
        <w:ind w:firstLine="288"/>
        <w:jc w:val="both"/>
        <w:rPr>
          <w:rFonts w:ascii="Times New Roman" w:hAnsi="Times New Roman" w:cs="Times New Roman"/>
          <w:i w:val="0"/>
          <w:color w:val="000000" w:themeColor="text1"/>
          <w:sz w:val="24"/>
          <w:szCs w:val="24"/>
          <w:shd w:val="clear" w:color="auto" w:fill="FFFFFF"/>
        </w:rPr>
      </w:pPr>
      <w:r w:rsidRPr="00B76B88">
        <w:rPr>
          <w:rFonts w:ascii="Times New Roman" w:hAnsi="Times New Roman" w:cs="Times New Roman" w:hint="eastAsia"/>
          <w:i w:val="0"/>
          <w:color w:val="000000" w:themeColor="text1"/>
          <w:sz w:val="24"/>
          <w:szCs w:val="24"/>
          <w:shd w:val="clear" w:color="auto" w:fill="FFFFFF"/>
        </w:rPr>
        <w:t>Since</w:t>
      </w:r>
      <w:r w:rsidRPr="00B76B88">
        <w:rPr>
          <w:rFonts w:ascii="Times New Roman" w:hAnsi="Times New Roman" w:cs="Times New Roman"/>
          <w:i w:val="0"/>
          <w:color w:val="000000" w:themeColor="text1"/>
          <w:sz w:val="24"/>
          <w:szCs w:val="24"/>
          <w:shd w:val="clear" w:color="auto" w:fill="FFFFFF"/>
        </w:rPr>
        <w:t xml:space="preserve"> </w:t>
      </w:r>
      <w:r w:rsidRPr="00B76B88">
        <w:rPr>
          <w:rFonts w:ascii="Times New Roman" w:hAnsi="Times New Roman" w:cs="Times New Roman" w:hint="eastAsia"/>
          <w:i w:val="0"/>
          <w:color w:val="000000" w:themeColor="text1"/>
          <w:sz w:val="24"/>
          <w:szCs w:val="24"/>
          <w:shd w:val="clear" w:color="auto" w:fill="FFFFFF"/>
        </w:rPr>
        <w:t>the</w:t>
      </w:r>
      <w:r w:rsidRPr="00B76B88">
        <w:rPr>
          <w:rFonts w:ascii="Times New Roman" w:hAnsi="Times New Roman" w:cs="Times New Roman"/>
          <w:i w:val="0"/>
          <w:color w:val="000000" w:themeColor="text1"/>
          <w:sz w:val="24"/>
          <w:szCs w:val="24"/>
          <w:shd w:val="clear" w:color="auto" w:fill="FFFFFF"/>
        </w:rPr>
        <w:t xml:space="preserve"> </w:t>
      </w:r>
      <w:r w:rsidRPr="00B76B88">
        <w:rPr>
          <w:rFonts w:ascii="Times New Roman" w:hAnsi="Times New Roman" w:cs="Times New Roman" w:hint="eastAsia"/>
          <w:i w:val="0"/>
          <w:color w:val="000000" w:themeColor="text1"/>
          <w:sz w:val="24"/>
          <w:szCs w:val="24"/>
          <w:shd w:val="clear" w:color="auto" w:fill="FFFFFF"/>
        </w:rPr>
        <w:t>IEs</w:t>
      </w:r>
      <w:r w:rsidRPr="00B76B88">
        <w:rPr>
          <w:rFonts w:ascii="Times New Roman" w:hAnsi="Times New Roman" w:cs="Times New Roman"/>
          <w:i w:val="0"/>
          <w:color w:val="000000" w:themeColor="text1"/>
          <w:sz w:val="24"/>
          <w:szCs w:val="24"/>
          <w:shd w:val="clear" w:color="auto" w:fill="FFFFFF"/>
        </w:rPr>
        <w:t xml:space="preserve"> </w:t>
      </w:r>
      <w:r w:rsidRPr="00B76B88">
        <w:rPr>
          <w:rFonts w:ascii="Times New Roman" w:hAnsi="Times New Roman" w:cs="Times New Roman" w:hint="eastAsia"/>
          <w:i w:val="0"/>
          <w:color w:val="000000" w:themeColor="text1"/>
          <w:sz w:val="24"/>
          <w:szCs w:val="24"/>
          <w:shd w:val="clear" w:color="auto" w:fill="FFFFFF"/>
        </w:rPr>
        <w:t>of</w:t>
      </w:r>
      <w:r w:rsidRPr="00B76B88">
        <w:rPr>
          <w:rFonts w:ascii="Times New Roman" w:hAnsi="Times New Roman" w:cs="Times New Roman"/>
          <w:i w:val="0"/>
          <w:color w:val="000000" w:themeColor="text1"/>
          <w:sz w:val="24"/>
          <w:szCs w:val="24"/>
          <w:shd w:val="clear" w:color="auto" w:fill="FFFFFF"/>
        </w:rPr>
        <w:t xml:space="preserve"> </w:t>
      </w:r>
      <w:r w:rsidRPr="00B76B88">
        <w:rPr>
          <w:rFonts w:ascii="Times New Roman" w:hAnsi="Times New Roman" w:cs="Times New Roman"/>
          <w:b/>
          <w:i w:val="0"/>
          <w:color w:val="000000" w:themeColor="text1"/>
          <w:sz w:val="24"/>
          <w:szCs w:val="24"/>
          <w:shd w:val="clear" w:color="auto" w:fill="FFFFFF"/>
        </w:rPr>
        <w:t>5</w:t>
      </w:r>
      <w:r w:rsidRPr="00B76B88">
        <w:rPr>
          <w:rFonts w:ascii="Times New Roman" w:hAnsi="Times New Roman" w:cs="Times New Roman"/>
          <w:i w:val="0"/>
          <w:color w:val="000000" w:themeColor="text1"/>
          <w:sz w:val="24"/>
          <w:szCs w:val="24"/>
          <w:shd w:val="clear" w:color="auto" w:fill="FFFFFF"/>
        </w:rPr>
        <w:t xml:space="preserve"> </w:t>
      </w:r>
      <w:r w:rsidRPr="00B76B88">
        <w:rPr>
          <w:rFonts w:ascii="Times New Roman" w:hAnsi="Times New Roman" w:cs="Times New Roman" w:hint="eastAsia"/>
          <w:i w:val="0"/>
          <w:color w:val="000000" w:themeColor="text1"/>
          <w:sz w:val="24"/>
          <w:szCs w:val="24"/>
          <w:shd w:val="clear" w:color="auto" w:fill="FFFFFF"/>
        </w:rPr>
        <w:t>and</w:t>
      </w:r>
      <w:r w:rsidRPr="00B76B88">
        <w:rPr>
          <w:rFonts w:ascii="Times New Roman" w:hAnsi="Times New Roman" w:cs="Times New Roman"/>
          <w:i w:val="0"/>
          <w:color w:val="000000" w:themeColor="text1"/>
          <w:sz w:val="24"/>
          <w:szCs w:val="24"/>
          <w:shd w:val="clear" w:color="auto" w:fill="FFFFFF"/>
        </w:rPr>
        <w:t xml:space="preserve"> </w:t>
      </w:r>
      <w:r w:rsidRPr="00B76B88">
        <w:rPr>
          <w:rFonts w:ascii="Times New Roman" w:hAnsi="Times New Roman" w:cs="Times New Roman"/>
          <w:b/>
          <w:i w:val="0"/>
          <w:color w:val="000000" w:themeColor="text1"/>
          <w:sz w:val="24"/>
          <w:szCs w:val="24"/>
          <w:shd w:val="clear" w:color="auto" w:fill="FFFFFF"/>
        </w:rPr>
        <w:t>16</w:t>
      </w:r>
      <w:r w:rsidRPr="00B76B88">
        <w:rPr>
          <w:rFonts w:ascii="Times New Roman" w:hAnsi="Times New Roman" w:cs="Times New Roman"/>
          <w:i w:val="0"/>
          <w:color w:val="000000" w:themeColor="text1"/>
          <w:sz w:val="24"/>
          <w:szCs w:val="24"/>
          <w:shd w:val="clear" w:color="auto" w:fill="FFFFFF"/>
        </w:rPr>
        <w:t xml:space="preserve"> </w:t>
      </w:r>
      <w:r w:rsidRPr="00B76B88">
        <w:rPr>
          <w:rFonts w:ascii="Times New Roman" w:hAnsi="Times New Roman" w:cs="Times New Roman" w:hint="eastAsia"/>
          <w:i w:val="0"/>
          <w:color w:val="000000" w:themeColor="text1"/>
          <w:sz w:val="24"/>
          <w:szCs w:val="24"/>
          <w:shd w:val="clear" w:color="auto" w:fill="FFFFFF"/>
        </w:rPr>
        <w:t>are</w:t>
      </w:r>
      <w:r w:rsidRPr="00B76B88">
        <w:rPr>
          <w:rFonts w:ascii="Times New Roman" w:hAnsi="Times New Roman" w:cs="Times New Roman"/>
          <w:i w:val="0"/>
          <w:color w:val="000000" w:themeColor="text1"/>
          <w:sz w:val="24"/>
          <w:szCs w:val="24"/>
          <w:shd w:val="clear" w:color="auto" w:fill="FFFFFF"/>
        </w:rPr>
        <w:t xml:space="preserve"> </w:t>
      </w:r>
      <w:r w:rsidRPr="00B76B88">
        <w:rPr>
          <w:rFonts w:ascii="Times New Roman" w:hAnsi="Times New Roman" w:cs="Times New Roman" w:hint="eastAsia"/>
          <w:i w:val="0"/>
          <w:color w:val="000000" w:themeColor="text1"/>
          <w:sz w:val="24"/>
          <w:szCs w:val="24"/>
          <w:shd w:val="clear" w:color="auto" w:fill="FFFFFF"/>
        </w:rPr>
        <w:t>close</w:t>
      </w:r>
      <w:r w:rsidRPr="00B76B88">
        <w:rPr>
          <w:rFonts w:ascii="Times New Roman" w:hAnsi="Times New Roman" w:cs="Times New Roman"/>
          <w:i w:val="0"/>
          <w:color w:val="000000" w:themeColor="text1"/>
          <w:sz w:val="24"/>
          <w:szCs w:val="24"/>
          <w:shd w:val="clear" w:color="auto" w:fill="FFFFFF"/>
        </w:rPr>
        <w:t xml:space="preserve"> to each other</w:t>
      </w:r>
      <w:r w:rsidRPr="00B76B88">
        <w:rPr>
          <w:rFonts w:ascii="Times New Roman" w:hAnsi="Times New Roman" w:cs="Times New Roman" w:hint="eastAsia"/>
          <w:i w:val="0"/>
          <w:color w:val="000000" w:themeColor="text1"/>
          <w:sz w:val="24"/>
          <w:szCs w:val="24"/>
          <w:shd w:val="clear" w:color="auto" w:fill="FFFFFF"/>
        </w:rPr>
        <w:t>,</w:t>
      </w:r>
      <w:r w:rsidRPr="00B76B88">
        <w:rPr>
          <w:rFonts w:ascii="Times New Roman" w:hAnsi="Times New Roman" w:cs="Times New Roman"/>
          <w:i w:val="0"/>
          <w:color w:val="000000" w:themeColor="text1"/>
          <w:sz w:val="24"/>
          <w:szCs w:val="24"/>
          <w:shd w:val="clear" w:color="auto" w:fill="FFFFFF"/>
        </w:rPr>
        <w:t xml:space="preserve"> </w:t>
      </w:r>
      <w:r w:rsidR="003329FB" w:rsidRPr="00B76B88">
        <w:rPr>
          <w:rFonts w:ascii="Times New Roman" w:hAnsi="Times New Roman" w:cs="Times New Roman"/>
          <w:i w:val="0"/>
          <w:color w:val="000000" w:themeColor="text1"/>
          <w:sz w:val="24"/>
          <w:szCs w:val="24"/>
          <w:shd w:val="clear" w:color="auto" w:fill="FFFFFF"/>
        </w:rPr>
        <w:t xml:space="preserve">we performed </w:t>
      </w:r>
      <w:r w:rsidR="008039CF" w:rsidRPr="00B76B88">
        <w:rPr>
          <w:rFonts w:ascii="Times New Roman" w:hAnsi="Times New Roman" w:cs="Times New Roman"/>
          <w:i w:val="0"/>
          <w:color w:val="000000" w:themeColor="text1"/>
          <w:sz w:val="24"/>
          <w:szCs w:val="24"/>
          <w:shd w:val="clear" w:color="auto" w:fill="FFFFFF"/>
        </w:rPr>
        <w:t xml:space="preserve">additional experiments to strengthen our identification of </w:t>
      </w:r>
      <w:r w:rsidR="008039CF" w:rsidRPr="00B76B88">
        <w:rPr>
          <w:rFonts w:ascii="Times New Roman" w:hAnsi="Times New Roman" w:cs="Times New Roman"/>
          <w:b/>
          <w:bCs/>
          <w:i w:val="0"/>
          <w:color w:val="000000" w:themeColor="text1"/>
          <w:sz w:val="24"/>
          <w:szCs w:val="24"/>
          <w:shd w:val="clear" w:color="auto" w:fill="FFFFFF"/>
        </w:rPr>
        <w:t>5</w:t>
      </w:r>
      <w:r w:rsidR="008039CF" w:rsidRPr="00B76B88">
        <w:rPr>
          <w:rFonts w:ascii="Times New Roman" w:hAnsi="Times New Roman" w:cs="Times New Roman"/>
          <w:i w:val="0"/>
          <w:color w:val="000000" w:themeColor="text1"/>
          <w:sz w:val="24"/>
          <w:szCs w:val="24"/>
          <w:shd w:val="clear" w:color="auto" w:fill="FFFFFF"/>
        </w:rPr>
        <w:t>.  This is achieved through i</w:t>
      </w:r>
      <w:r w:rsidR="003329FB" w:rsidRPr="00B76B88">
        <w:rPr>
          <w:rFonts w:ascii="Times New Roman" w:hAnsi="Times New Roman" w:cs="Times New Roman"/>
          <w:i w:val="0"/>
          <w:color w:val="000000" w:themeColor="text1"/>
          <w:sz w:val="24"/>
          <w:szCs w:val="24"/>
          <w:shd w:val="clear" w:color="auto" w:fill="FFFFFF"/>
        </w:rPr>
        <w:t>somer-selective ultraviolet-visible (UV-vis) irradiation experiments</w:t>
      </w:r>
      <w:r w:rsidR="008039CF" w:rsidRPr="00B76B88">
        <w:rPr>
          <w:rFonts w:ascii="Times New Roman" w:hAnsi="Times New Roman" w:cs="Times New Roman"/>
          <w:i w:val="0"/>
          <w:color w:val="000000" w:themeColor="text1"/>
          <w:sz w:val="24"/>
          <w:szCs w:val="24"/>
          <w:shd w:val="clear" w:color="auto" w:fill="FFFFFF"/>
        </w:rPr>
        <w:t xml:space="preserve">, which </w:t>
      </w:r>
      <w:r w:rsidR="008039CF" w:rsidRPr="002D2435">
        <w:rPr>
          <w:rFonts w:ascii="Times New Roman" w:hAnsi="Times New Roman" w:cs="Times New Roman"/>
          <w:i w:val="0"/>
          <w:iCs w:val="0"/>
          <w:color w:val="000000" w:themeColor="text1"/>
          <w:sz w:val="24"/>
          <w:szCs w:val="24"/>
          <w:shd w:val="clear" w:color="auto" w:fill="FFFFFF"/>
          <w:rPrChange w:id="63" w:author="Starbase20" w:date="2021-08-17T11:00:00Z">
            <w:rPr>
              <w:rFonts w:ascii="Times New Roman" w:hAnsi="Times New Roman" w:cs="Times New Roman"/>
              <w:iCs w:val="0"/>
              <w:color w:val="000000" w:themeColor="text1"/>
              <w:sz w:val="24"/>
              <w:szCs w:val="24"/>
              <w:shd w:val="clear" w:color="auto" w:fill="FFFFFF"/>
            </w:rPr>
          </w:rPrChange>
        </w:rPr>
        <w:t>only</w:t>
      </w:r>
      <w:r w:rsidR="008039CF" w:rsidRPr="00B76B88">
        <w:rPr>
          <w:rFonts w:ascii="Times New Roman" w:hAnsi="Times New Roman" w:cs="Times New Roman"/>
          <w:i w:val="0"/>
          <w:color w:val="000000" w:themeColor="text1"/>
          <w:sz w:val="24"/>
          <w:szCs w:val="24"/>
          <w:shd w:val="clear" w:color="auto" w:fill="FFFFFF"/>
        </w:rPr>
        <w:t xml:space="preserve"> photolyze </w:t>
      </w:r>
      <w:r w:rsidR="00982E39" w:rsidRPr="00B76B88">
        <w:rPr>
          <w:rFonts w:ascii="Times New Roman" w:hAnsi="Times New Roman" w:cs="Times New Roman"/>
          <w:i w:val="0"/>
          <w:color w:val="000000" w:themeColor="text1"/>
          <w:sz w:val="24"/>
          <w:szCs w:val="24"/>
          <w:shd w:val="clear" w:color="auto" w:fill="FFFFFF"/>
        </w:rPr>
        <w:t xml:space="preserve">and/or isomerize </w:t>
      </w:r>
      <w:r w:rsidRPr="00B76B88">
        <w:rPr>
          <w:rFonts w:ascii="Times New Roman" w:hAnsi="Times New Roman" w:cs="Times New Roman"/>
          <w:b/>
          <w:i w:val="0"/>
          <w:color w:val="000000" w:themeColor="text1"/>
          <w:sz w:val="24"/>
          <w:szCs w:val="24"/>
          <w:shd w:val="clear" w:color="auto" w:fill="FFFFFF"/>
        </w:rPr>
        <w:t>5</w:t>
      </w:r>
      <w:r w:rsidR="003329FB" w:rsidRPr="00B76B88">
        <w:rPr>
          <w:rFonts w:ascii="Times New Roman" w:hAnsi="Times New Roman" w:cs="Times New Roman"/>
          <w:i w:val="0"/>
          <w:color w:val="000000" w:themeColor="text1"/>
          <w:sz w:val="24"/>
          <w:szCs w:val="24"/>
          <w:shd w:val="clear" w:color="auto" w:fill="FFFFFF"/>
        </w:rPr>
        <w:fldChar w:fldCharType="begin"/>
      </w:r>
      <w:r w:rsidR="006C1E94" w:rsidRPr="00B76B88">
        <w:rPr>
          <w:rFonts w:ascii="Times New Roman" w:hAnsi="Times New Roman" w:cs="Times New Roman"/>
          <w:i w:val="0"/>
          <w:color w:val="000000" w:themeColor="text1"/>
          <w:sz w:val="24"/>
          <w:szCs w:val="24"/>
          <w:shd w:val="clear" w:color="auto" w:fill="FFFFFF"/>
        </w:rPr>
        <w:instrText xml:space="preserve"> ADDIN EN.CITE &lt;EndNote&gt;&lt;Cite&gt;&lt;Author&gt;Zhu&lt;/Author&gt;&lt;Year&gt;2020&lt;/Year&gt;&lt;RecNum&gt;30&lt;/RecNum&gt;&lt;DisplayText&gt;&lt;style face="superscript"&gt;20&lt;/style&gt;&lt;/DisplayText&gt;&lt;record&gt;&lt;rec-number&gt;30&lt;/rec-number&gt;&lt;foreign-keys&gt;&lt;key app="EN" db-id="v2v0tsrrlwrfptedf96xarvkdxwedts0p0z9" timestamp="1613357742"&gt;30&lt;/key&gt;&lt;/foreign-keys&gt;&lt;ref-type name="Journal Article"&gt;17&lt;/ref-type&gt;&lt;contributors&gt;&lt;authors&gt;&lt;author&gt;Zhu, Cheng&lt;/author&gt;&lt;author&gt;Eckhardt, André K&lt;/author&gt;&lt;author&gt;Bergantini, Alexandre&lt;/author&gt;&lt;author&gt;Singh, Santosh K&lt;/author&gt;&lt;author&gt;Schreiner, Peter R&lt;/author&gt;&lt;author&gt;Kaiser, Ralf I&lt;/author&gt;&lt;/authors&gt;&lt;/contributors&gt;&lt;titles&gt;&lt;title&gt;&lt;style face="normal" font="default" size="100%"&gt;The elusive cyclotriphosphazene molecule and its Dewar benzene–type valence isomer (P&lt;/style&gt;&lt;style face="subscript" font="default" size="100%"&gt;3&lt;/style&gt;&lt;style face="normal" font="default" size="100%"&gt;N&lt;/style&gt;&lt;style face="subscript" font="default" size="100%"&gt;3&lt;/style&gt;&lt;style face="normal" font="default" size="100%"&gt;)&lt;/style&gt;&lt;/title&gt;&lt;secondary-title&gt;Science advances&lt;/secondary-title&gt;&lt;/titles&gt;&lt;periodical&gt;&lt;full-title&gt;Science advances&lt;/full-title&gt;&lt;abbr-1&gt;Sci. Adv.&lt;/abbr-1&gt;&lt;abbr-2&gt;SciA&lt;/abbr-2&gt;&lt;/periodical&gt;&lt;pages&gt;eaba6934&lt;/pages&gt;&lt;volume&gt;6&lt;/volume&gt;&lt;number&gt;30&lt;/number&gt;&lt;dates&gt;&lt;year&gt;2020&lt;/year&gt;&lt;/dates&gt;&lt;isbn&gt;2375-2548&lt;/isbn&gt;&lt;urls&gt;&lt;/urls&gt;&lt;/record&gt;&lt;/Cite&gt;&lt;/EndNote&gt;</w:instrText>
      </w:r>
      <w:r w:rsidR="003329FB" w:rsidRPr="00B76B88">
        <w:rPr>
          <w:rFonts w:ascii="Times New Roman" w:hAnsi="Times New Roman" w:cs="Times New Roman"/>
          <w:i w:val="0"/>
          <w:color w:val="000000" w:themeColor="text1"/>
          <w:sz w:val="24"/>
          <w:szCs w:val="24"/>
          <w:shd w:val="clear" w:color="auto" w:fill="FFFFFF"/>
        </w:rPr>
        <w:fldChar w:fldCharType="separate"/>
      </w:r>
      <w:r w:rsidR="006C1E94" w:rsidRPr="00B76B88">
        <w:rPr>
          <w:rFonts w:ascii="Times New Roman" w:hAnsi="Times New Roman" w:cs="Times New Roman"/>
          <w:i w:val="0"/>
          <w:noProof/>
          <w:color w:val="000000" w:themeColor="text1"/>
          <w:sz w:val="24"/>
          <w:szCs w:val="24"/>
          <w:shd w:val="clear" w:color="auto" w:fill="FFFFFF"/>
          <w:vertAlign w:val="superscript"/>
        </w:rPr>
        <w:t>20</w:t>
      </w:r>
      <w:r w:rsidR="003329FB" w:rsidRPr="00B76B88">
        <w:rPr>
          <w:rFonts w:ascii="Times New Roman" w:hAnsi="Times New Roman" w:cs="Times New Roman"/>
          <w:i w:val="0"/>
          <w:color w:val="000000" w:themeColor="text1"/>
          <w:sz w:val="24"/>
          <w:szCs w:val="24"/>
          <w:shd w:val="clear" w:color="auto" w:fill="FFFFFF"/>
        </w:rPr>
        <w:fldChar w:fldCharType="end"/>
      </w:r>
      <w:r w:rsidR="008039CF" w:rsidRPr="00B76B88">
        <w:rPr>
          <w:rFonts w:ascii="Times New Roman" w:hAnsi="Times New Roman" w:cs="Times New Roman"/>
          <w:i w:val="0"/>
          <w:color w:val="000000" w:themeColor="text1"/>
          <w:sz w:val="24"/>
          <w:szCs w:val="24"/>
          <w:shd w:val="clear" w:color="auto" w:fill="FFFFFF"/>
        </w:rPr>
        <w:t xml:space="preserve">, but </w:t>
      </w:r>
      <w:r w:rsidR="008039CF" w:rsidRPr="002D2435">
        <w:rPr>
          <w:rFonts w:ascii="Times New Roman" w:hAnsi="Times New Roman" w:cs="Times New Roman"/>
          <w:i w:val="0"/>
          <w:iCs w:val="0"/>
          <w:color w:val="000000" w:themeColor="text1"/>
          <w:sz w:val="24"/>
          <w:szCs w:val="24"/>
          <w:shd w:val="clear" w:color="auto" w:fill="FFFFFF"/>
          <w:rPrChange w:id="64" w:author="Starbase20" w:date="2021-08-17T11:00:00Z">
            <w:rPr>
              <w:rFonts w:ascii="Times New Roman" w:hAnsi="Times New Roman" w:cs="Times New Roman"/>
              <w:iCs w:val="0"/>
              <w:color w:val="000000" w:themeColor="text1"/>
              <w:sz w:val="24"/>
              <w:szCs w:val="24"/>
              <w:shd w:val="clear" w:color="auto" w:fill="FFFFFF"/>
            </w:rPr>
          </w:rPrChange>
        </w:rPr>
        <w:t>not</w:t>
      </w:r>
      <w:r w:rsidR="008039CF" w:rsidRPr="00B76B88">
        <w:rPr>
          <w:rFonts w:ascii="Times New Roman" w:hAnsi="Times New Roman" w:cs="Times New Roman"/>
          <w:i w:val="0"/>
          <w:color w:val="000000" w:themeColor="text1"/>
          <w:sz w:val="24"/>
          <w:szCs w:val="24"/>
          <w:shd w:val="clear" w:color="auto" w:fill="FFFFFF"/>
        </w:rPr>
        <w:t xml:space="preserve"> </w:t>
      </w:r>
      <w:r w:rsidR="008039CF" w:rsidRPr="00B76B88">
        <w:rPr>
          <w:rFonts w:ascii="Times New Roman" w:hAnsi="Times New Roman" w:cs="Times New Roman"/>
          <w:b/>
          <w:bCs/>
          <w:i w:val="0"/>
          <w:color w:val="000000" w:themeColor="text1"/>
          <w:sz w:val="24"/>
          <w:szCs w:val="24"/>
          <w:shd w:val="clear" w:color="auto" w:fill="FFFFFF"/>
        </w:rPr>
        <w:t>16</w:t>
      </w:r>
      <w:r w:rsidR="008039CF" w:rsidRPr="00B76B88">
        <w:rPr>
          <w:rFonts w:ascii="Times New Roman" w:hAnsi="Times New Roman" w:cs="Times New Roman"/>
          <w:i w:val="0"/>
          <w:color w:val="000000" w:themeColor="text1"/>
          <w:sz w:val="24"/>
          <w:szCs w:val="24"/>
          <w:shd w:val="clear" w:color="auto" w:fill="FFFFFF"/>
        </w:rPr>
        <w:t xml:space="preserve">. </w:t>
      </w:r>
      <w:r w:rsidR="003329FB" w:rsidRPr="00B76B88">
        <w:rPr>
          <w:rFonts w:ascii="Times New Roman" w:hAnsi="Times New Roman" w:cs="Times New Roman"/>
          <w:i w:val="0"/>
          <w:color w:val="000000" w:themeColor="text1"/>
          <w:sz w:val="24"/>
          <w:szCs w:val="24"/>
          <w:shd w:val="clear" w:color="auto" w:fill="FFFFFF"/>
        </w:rPr>
        <w:t xml:space="preserve">The experiments </w:t>
      </w:r>
      <w:r w:rsidR="008039CF" w:rsidRPr="00B76B88">
        <w:rPr>
          <w:rFonts w:ascii="Times New Roman" w:hAnsi="Times New Roman" w:cs="Times New Roman"/>
          <w:i w:val="0"/>
          <w:color w:val="000000" w:themeColor="text1"/>
          <w:sz w:val="24"/>
          <w:szCs w:val="24"/>
          <w:shd w:val="clear" w:color="auto" w:fill="FFFFFF"/>
        </w:rPr>
        <w:t>first pro</w:t>
      </w:r>
      <w:r w:rsidR="003329FB" w:rsidRPr="00B76B88">
        <w:rPr>
          <w:rFonts w:ascii="Times New Roman" w:hAnsi="Times New Roman" w:cs="Times New Roman"/>
          <w:i w:val="0"/>
          <w:color w:val="000000" w:themeColor="text1"/>
          <w:sz w:val="24"/>
          <w:szCs w:val="24"/>
          <w:shd w:val="clear" w:color="auto" w:fill="FFFFFF"/>
        </w:rPr>
        <w:t>cess</w:t>
      </w:r>
      <w:r w:rsidR="004E1E76" w:rsidRPr="00B76B88">
        <w:rPr>
          <w:rFonts w:ascii="Times New Roman" w:hAnsi="Times New Roman" w:cs="Times New Roman"/>
          <w:i w:val="0"/>
          <w:color w:val="000000" w:themeColor="text1"/>
          <w:sz w:val="24"/>
          <w:szCs w:val="24"/>
          <w:shd w:val="clear" w:color="auto" w:fill="FFFFFF"/>
        </w:rPr>
        <w:t xml:space="preserve"> </w:t>
      </w:r>
      <w:r w:rsidR="003329FB" w:rsidRPr="00B76B88">
        <w:rPr>
          <w:rFonts w:ascii="Times New Roman" w:hAnsi="Times New Roman" w:cs="Times New Roman"/>
          <w:i w:val="0"/>
          <w:color w:val="000000" w:themeColor="text1"/>
          <w:sz w:val="24"/>
          <w:szCs w:val="24"/>
          <w:shd w:val="clear" w:color="auto" w:fill="FFFFFF"/>
        </w:rPr>
        <w:t>the ices to prepare the P</w:t>
      </w:r>
      <w:r w:rsidR="003329FB" w:rsidRPr="00B76B88">
        <w:rPr>
          <w:rFonts w:ascii="Times New Roman" w:hAnsi="Times New Roman" w:cs="Times New Roman"/>
          <w:i w:val="0"/>
          <w:color w:val="000000" w:themeColor="text1"/>
          <w:sz w:val="24"/>
          <w:szCs w:val="24"/>
          <w:shd w:val="clear" w:color="auto" w:fill="FFFFFF"/>
          <w:vertAlign w:val="subscript"/>
        </w:rPr>
        <w:t>3</w:t>
      </w:r>
      <w:r w:rsidR="003329FB" w:rsidRPr="00B76B88">
        <w:rPr>
          <w:rFonts w:ascii="Times New Roman" w:hAnsi="Times New Roman" w:cs="Times New Roman"/>
          <w:i w:val="0"/>
          <w:color w:val="000000" w:themeColor="text1"/>
          <w:sz w:val="24"/>
          <w:szCs w:val="24"/>
          <w:shd w:val="clear" w:color="auto" w:fill="FFFFFF"/>
        </w:rPr>
        <w:t>N</w:t>
      </w:r>
      <w:r w:rsidR="003329FB" w:rsidRPr="00B76B88">
        <w:rPr>
          <w:rFonts w:ascii="Times New Roman" w:hAnsi="Times New Roman" w:cs="Times New Roman"/>
          <w:i w:val="0"/>
          <w:color w:val="000000" w:themeColor="text1"/>
          <w:sz w:val="24"/>
          <w:szCs w:val="24"/>
          <w:shd w:val="clear" w:color="auto" w:fill="FFFFFF"/>
          <w:vertAlign w:val="subscript"/>
        </w:rPr>
        <w:t>3</w:t>
      </w:r>
      <w:r w:rsidR="003329FB" w:rsidRPr="00B76B88">
        <w:rPr>
          <w:rFonts w:ascii="Times New Roman" w:hAnsi="Times New Roman" w:cs="Times New Roman"/>
          <w:i w:val="0"/>
          <w:color w:val="000000" w:themeColor="text1"/>
          <w:sz w:val="24"/>
          <w:szCs w:val="24"/>
          <w:shd w:val="clear" w:color="auto" w:fill="FFFFFF"/>
        </w:rPr>
        <w:t xml:space="preserve"> isomers</w:t>
      </w:r>
      <w:r w:rsidR="008039CF" w:rsidRPr="00B76B88">
        <w:rPr>
          <w:rFonts w:ascii="Times New Roman" w:hAnsi="Times New Roman" w:cs="Times New Roman"/>
          <w:i w:val="0"/>
          <w:color w:val="000000" w:themeColor="text1"/>
          <w:sz w:val="24"/>
          <w:szCs w:val="24"/>
          <w:shd w:val="clear" w:color="auto" w:fill="FFFFFF"/>
        </w:rPr>
        <w:t xml:space="preserve"> followed by wavelength</w:t>
      </w:r>
      <w:r w:rsidR="004E1E76" w:rsidRPr="00B76B88">
        <w:rPr>
          <w:rFonts w:ascii="Times New Roman" w:hAnsi="Times New Roman" w:cs="Times New Roman"/>
          <w:i w:val="0"/>
          <w:color w:val="000000" w:themeColor="text1"/>
          <w:sz w:val="24"/>
          <w:szCs w:val="24"/>
          <w:shd w:val="clear" w:color="auto" w:fill="FFFFFF"/>
        </w:rPr>
        <w:t>-</w:t>
      </w:r>
      <w:r w:rsidR="008039CF" w:rsidRPr="00B76B88">
        <w:rPr>
          <w:rFonts w:ascii="Times New Roman" w:hAnsi="Times New Roman" w:cs="Times New Roman"/>
          <w:i w:val="0"/>
          <w:color w:val="000000" w:themeColor="text1"/>
          <w:sz w:val="24"/>
          <w:szCs w:val="24"/>
          <w:shd w:val="clear" w:color="auto" w:fill="FFFFFF"/>
        </w:rPr>
        <w:t xml:space="preserve"> and hence isomer-</w:t>
      </w:r>
      <w:r w:rsidR="004E1E76" w:rsidRPr="00B76B88">
        <w:rPr>
          <w:rFonts w:ascii="Times New Roman" w:hAnsi="Times New Roman" w:cs="Times New Roman"/>
          <w:i w:val="0"/>
          <w:color w:val="000000" w:themeColor="text1"/>
          <w:sz w:val="24"/>
          <w:szCs w:val="24"/>
          <w:shd w:val="clear" w:color="auto" w:fill="FFFFFF"/>
        </w:rPr>
        <w:t xml:space="preserve"> </w:t>
      </w:r>
      <w:r w:rsidR="008039CF" w:rsidRPr="00B76B88">
        <w:rPr>
          <w:rFonts w:ascii="Times New Roman" w:hAnsi="Times New Roman" w:cs="Times New Roman"/>
          <w:i w:val="0"/>
          <w:color w:val="000000" w:themeColor="text1"/>
          <w:sz w:val="24"/>
          <w:szCs w:val="24"/>
          <w:shd w:val="clear" w:color="auto" w:fill="FFFFFF"/>
        </w:rPr>
        <w:t>selective photo</w:t>
      </w:r>
      <w:r w:rsidR="00982E39" w:rsidRPr="00B76B88">
        <w:rPr>
          <w:rFonts w:ascii="Times New Roman" w:hAnsi="Times New Roman" w:cs="Times New Roman"/>
          <w:i w:val="0"/>
          <w:color w:val="000000" w:themeColor="text1"/>
          <w:sz w:val="24"/>
          <w:szCs w:val="24"/>
          <w:shd w:val="clear" w:color="auto" w:fill="FFFFFF"/>
        </w:rPr>
        <w:t>isomerization</w:t>
      </w:r>
      <w:r w:rsidR="004E1E76" w:rsidRPr="00B76B88">
        <w:rPr>
          <w:rFonts w:ascii="Times New Roman" w:hAnsi="Times New Roman" w:cs="Times New Roman" w:hint="eastAsia"/>
          <w:i w:val="0"/>
          <w:color w:val="000000" w:themeColor="text1"/>
          <w:sz w:val="24"/>
          <w:szCs w:val="24"/>
          <w:shd w:val="clear" w:color="auto" w:fill="FFFFFF"/>
        </w:rPr>
        <w:t>.</w:t>
      </w:r>
      <w:r w:rsidR="00036061" w:rsidRPr="00B76B88">
        <w:rPr>
          <w:rFonts w:ascii="Times New Roman" w:hAnsi="Times New Roman" w:cs="Times New Roman"/>
          <w:i w:val="0"/>
          <w:color w:val="000000" w:themeColor="text1"/>
          <w:sz w:val="24"/>
          <w:szCs w:val="24"/>
          <w:shd w:val="clear" w:color="auto" w:fill="FFFFFF"/>
        </w:rPr>
        <w:t xml:space="preserve"> </w:t>
      </w:r>
      <w:r w:rsidR="003329FB" w:rsidRPr="00B76B88">
        <w:rPr>
          <w:rFonts w:ascii="Times New Roman" w:hAnsi="Times New Roman" w:cs="Times New Roman"/>
          <w:i w:val="0"/>
          <w:color w:val="000000" w:themeColor="text1"/>
          <w:sz w:val="24"/>
          <w:szCs w:val="24"/>
          <w:shd w:val="clear" w:color="auto" w:fill="FFFFFF"/>
        </w:rPr>
        <w:t xml:space="preserve">Time-dependent density functional theory (DFT) </w:t>
      </w:r>
      <w:r w:rsidR="00982E39" w:rsidRPr="00B76B88">
        <w:rPr>
          <w:rFonts w:ascii="Times New Roman" w:hAnsi="Times New Roman" w:cs="Times New Roman"/>
          <w:i w:val="0"/>
          <w:color w:val="000000" w:themeColor="text1"/>
          <w:sz w:val="24"/>
          <w:szCs w:val="24"/>
          <w:shd w:val="clear" w:color="auto" w:fill="FFFFFF"/>
        </w:rPr>
        <w:t>computations</w:t>
      </w:r>
      <w:r w:rsidR="003329FB" w:rsidRPr="00B76B88">
        <w:rPr>
          <w:rFonts w:ascii="Times New Roman" w:hAnsi="Times New Roman" w:cs="Times New Roman"/>
          <w:i w:val="0"/>
          <w:color w:val="000000" w:themeColor="text1"/>
          <w:sz w:val="24"/>
          <w:szCs w:val="24"/>
          <w:shd w:val="clear" w:color="auto" w:fill="FFFFFF"/>
        </w:rPr>
        <w:t xml:space="preserve"> disclose that </w:t>
      </w:r>
      <w:r w:rsidR="003A2085" w:rsidRPr="00B76B88">
        <w:rPr>
          <w:rFonts w:ascii="Times New Roman" w:hAnsi="Times New Roman" w:cs="Times New Roman"/>
          <w:i w:val="0"/>
          <w:color w:val="000000" w:themeColor="text1"/>
          <w:sz w:val="24"/>
          <w:szCs w:val="24"/>
          <w:shd w:val="clear" w:color="auto" w:fill="FFFFFF"/>
        </w:rPr>
        <w:t xml:space="preserve">the </w:t>
      </w:r>
      <w:r w:rsidR="003329FB" w:rsidRPr="00B76B88">
        <w:rPr>
          <w:rFonts w:ascii="Times New Roman" w:hAnsi="Times New Roman" w:cs="Times New Roman"/>
          <w:i w:val="0"/>
          <w:color w:val="000000" w:themeColor="text1"/>
          <w:sz w:val="24"/>
          <w:szCs w:val="24"/>
          <w:shd w:val="clear" w:color="auto" w:fill="FFFFFF"/>
        </w:rPr>
        <w:t xml:space="preserve">absorption peak at </w:t>
      </w:r>
      <w:r w:rsidR="003329FB" w:rsidRPr="00B76B88">
        <w:rPr>
          <w:rFonts w:ascii="Times New Roman" w:hAnsi="Times New Roman" w:cs="Times New Roman"/>
          <w:i w:val="0"/>
          <w:color w:val="000000" w:themeColor="text1"/>
          <w:sz w:val="24"/>
          <w:szCs w:val="24"/>
          <w:shd w:val="clear" w:color="auto" w:fill="FFFFFF"/>
        </w:rPr>
        <w:sym w:font="Symbol" w:char="F06C"/>
      </w:r>
      <w:r w:rsidR="003329FB" w:rsidRPr="00B76B88">
        <w:rPr>
          <w:rFonts w:ascii="Times New Roman" w:hAnsi="Times New Roman" w:cs="Times New Roman"/>
          <w:i w:val="0"/>
          <w:color w:val="000000" w:themeColor="text1"/>
          <w:sz w:val="24"/>
          <w:szCs w:val="24"/>
          <w:shd w:val="clear" w:color="auto" w:fill="FFFFFF"/>
        </w:rPr>
        <w:t xml:space="preserve"> = 547 nm [highest occupied molecular orbital (HOMO) </w:t>
      </w:r>
      <w:r w:rsidR="003329FB" w:rsidRPr="00B76B88">
        <w:rPr>
          <w:rFonts w:ascii="Times New Roman" w:hAnsi="Times New Roman" w:cs="Times New Roman" w:hint="eastAsia"/>
          <w:i w:val="0"/>
          <w:color w:val="000000" w:themeColor="text1"/>
          <w:sz w:val="24"/>
          <w:szCs w:val="24"/>
          <w:shd w:val="clear" w:color="auto" w:fill="FFFFFF"/>
        </w:rPr>
        <w:t>→</w:t>
      </w:r>
      <w:r w:rsidR="003329FB" w:rsidRPr="00B76B88">
        <w:rPr>
          <w:rFonts w:ascii="Times New Roman" w:hAnsi="Times New Roman" w:cs="Times New Roman"/>
          <w:i w:val="0"/>
          <w:color w:val="000000" w:themeColor="text1"/>
          <w:sz w:val="24"/>
          <w:szCs w:val="24"/>
          <w:shd w:val="clear" w:color="auto" w:fill="FFFFFF"/>
        </w:rPr>
        <w:t xml:space="preserve"> lowest unoccupied molecular orbital (LUMO) and HOMO </w:t>
      </w:r>
      <w:r w:rsidR="003329FB" w:rsidRPr="00B76B88">
        <w:rPr>
          <w:rFonts w:ascii="Times New Roman" w:hAnsi="Times New Roman" w:cs="Times New Roman" w:hint="eastAsia"/>
          <w:i w:val="0"/>
          <w:color w:val="000000" w:themeColor="text1"/>
          <w:sz w:val="24"/>
          <w:szCs w:val="24"/>
          <w:shd w:val="clear" w:color="auto" w:fill="FFFFFF"/>
        </w:rPr>
        <w:t>→</w:t>
      </w:r>
      <w:r w:rsidR="003329FB" w:rsidRPr="00B76B88">
        <w:rPr>
          <w:rFonts w:ascii="Times New Roman" w:hAnsi="Times New Roman" w:cs="Times New Roman"/>
          <w:i w:val="0"/>
          <w:color w:val="000000" w:themeColor="text1"/>
          <w:sz w:val="24"/>
          <w:szCs w:val="24"/>
          <w:shd w:val="clear" w:color="auto" w:fill="FFFFFF"/>
        </w:rPr>
        <w:t xml:space="preserve"> LUMO + 1] is exclusive to </w:t>
      </w:r>
      <w:r w:rsidR="003329FB" w:rsidRPr="00B76B88">
        <w:rPr>
          <w:rFonts w:ascii="Times New Roman" w:hAnsi="Times New Roman" w:cs="Times New Roman"/>
          <w:b/>
          <w:i w:val="0"/>
          <w:color w:val="000000" w:themeColor="text1"/>
          <w:sz w:val="24"/>
          <w:szCs w:val="24"/>
          <w:shd w:val="clear" w:color="auto" w:fill="FFFFFF"/>
        </w:rPr>
        <w:t>5</w:t>
      </w:r>
      <w:r w:rsidR="00036061" w:rsidRPr="00B76B88">
        <w:rPr>
          <w:rFonts w:ascii="Times New Roman" w:hAnsi="Times New Roman" w:cs="Times New Roman"/>
          <w:i w:val="0"/>
          <w:color w:val="000000" w:themeColor="text1"/>
          <w:sz w:val="24"/>
          <w:szCs w:val="24"/>
          <w:shd w:val="clear" w:color="auto" w:fill="FFFFFF"/>
        </w:rPr>
        <w:t xml:space="preserve">; the remaining absorptions </w:t>
      </w:r>
      <w:r w:rsidR="003329FB" w:rsidRPr="00B76B88">
        <w:rPr>
          <w:rFonts w:ascii="Times New Roman" w:hAnsi="Times New Roman" w:cs="Times New Roman"/>
          <w:i w:val="0"/>
          <w:color w:val="000000" w:themeColor="text1"/>
          <w:sz w:val="24"/>
          <w:szCs w:val="24"/>
          <w:shd w:val="clear" w:color="auto" w:fill="FFFFFF"/>
        </w:rPr>
        <w:t xml:space="preserve">of </w:t>
      </w:r>
      <w:r w:rsidR="003329FB" w:rsidRPr="00B76B88">
        <w:rPr>
          <w:rFonts w:ascii="Times New Roman" w:hAnsi="Times New Roman" w:cs="Times New Roman"/>
          <w:b/>
          <w:i w:val="0"/>
          <w:color w:val="000000" w:themeColor="text1"/>
          <w:sz w:val="24"/>
          <w:szCs w:val="24"/>
          <w:shd w:val="clear" w:color="auto" w:fill="FFFFFF"/>
        </w:rPr>
        <w:t xml:space="preserve">5 </w:t>
      </w:r>
      <w:r w:rsidR="003329FB" w:rsidRPr="00B76B88">
        <w:rPr>
          <w:rFonts w:ascii="Times New Roman" w:hAnsi="Times New Roman" w:cs="Times New Roman"/>
          <w:i w:val="0"/>
          <w:color w:val="000000" w:themeColor="text1"/>
          <w:sz w:val="24"/>
          <w:szCs w:val="24"/>
          <w:shd w:val="clear" w:color="auto" w:fill="FFFFFF"/>
        </w:rPr>
        <w:t>and</w:t>
      </w:r>
      <w:r w:rsidR="003329FB" w:rsidRPr="00B76B88">
        <w:rPr>
          <w:rFonts w:ascii="Times New Roman" w:hAnsi="Times New Roman" w:cs="Times New Roman"/>
          <w:b/>
          <w:i w:val="0"/>
          <w:color w:val="000000" w:themeColor="text1"/>
          <w:sz w:val="24"/>
          <w:szCs w:val="24"/>
          <w:shd w:val="clear" w:color="auto" w:fill="FFFFFF"/>
        </w:rPr>
        <w:t xml:space="preserve"> 16</w:t>
      </w:r>
      <w:r w:rsidR="003329FB" w:rsidRPr="00B76B88">
        <w:rPr>
          <w:rFonts w:ascii="Times New Roman" w:hAnsi="Times New Roman" w:cs="Times New Roman"/>
          <w:i w:val="0"/>
          <w:color w:val="000000" w:themeColor="text1"/>
          <w:sz w:val="24"/>
          <w:szCs w:val="24"/>
          <w:shd w:val="clear" w:color="auto" w:fill="FFFFFF"/>
        </w:rPr>
        <w:t xml:space="preserve"> overlap (Supplementary Figure 3</w:t>
      </w:r>
      <w:r w:rsidR="00036061" w:rsidRPr="00B76B88">
        <w:rPr>
          <w:rFonts w:ascii="Times New Roman" w:hAnsi="Times New Roman" w:cs="Times New Roman"/>
          <w:i w:val="0"/>
          <w:color w:val="000000" w:themeColor="text1"/>
          <w:sz w:val="24"/>
          <w:szCs w:val="24"/>
          <w:shd w:val="clear" w:color="auto" w:fill="FFFFFF"/>
        </w:rPr>
        <w:t>,</w:t>
      </w:r>
      <w:r w:rsidR="003329FB" w:rsidRPr="00B76B88">
        <w:rPr>
          <w:rFonts w:ascii="Times New Roman" w:hAnsi="Times New Roman" w:cs="Times New Roman"/>
          <w:i w:val="0"/>
          <w:color w:val="000000" w:themeColor="text1"/>
          <w:sz w:val="24"/>
          <w:szCs w:val="24"/>
          <w:shd w:val="clear" w:color="auto" w:fill="FFFFFF"/>
        </w:rPr>
        <w:t xml:space="preserve"> Supplementary </w:t>
      </w:r>
      <w:del w:id="65" w:author="Starbase20" w:date="2021-08-19T15:34:00Z">
        <w:r w:rsidR="003329FB" w:rsidRPr="00B76B88" w:rsidDel="00BD3368">
          <w:rPr>
            <w:rFonts w:ascii="Times New Roman" w:hAnsi="Times New Roman" w:cs="Times New Roman"/>
            <w:i w:val="0"/>
            <w:color w:val="000000" w:themeColor="text1"/>
            <w:sz w:val="24"/>
            <w:szCs w:val="24"/>
            <w:shd w:val="clear" w:color="auto" w:fill="FFFFFF"/>
          </w:rPr>
          <w:delText>Table 6</w:delText>
        </w:r>
      </w:del>
      <w:ins w:id="66" w:author="Starbase20" w:date="2021-08-19T15:34:00Z">
        <w:r w:rsidR="00BD3368">
          <w:rPr>
            <w:rFonts w:ascii="Times New Roman" w:hAnsi="Times New Roman" w:cs="Times New Roman"/>
            <w:i w:val="0"/>
            <w:color w:val="000000" w:themeColor="text1"/>
            <w:sz w:val="24"/>
            <w:szCs w:val="24"/>
            <w:shd w:val="clear" w:color="auto" w:fill="FFFFFF"/>
          </w:rPr>
          <w:t>Data 2</w:t>
        </w:r>
      </w:ins>
      <w:r w:rsidR="003329FB" w:rsidRPr="00B76B88">
        <w:rPr>
          <w:rFonts w:ascii="Times New Roman" w:hAnsi="Times New Roman" w:cs="Times New Roman"/>
          <w:i w:val="0"/>
          <w:color w:val="000000" w:themeColor="text1"/>
          <w:sz w:val="24"/>
          <w:szCs w:val="24"/>
          <w:shd w:val="clear" w:color="auto" w:fill="FFFFFF"/>
        </w:rPr>
        <w:t xml:space="preserve">). Therefore, 547 nm </w:t>
      </w:r>
      <w:r w:rsidR="00036061" w:rsidRPr="00B76B88">
        <w:rPr>
          <w:rFonts w:ascii="Times New Roman" w:hAnsi="Times New Roman" w:cs="Times New Roman"/>
          <w:i w:val="0"/>
          <w:color w:val="000000" w:themeColor="text1"/>
          <w:sz w:val="24"/>
          <w:szCs w:val="24"/>
          <w:shd w:val="clear" w:color="auto" w:fill="FFFFFF"/>
        </w:rPr>
        <w:t xml:space="preserve">light </w:t>
      </w:r>
      <w:r w:rsidR="003329FB" w:rsidRPr="00B76B88">
        <w:rPr>
          <w:rFonts w:ascii="Times New Roman" w:hAnsi="Times New Roman" w:cs="Times New Roman"/>
          <w:i w:val="0"/>
          <w:color w:val="000000" w:themeColor="text1"/>
          <w:sz w:val="24"/>
          <w:szCs w:val="24"/>
          <w:shd w:val="clear" w:color="auto" w:fill="FFFFFF"/>
        </w:rPr>
        <w:t xml:space="preserve">was selected to isomerize and/or photolyze </w:t>
      </w:r>
      <w:r w:rsidR="003329FB" w:rsidRPr="00B76B88">
        <w:rPr>
          <w:rFonts w:ascii="Times New Roman" w:hAnsi="Times New Roman" w:cs="Times New Roman"/>
          <w:b/>
          <w:i w:val="0"/>
          <w:color w:val="000000" w:themeColor="text1"/>
          <w:sz w:val="24"/>
          <w:szCs w:val="24"/>
          <w:shd w:val="clear" w:color="auto" w:fill="FFFFFF"/>
        </w:rPr>
        <w:t>5</w:t>
      </w:r>
      <w:r w:rsidR="003329FB" w:rsidRPr="00B76B88">
        <w:rPr>
          <w:rFonts w:ascii="Times New Roman" w:hAnsi="Times New Roman" w:cs="Times New Roman"/>
          <w:i w:val="0"/>
          <w:color w:val="000000" w:themeColor="text1"/>
          <w:sz w:val="24"/>
          <w:szCs w:val="24"/>
          <w:shd w:val="clear" w:color="auto" w:fill="FFFFFF"/>
        </w:rPr>
        <w:t>.</w:t>
      </w:r>
      <w:r w:rsidR="00036061" w:rsidRPr="00B76B88">
        <w:rPr>
          <w:rFonts w:ascii="Times New Roman" w:hAnsi="Times New Roman" w:cs="Times New Roman"/>
          <w:i w:val="0"/>
          <w:color w:val="000000" w:themeColor="text1"/>
          <w:sz w:val="24"/>
          <w:szCs w:val="24"/>
          <w:shd w:val="clear" w:color="auto" w:fill="FFFFFF"/>
        </w:rPr>
        <w:t xml:space="preserve"> </w:t>
      </w:r>
      <w:r w:rsidR="003329FB" w:rsidRPr="00B76B88">
        <w:rPr>
          <w:rFonts w:ascii="Times New Roman" w:hAnsi="Times New Roman" w:cs="Times New Roman"/>
          <w:i w:val="0"/>
          <w:color w:val="000000" w:themeColor="text1"/>
          <w:sz w:val="24"/>
          <w:szCs w:val="24"/>
          <w:shd w:val="clear" w:color="auto" w:fill="FFFFFF"/>
        </w:rPr>
        <w:t xml:space="preserve">At PE = 8.47 eV, a comparison of the TPD profiles at </w:t>
      </w:r>
      <w:r w:rsidR="003329FB" w:rsidRPr="00B76B88">
        <w:rPr>
          <w:rFonts w:ascii="Times New Roman" w:hAnsi="Times New Roman" w:cs="Times New Roman"/>
          <w:color w:val="000000" w:themeColor="text1"/>
          <w:sz w:val="24"/>
          <w:szCs w:val="24"/>
          <w:shd w:val="clear" w:color="auto" w:fill="FFFFFF"/>
        </w:rPr>
        <w:t>m/z</w:t>
      </w:r>
      <w:r w:rsidR="003329FB" w:rsidRPr="00B76B88">
        <w:rPr>
          <w:rFonts w:ascii="Times New Roman" w:hAnsi="Times New Roman" w:cs="Times New Roman"/>
          <w:i w:val="0"/>
          <w:color w:val="000000" w:themeColor="text1"/>
          <w:sz w:val="24"/>
          <w:szCs w:val="24"/>
          <w:shd w:val="clear" w:color="auto" w:fill="FFFFFF"/>
        </w:rPr>
        <w:t xml:space="preserve"> = 135 of the </w:t>
      </w:r>
      <w:r w:rsidR="00036061" w:rsidRPr="00B76B88">
        <w:rPr>
          <w:rFonts w:ascii="Times New Roman" w:hAnsi="Times New Roman" w:cs="Times New Roman"/>
          <w:i w:val="0"/>
          <w:color w:val="000000" w:themeColor="text1"/>
          <w:sz w:val="24"/>
          <w:szCs w:val="24"/>
          <w:shd w:val="clear" w:color="auto" w:fill="FFFFFF"/>
        </w:rPr>
        <w:t>‘</w:t>
      </w:r>
      <w:r w:rsidR="003329FB" w:rsidRPr="00B76B88">
        <w:rPr>
          <w:rFonts w:ascii="Times New Roman" w:hAnsi="Times New Roman" w:cs="Times New Roman"/>
          <w:i w:val="0"/>
          <w:color w:val="000000" w:themeColor="text1"/>
          <w:sz w:val="24"/>
          <w:szCs w:val="24"/>
          <w:shd w:val="clear" w:color="auto" w:fill="FFFFFF"/>
        </w:rPr>
        <w:t>electron plus 547 nm</w:t>
      </w:r>
      <w:r w:rsidR="0039175D" w:rsidRPr="00B76B88">
        <w:rPr>
          <w:rFonts w:ascii="Times New Roman" w:hAnsi="Times New Roman" w:cs="Times New Roman"/>
          <w:i w:val="0"/>
          <w:color w:val="000000" w:themeColor="text1"/>
          <w:sz w:val="24"/>
          <w:szCs w:val="24"/>
          <w:shd w:val="clear" w:color="auto" w:fill="FFFFFF"/>
        </w:rPr>
        <w:t xml:space="preserve"> irradiation’</w:t>
      </w:r>
      <w:r w:rsidR="00036061" w:rsidRPr="00B76B88">
        <w:rPr>
          <w:rFonts w:ascii="Times New Roman" w:hAnsi="Times New Roman" w:cs="Times New Roman"/>
          <w:i w:val="0"/>
          <w:color w:val="000000" w:themeColor="text1"/>
          <w:sz w:val="24"/>
          <w:szCs w:val="24"/>
          <w:shd w:val="clear" w:color="auto" w:fill="FFFFFF"/>
        </w:rPr>
        <w:t xml:space="preserve"> </w:t>
      </w:r>
      <w:r w:rsidR="003329FB" w:rsidRPr="00B76B88">
        <w:rPr>
          <w:rFonts w:ascii="Times New Roman" w:hAnsi="Times New Roman" w:cs="Times New Roman"/>
          <w:i w:val="0"/>
          <w:color w:val="000000" w:themeColor="text1"/>
          <w:sz w:val="24"/>
          <w:szCs w:val="24"/>
          <w:shd w:val="clear" w:color="auto" w:fill="FFFFFF"/>
        </w:rPr>
        <w:t xml:space="preserve">system with the </w:t>
      </w:r>
      <w:r w:rsidR="00036061" w:rsidRPr="00B76B88">
        <w:rPr>
          <w:rFonts w:ascii="Times New Roman" w:hAnsi="Times New Roman" w:cs="Times New Roman"/>
          <w:i w:val="0"/>
          <w:color w:val="000000" w:themeColor="text1"/>
          <w:sz w:val="24"/>
          <w:szCs w:val="24"/>
          <w:shd w:val="clear" w:color="auto" w:fill="FFFFFF"/>
        </w:rPr>
        <w:t>‘</w:t>
      </w:r>
      <w:r w:rsidR="003329FB" w:rsidRPr="00B76B88">
        <w:rPr>
          <w:rFonts w:ascii="Times New Roman" w:hAnsi="Times New Roman" w:cs="Times New Roman"/>
          <w:i w:val="0"/>
          <w:color w:val="000000" w:themeColor="text1"/>
          <w:sz w:val="24"/>
          <w:szCs w:val="24"/>
          <w:shd w:val="clear" w:color="auto" w:fill="FFFFFF"/>
        </w:rPr>
        <w:t xml:space="preserve">electron </w:t>
      </w:r>
      <w:r w:rsidR="00036061" w:rsidRPr="00B76B88">
        <w:rPr>
          <w:rFonts w:ascii="Times New Roman" w:hAnsi="Times New Roman" w:cs="Times New Roman"/>
          <w:i w:val="0"/>
          <w:color w:val="000000" w:themeColor="text1"/>
          <w:sz w:val="24"/>
          <w:szCs w:val="24"/>
          <w:shd w:val="clear" w:color="auto" w:fill="FFFFFF"/>
        </w:rPr>
        <w:t xml:space="preserve">only’ </w:t>
      </w:r>
      <w:r w:rsidR="003329FB" w:rsidRPr="00B76B88">
        <w:rPr>
          <w:rFonts w:ascii="Times New Roman" w:hAnsi="Times New Roman" w:cs="Times New Roman"/>
          <w:i w:val="0"/>
          <w:color w:val="000000" w:themeColor="text1"/>
          <w:sz w:val="24"/>
          <w:szCs w:val="24"/>
          <w:shd w:val="clear" w:color="auto" w:fill="FFFFFF"/>
        </w:rPr>
        <w:t xml:space="preserve">irradiation (Fig. </w:t>
      </w:r>
      <w:del w:id="67" w:author="Starbase20" w:date="2021-08-19T15:30:00Z">
        <w:r w:rsidR="003329FB" w:rsidRPr="00B76B88" w:rsidDel="00BD3368">
          <w:rPr>
            <w:rFonts w:ascii="Times New Roman" w:hAnsi="Times New Roman" w:cs="Times New Roman"/>
            <w:i w:val="0"/>
            <w:color w:val="000000" w:themeColor="text1"/>
            <w:sz w:val="24"/>
            <w:szCs w:val="24"/>
            <w:shd w:val="clear" w:color="auto" w:fill="FFFFFF"/>
          </w:rPr>
          <w:delText>4</w:delText>
        </w:r>
      </w:del>
      <w:ins w:id="68" w:author="Starbase20" w:date="2021-08-19T15:30:00Z">
        <w:r w:rsidR="00BD3368">
          <w:rPr>
            <w:rFonts w:ascii="Times New Roman" w:hAnsi="Times New Roman" w:cs="Times New Roman"/>
            <w:i w:val="0"/>
            <w:color w:val="000000" w:themeColor="text1"/>
            <w:sz w:val="24"/>
            <w:szCs w:val="24"/>
            <w:shd w:val="clear" w:color="auto" w:fill="FFFFFF"/>
          </w:rPr>
          <w:t>5</w:t>
        </w:r>
      </w:ins>
      <w:r w:rsidR="003329FB" w:rsidRPr="00B76B88">
        <w:rPr>
          <w:rFonts w:ascii="Times New Roman" w:hAnsi="Times New Roman" w:cs="Times New Roman"/>
          <w:i w:val="0"/>
          <w:color w:val="000000" w:themeColor="text1"/>
          <w:sz w:val="24"/>
          <w:szCs w:val="24"/>
          <w:shd w:val="clear" w:color="auto" w:fill="FFFFFF"/>
        </w:rPr>
        <w:t xml:space="preserve">(a)) </w:t>
      </w:r>
      <w:r w:rsidR="00036061" w:rsidRPr="00B76B88">
        <w:rPr>
          <w:rFonts w:ascii="Times New Roman" w:hAnsi="Times New Roman" w:cs="Times New Roman"/>
          <w:i w:val="0"/>
          <w:color w:val="000000" w:themeColor="text1"/>
          <w:sz w:val="24"/>
          <w:szCs w:val="24"/>
          <w:shd w:val="clear" w:color="auto" w:fill="FFFFFF"/>
        </w:rPr>
        <w:t xml:space="preserve">reveals </w:t>
      </w:r>
      <w:r w:rsidR="003329FB" w:rsidRPr="00B76B88">
        <w:rPr>
          <w:rFonts w:ascii="Times New Roman" w:hAnsi="Times New Roman" w:cs="Times New Roman"/>
          <w:i w:val="0"/>
          <w:color w:val="000000" w:themeColor="text1"/>
          <w:sz w:val="24"/>
          <w:szCs w:val="24"/>
          <w:shd w:val="clear" w:color="auto" w:fill="FFFFFF"/>
        </w:rPr>
        <w:t>that the 226 K peak vanishes</w:t>
      </w:r>
      <w:r w:rsidR="00036061" w:rsidRPr="00B76B88">
        <w:rPr>
          <w:rFonts w:ascii="Times New Roman" w:hAnsi="Times New Roman" w:cs="Times New Roman"/>
          <w:i w:val="0"/>
          <w:color w:val="000000" w:themeColor="text1"/>
          <w:sz w:val="24"/>
          <w:szCs w:val="24"/>
          <w:shd w:val="clear" w:color="auto" w:fill="FFFFFF"/>
        </w:rPr>
        <w:t xml:space="preserve">; this implies </w:t>
      </w:r>
      <w:r w:rsidR="003329FB" w:rsidRPr="00B76B88">
        <w:rPr>
          <w:rFonts w:ascii="Times New Roman" w:hAnsi="Times New Roman" w:cs="Times New Roman"/>
          <w:i w:val="0"/>
          <w:color w:val="000000" w:themeColor="text1"/>
          <w:sz w:val="24"/>
          <w:szCs w:val="24"/>
          <w:shd w:val="clear" w:color="auto" w:fill="FFFFFF"/>
        </w:rPr>
        <w:t xml:space="preserve">that its </w:t>
      </w:r>
      <w:r w:rsidR="003329FB" w:rsidRPr="00B76B88">
        <w:rPr>
          <w:rFonts w:ascii="Times New Roman" w:hAnsi="Times New Roman" w:cs="Times New Roman" w:hint="eastAsia"/>
          <w:i w:val="0"/>
          <w:color w:val="000000" w:themeColor="text1"/>
          <w:sz w:val="24"/>
          <w:szCs w:val="24"/>
          <w:shd w:val="clear" w:color="auto" w:fill="FFFFFF"/>
        </w:rPr>
        <w:t>carrier</w:t>
      </w:r>
      <w:r w:rsidR="003329FB" w:rsidRPr="00B76B88">
        <w:rPr>
          <w:rFonts w:ascii="Times New Roman" w:hAnsi="Times New Roman" w:cs="Times New Roman"/>
          <w:i w:val="0"/>
          <w:color w:val="000000" w:themeColor="text1"/>
          <w:sz w:val="24"/>
          <w:szCs w:val="24"/>
          <w:shd w:val="clear" w:color="auto" w:fill="FFFFFF"/>
        </w:rPr>
        <w:t xml:space="preserve"> </w:t>
      </w:r>
      <w:r w:rsidR="00FD6AAE" w:rsidRPr="00B76B88">
        <w:rPr>
          <w:rFonts w:ascii="Times New Roman" w:hAnsi="Times New Roman" w:cs="Times New Roman" w:hint="eastAsia"/>
          <w:i w:val="0"/>
          <w:color w:val="000000" w:themeColor="text1"/>
          <w:sz w:val="24"/>
          <w:szCs w:val="24"/>
          <w:shd w:val="clear" w:color="auto" w:fill="FFFFFF"/>
        </w:rPr>
        <w:t>can</w:t>
      </w:r>
      <w:r w:rsidR="00FD6AAE" w:rsidRPr="00B76B88">
        <w:rPr>
          <w:rFonts w:ascii="Times New Roman" w:hAnsi="Times New Roman" w:cs="Times New Roman"/>
          <w:i w:val="0"/>
          <w:color w:val="000000" w:themeColor="text1"/>
          <w:sz w:val="24"/>
          <w:szCs w:val="24"/>
          <w:shd w:val="clear" w:color="auto" w:fill="FFFFFF"/>
        </w:rPr>
        <w:t xml:space="preserve"> </w:t>
      </w:r>
      <w:r w:rsidR="00FD6AAE" w:rsidRPr="00B76B88">
        <w:rPr>
          <w:rFonts w:ascii="Times New Roman" w:hAnsi="Times New Roman" w:cs="Times New Roman" w:hint="eastAsia"/>
          <w:i w:val="0"/>
          <w:color w:val="000000" w:themeColor="text1"/>
          <w:sz w:val="24"/>
          <w:szCs w:val="24"/>
          <w:shd w:val="clear" w:color="auto" w:fill="FFFFFF"/>
        </w:rPr>
        <w:t>be</w:t>
      </w:r>
      <w:r w:rsidR="003329FB" w:rsidRPr="00B76B88">
        <w:rPr>
          <w:rFonts w:ascii="Times New Roman" w:hAnsi="Times New Roman" w:cs="Times New Roman"/>
          <w:i w:val="0"/>
          <w:color w:val="000000" w:themeColor="text1"/>
          <w:sz w:val="24"/>
          <w:szCs w:val="24"/>
          <w:shd w:val="clear" w:color="auto" w:fill="FFFFFF"/>
        </w:rPr>
        <w:t xml:space="preserve"> decomposed and/or isomerized to species with IEs higher than 8.47 eV (</w:t>
      </w:r>
      <w:r w:rsidR="003329FB" w:rsidRPr="00B76B88">
        <w:rPr>
          <w:rFonts w:ascii="Times New Roman" w:hAnsi="Times New Roman" w:cs="Times New Roman"/>
          <w:b/>
          <w:i w:val="0"/>
          <w:color w:val="000000" w:themeColor="text1"/>
          <w:sz w:val="24"/>
          <w:szCs w:val="24"/>
          <w:shd w:val="clear" w:color="auto" w:fill="FFFFFF"/>
        </w:rPr>
        <w:t>6</w:t>
      </w:r>
      <w:r w:rsidR="003329FB" w:rsidRPr="00B76B88">
        <w:rPr>
          <w:rFonts w:ascii="Times New Roman" w:hAnsi="Times New Roman" w:cs="Times New Roman"/>
          <w:i w:val="0"/>
          <w:color w:val="000000" w:themeColor="text1"/>
          <w:sz w:val="24"/>
          <w:szCs w:val="24"/>
          <w:shd w:val="clear" w:color="auto" w:fill="FFFFFF"/>
        </w:rPr>
        <w:t xml:space="preserve"> to </w:t>
      </w:r>
      <w:r w:rsidR="003329FB" w:rsidRPr="00B76B88">
        <w:rPr>
          <w:rFonts w:ascii="Times New Roman" w:hAnsi="Times New Roman" w:cs="Times New Roman"/>
          <w:b/>
          <w:i w:val="0"/>
          <w:color w:val="000000" w:themeColor="text1"/>
          <w:sz w:val="24"/>
          <w:szCs w:val="24"/>
          <w:shd w:val="clear" w:color="auto" w:fill="FFFFFF"/>
        </w:rPr>
        <w:t>16</w:t>
      </w:r>
      <w:r w:rsidR="003329FB" w:rsidRPr="00B76B88">
        <w:rPr>
          <w:rFonts w:ascii="Times New Roman" w:hAnsi="Times New Roman" w:cs="Times New Roman"/>
          <w:i w:val="0"/>
          <w:color w:val="000000" w:themeColor="text1"/>
          <w:sz w:val="24"/>
          <w:szCs w:val="24"/>
          <w:shd w:val="clear" w:color="auto" w:fill="FFFFFF"/>
        </w:rPr>
        <w:t>) by 547 nm photons</w:t>
      </w:r>
      <w:r w:rsidR="00036061" w:rsidRPr="00B76B88">
        <w:rPr>
          <w:rFonts w:ascii="Times New Roman" w:hAnsi="Times New Roman" w:cs="Times New Roman"/>
          <w:i w:val="0"/>
          <w:color w:val="000000" w:themeColor="text1"/>
          <w:sz w:val="24"/>
          <w:szCs w:val="24"/>
          <w:shd w:val="clear" w:color="auto" w:fill="FFFFFF"/>
        </w:rPr>
        <w:t xml:space="preserve">; consequently, the sublimation event at 226 K </w:t>
      </w:r>
      <w:r w:rsidR="003A2085" w:rsidRPr="00B76B88">
        <w:rPr>
          <w:rFonts w:ascii="Times New Roman" w:hAnsi="Times New Roman" w:cs="Times New Roman"/>
          <w:i w:val="0"/>
          <w:color w:val="000000" w:themeColor="text1"/>
          <w:sz w:val="24"/>
          <w:szCs w:val="24"/>
          <w:shd w:val="clear" w:color="auto" w:fill="FFFFFF"/>
        </w:rPr>
        <w:t>must</w:t>
      </w:r>
      <w:r w:rsidR="00036061" w:rsidRPr="00B76B88">
        <w:rPr>
          <w:rFonts w:ascii="Times New Roman" w:hAnsi="Times New Roman" w:cs="Times New Roman"/>
          <w:i w:val="0"/>
          <w:color w:val="000000" w:themeColor="text1"/>
          <w:sz w:val="24"/>
          <w:szCs w:val="24"/>
          <w:shd w:val="clear" w:color="auto" w:fill="FFFFFF"/>
        </w:rPr>
        <w:t xml:space="preserve"> be </w:t>
      </w:r>
      <w:r w:rsidR="003A2085" w:rsidRPr="00B76B88">
        <w:rPr>
          <w:rFonts w:ascii="Times New Roman" w:hAnsi="Times New Roman" w:cs="Times New Roman"/>
          <w:i w:val="0"/>
          <w:color w:val="000000" w:themeColor="text1"/>
          <w:sz w:val="24"/>
          <w:szCs w:val="24"/>
          <w:shd w:val="clear" w:color="auto" w:fill="FFFFFF"/>
        </w:rPr>
        <w:t xml:space="preserve">related to </w:t>
      </w:r>
      <w:r w:rsidR="003329FB" w:rsidRPr="00B76B88">
        <w:rPr>
          <w:rFonts w:ascii="Times New Roman" w:hAnsi="Times New Roman" w:cs="Times New Roman"/>
          <w:b/>
          <w:i w:val="0"/>
          <w:color w:val="000000" w:themeColor="text1"/>
          <w:sz w:val="24"/>
          <w:szCs w:val="24"/>
          <w:shd w:val="clear" w:color="auto" w:fill="FFFFFF"/>
        </w:rPr>
        <w:t>5</w:t>
      </w:r>
      <w:r w:rsidR="003329FB" w:rsidRPr="00B76B88">
        <w:rPr>
          <w:rFonts w:ascii="Times New Roman" w:hAnsi="Times New Roman" w:cs="Times New Roman"/>
          <w:i w:val="0"/>
          <w:color w:val="000000" w:themeColor="text1"/>
          <w:sz w:val="24"/>
          <w:szCs w:val="24"/>
          <w:shd w:val="clear" w:color="auto" w:fill="FFFFFF"/>
        </w:rPr>
        <w:t xml:space="preserve">. To untangle the </w:t>
      </w:r>
      <w:r w:rsidR="00036061" w:rsidRPr="00B76B88">
        <w:rPr>
          <w:rFonts w:ascii="Times New Roman" w:hAnsi="Times New Roman" w:cs="Times New Roman"/>
          <w:i w:val="0"/>
          <w:color w:val="000000" w:themeColor="text1"/>
          <w:sz w:val="24"/>
          <w:szCs w:val="24"/>
          <w:shd w:val="clear" w:color="auto" w:fill="FFFFFF"/>
        </w:rPr>
        <w:t xml:space="preserve">photochemistry </w:t>
      </w:r>
      <w:r w:rsidR="003329FB" w:rsidRPr="00B76B88">
        <w:rPr>
          <w:rFonts w:ascii="Times New Roman" w:hAnsi="Times New Roman" w:cs="Times New Roman"/>
          <w:i w:val="0"/>
          <w:color w:val="000000" w:themeColor="text1"/>
          <w:sz w:val="24"/>
          <w:szCs w:val="24"/>
          <w:shd w:val="clear" w:color="auto" w:fill="FFFFFF"/>
        </w:rPr>
        <w:t xml:space="preserve">of </w:t>
      </w:r>
      <w:r w:rsidR="003329FB" w:rsidRPr="00B76B88">
        <w:rPr>
          <w:rFonts w:ascii="Times New Roman" w:hAnsi="Times New Roman" w:cs="Times New Roman"/>
          <w:b/>
          <w:i w:val="0"/>
          <w:color w:val="000000" w:themeColor="text1"/>
          <w:sz w:val="24"/>
          <w:szCs w:val="24"/>
          <w:shd w:val="clear" w:color="auto" w:fill="FFFFFF"/>
        </w:rPr>
        <w:t>5</w:t>
      </w:r>
      <w:r w:rsidR="003329FB" w:rsidRPr="00B76B88">
        <w:rPr>
          <w:rFonts w:ascii="Times New Roman" w:hAnsi="Times New Roman" w:cs="Times New Roman"/>
          <w:i w:val="0"/>
          <w:color w:val="000000" w:themeColor="text1"/>
          <w:sz w:val="24"/>
          <w:szCs w:val="24"/>
          <w:shd w:val="clear" w:color="auto" w:fill="FFFFFF"/>
        </w:rPr>
        <w:t xml:space="preserve">, we </w:t>
      </w:r>
      <w:r w:rsidR="00036061" w:rsidRPr="00B76B88">
        <w:rPr>
          <w:rFonts w:ascii="Times New Roman" w:hAnsi="Times New Roman" w:cs="Times New Roman"/>
          <w:i w:val="0"/>
          <w:color w:val="000000" w:themeColor="text1"/>
          <w:sz w:val="24"/>
          <w:szCs w:val="24"/>
          <w:shd w:val="clear" w:color="auto" w:fill="FFFFFF"/>
        </w:rPr>
        <w:t xml:space="preserve">also </w:t>
      </w:r>
      <w:r w:rsidR="003329FB" w:rsidRPr="00B76B88">
        <w:rPr>
          <w:rFonts w:ascii="Times New Roman" w:hAnsi="Times New Roman" w:cs="Times New Roman"/>
          <w:i w:val="0"/>
          <w:color w:val="000000" w:themeColor="text1"/>
          <w:sz w:val="24"/>
          <w:szCs w:val="24"/>
          <w:shd w:val="clear" w:color="auto" w:fill="FFFFFF"/>
        </w:rPr>
        <w:t xml:space="preserve">tuned </w:t>
      </w:r>
      <w:r w:rsidR="00036061" w:rsidRPr="00B76B88">
        <w:rPr>
          <w:rFonts w:ascii="Times New Roman" w:hAnsi="Times New Roman" w:cs="Times New Roman"/>
          <w:i w:val="0"/>
          <w:color w:val="000000" w:themeColor="text1"/>
          <w:sz w:val="24"/>
          <w:szCs w:val="24"/>
          <w:shd w:val="clear" w:color="auto" w:fill="FFFFFF"/>
        </w:rPr>
        <w:t xml:space="preserve">the </w:t>
      </w:r>
      <w:r w:rsidR="003329FB" w:rsidRPr="00B76B88">
        <w:rPr>
          <w:rFonts w:ascii="Times New Roman" w:hAnsi="Times New Roman" w:cs="Times New Roman"/>
          <w:i w:val="0"/>
          <w:color w:val="000000" w:themeColor="text1"/>
          <w:sz w:val="24"/>
          <w:szCs w:val="24"/>
          <w:shd w:val="clear" w:color="auto" w:fill="FFFFFF"/>
        </w:rPr>
        <w:t xml:space="preserve">PE to 8.75 eV </w:t>
      </w:r>
      <w:r w:rsidR="00036061" w:rsidRPr="00B76B88">
        <w:rPr>
          <w:rFonts w:ascii="Times New Roman" w:hAnsi="Times New Roman" w:cs="Times New Roman"/>
          <w:i w:val="0"/>
          <w:color w:val="000000" w:themeColor="text1"/>
          <w:sz w:val="24"/>
          <w:szCs w:val="24"/>
          <w:shd w:val="clear" w:color="auto" w:fill="FFFFFF"/>
        </w:rPr>
        <w:t xml:space="preserve">in the ‘electron plus 547 nm </w:t>
      </w:r>
      <w:r w:rsidR="0039175D" w:rsidRPr="00B76B88">
        <w:rPr>
          <w:rFonts w:ascii="Times New Roman" w:hAnsi="Times New Roman" w:cs="Times New Roman"/>
          <w:i w:val="0"/>
          <w:color w:val="000000" w:themeColor="text1"/>
          <w:sz w:val="24"/>
          <w:szCs w:val="24"/>
          <w:shd w:val="clear" w:color="auto" w:fill="FFFFFF"/>
        </w:rPr>
        <w:t>irradiation’</w:t>
      </w:r>
      <w:r w:rsidR="00036061" w:rsidRPr="00B76B88">
        <w:rPr>
          <w:rFonts w:ascii="Times New Roman" w:hAnsi="Times New Roman" w:cs="Times New Roman"/>
          <w:i w:val="0"/>
          <w:color w:val="000000" w:themeColor="text1"/>
          <w:sz w:val="24"/>
          <w:szCs w:val="24"/>
          <w:shd w:val="clear" w:color="auto" w:fill="FFFFFF"/>
        </w:rPr>
        <w:t xml:space="preserve"> experiment </w:t>
      </w:r>
      <w:r w:rsidR="003329FB" w:rsidRPr="00B76B88">
        <w:rPr>
          <w:rFonts w:ascii="Times New Roman" w:hAnsi="Times New Roman" w:cs="Times New Roman"/>
          <w:i w:val="0"/>
          <w:color w:val="000000" w:themeColor="text1"/>
          <w:sz w:val="24"/>
          <w:szCs w:val="24"/>
          <w:shd w:val="clear" w:color="auto" w:fill="FFFFFF"/>
        </w:rPr>
        <w:t xml:space="preserve">and observed a new sublimation events at 220 K. Since this peak </w:t>
      </w:r>
      <w:r w:rsidR="00036061" w:rsidRPr="00B76B88">
        <w:rPr>
          <w:rFonts w:ascii="Times New Roman" w:hAnsi="Times New Roman" w:cs="Times New Roman"/>
          <w:i w:val="0"/>
          <w:color w:val="000000" w:themeColor="text1"/>
          <w:sz w:val="24"/>
          <w:szCs w:val="24"/>
          <w:shd w:val="clear" w:color="auto" w:fill="FFFFFF"/>
        </w:rPr>
        <w:t xml:space="preserve">is </w:t>
      </w:r>
      <w:r w:rsidR="003329FB" w:rsidRPr="00B76B88">
        <w:rPr>
          <w:rFonts w:ascii="Times New Roman" w:hAnsi="Times New Roman" w:cs="Times New Roman"/>
          <w:i w:val="0"/>
          <w:color w:val="000000" w:themeColor="text1"/>
          <w:sz w:val="24"/>
          <w:szCs w:val="24"/>
          <w:shd w:val="clear" w:color="auto" w:fill="FFFFFF"/>
        </w:rPr>
        <w:t xml:space="preserve">presents at PE = 8.75 eV and disappears at PE = 8.47 eV, it </w:t>
      </w:r>
      <w:r w:rsidR="00036061" w:rsidRPr="00B76B88">
        <w:rPr>
          <w:rFonts w:ascii="Times New Roman" w:hAnsi="Times New Roman" w:cs="Times New Roman"/>
          <w:i w:val="0"/>
          <w:color w:val="000000" w:themeColor="text1"/>
          <w:sz w:val="24"/>
          <w:szCs w:val="24"/>
          <w:shd w:val="clear" w:color="auto" w:fill="FFFFFF"/>
        </w:rPr>
        <w:t xml:space="preserve">can be assigned </w:t>
      </w:r>
      <w:r w:rsidR="003329FB" w:rsidRPr="00B76B88">
        <w:rPr>
          <w:rFonts w:ascii="Times New Roman" w:hAnsi="Times New Roman" w:cs="Times New Roman"/>
          <w:i w:val="0"/>
          <w:color w:val="000000" w:themeColor="text1"/>
          <w:sz w:val="24"/>
          <w:szCs w:val="24"/>
          <w:shd w:val="clear" w:color="auto" w:fill="FFFFFF"/>
        </w:rPr>
        <w:t xml:space="preserve">to </w:t>
      </w:r>
      <w:r w:rsidR="003329FB" w:rsidRPr="00B76B88">
        <w:rPr>
          <w:rFonts w:ascii="Times New Roman" w:hAnsi="Times New Roman" w:cs="Times New Roman"/>
          <w:b/>
          <w:i w:val="0"/>
          <w:color w:val="000000" w:themeColor="text1"/>
          <w:sz w:val="24"/>
          <w:szCs w:val="24"/>
          <w:shd w:val="clear" w:color="auto" w:fill="FFFFFF"/>
        </w:rPr>
        <w:t xml:space="preserve">16 </w:t>
      </w:r>
      <w:r w:rsidR="003329FB" w:rsidRPr="00B76B88">
        <w:rPr>
          <w:rFonts w:ascii="Times New Roman" w:hAnsi="Times New Roman" w:cs="Times New Roman"/>
          <w:i w:val="0"/>
          <w:color w:val="000000" w:themeColor="text1"/>
          <w:sz w:val="24"/>
          <w:szCs w:val="24"/>
          <w:shd w:val="clear" w:color="auto" w:fill="FFFFFF"/>
        </w:rPr>
        <w:t>(IE = 8.52 to 8.68 eV)</w:t>
      </w:r>
      <w:r w:rsidR="00036061" w:rsidRPr="00B76B88">
        <w:rPr>
          <w:rFonts w:ascii="Times New Roman" w:hAnsi="Times New Roman" w:cs="Times New Roman"/>
          <w:i w:val="0"/>
          <w:color w:val="000000" w:themeColor="text1"/>
          <w:sz w:val="24"/>
          <w:szCs w:val="24"/>
          <w:shd w:val="clear" w:color="auto" w:fill="FFFFFF"/>
        </w:rPr>
        <w:t>,</w:t>
      </w:r>
      <w:r w:rsidR="003329FB" w:rsidRPr="00B76B88">
        <w:rPr>
          <w:rFonts w:ascii="Times New Roman" w:hAnsi="Times New Roman" w:cs="Times New Roman"/>
          <w:b/>
          <w:i w:val="0"/>
          <w:color w:val="000000" w:themeColor="text1"/>
          <w:sz w:val="24"/>
          <w:szCs w:val="24"/>
          <w:shd w:val="clear" w:color="auto" w:fill="FFFFFF"/>
        </w:rPr>
        <w:t xml:space="preserve"> </w:t>
      </w:r>
      <w:r w:rsidR="003329FB" w:rsidRPr="00B76B88">
        <w:rPr>
          <w:rFonts w:ascii="Times New Roman" w:hAnsi="Times New Roman" w:cs="Times New Roman"/>
          <w:i w:val="0"/>
          <w:color w:val="000000" w:themeColor="text1"/>
          <w:sz w:val="24"/>
          <w:szCs w:val="24"/>
          <w:shd w:val="clear" w:color="auto" w:fill="FFFFFF"/>
        </w:rPr>
        <w:t xml:space="preserve">but not </w:t>
      </w:r>
      <w:r w:rsidR="003329FB" w:rsidRPr="00B76B88">
        <w:rPr>
          <w:rFonts w:ascii="Times New Roman" w:hAnsi="Times New Roman" w:cs="Times New Roman"/>
          <w:b/>
          <w:i w:val="0"/>
          <w:color w:val="000000" w:themeColor="text1"/>
          <w:sz w:val="24"/>
          <w:szCs w:val="24"/>
          <w:shd w:val="clear" w:color="auto" w:fill="FFFFFF"/>
        </w:rPr>
        <w:t>6</w:t>
      </w:r>
      <w:r w:rsidR="003329FB" w:rsidRPr="00B76B88">
        <w:rPr>
          <w:rFonts w:ascii="Times New Roman" w:hAnsi="Times New Roman" w:cs="Times New Roman"/>
          <w:i w:val="0"/>
          <w:color w:val="000000" w:themeColor="text1"/>
          <w:sz w:val="24"/>
          <w:szCs w:val="24"/>
          <w:shd w:val="clear" w:color="auto" w:fill="FFFFFF"/>
        </w:rPr>
        <w:t xml:space="preserve"> to </w:t>
      </w:r>
      <w:r w:rsidR="003329FB" w:rsidRPr="00B76B88">
        <w:rPr>
          <w:rFonts w:ascii="Times New Roman" w:hAnsi="Times New Roman" w:cs="Times New Roman"/>
          <w:b/>
          <w:i w:val="0"/>
          <w:color w:val="000000" w:themeColor="text1"/>
          <w:sz w:val="24"/>
          <w:szCs w:val="24"/>
          <w:shd w:val="clear" w:color="auto" w:fill="FFFFFF"/>
        </w:rPr>
        <w:t>15</w:t>
      </w:r>
      <w:r w:rsidR="003329FB" w:rsidRPr="00B76B88">
        <w:rPr>
          <w:rFonts w:ascii="Times New Roman" w:hAnsi="Times New Roman" w:cs="Times New Roman"/>
          <w:i w:val="0"/>
          <w:color w:val="000000" w:themeColor="text1"/>
          <w:sz w:val="24"/>
          <w:szCs w:val="24"/>
          <w:shd w:val="clear" w:color="auto" w:fill="FFFFFF"/>
        </w:rPr>
        <w:t xml:space="preserve"> (IE ˃ 8.75 eV) or </w:t>
      </w:r>
      <w:r w:rsidR="003329FB" w:rsidRPr="00B76B88">
        <w:rPr>
          <w:rFonts w:ascii="Times New Roman" w:hAnsi="Times New Roman" w:cs="Times New Roman"/>
          <w:b/>
          <w:i w:val="0"/>
          <w:color w:val="000000" w:themeColor="text1"/>
          <w:sz w:val="24"/>
          <w:szCs w:val="24"/>
          <w:shd w:val="clear" w:color="auto" w:fill="FFFFFF"/>
        </w:rPr>
        <w:t>17</w:t>
      </w:r>
      <w:r w:rsidR="003329FB" w:rsidRPr="00B76B88">
        <w:rPr>
          <w:rFonts w:ascii="Times New Roman" w:hAnsi="Times New Roman" w:cs="Times New Roman"/>
          <w:i w:val="0"/>
          <w:color w:val="000000" w:themeColor="text1"/>
          <w:sz w:val="24"/>
          <w:szCs w:val="24"/>
          <w:shd w:val="clear" w:color="auto" w:fill="FFFFFF"/>
        </w:rPr>
        <w:t xml:space="preserve"> to </w:t>
      </w:r>
      <w:r w:rsidR="003329FB" w:rsidRPr="00B76B88">
        <w:rPr>
          <w:rFonts w:ascii="Times New Roman" w:hAnsi="Times New Roman" w:cs="Times New Roman"/>
          <w:b/>
          <w:i w:val="0"/>
          <w:color w:val="000000" w:themeColor="text1"/>
          <w:sz w:val="24"/>
          <w:szCs w:val="24"/>
          <w:shd w:val="clear" w:color="auto" w:fill="FFFFFF"/>
        </w:rPr>
        <w:t>22</w:t>
      </w:r>
      <w:r w:rsidR="003329FB" w:rsidRPr="00B76B88">
        <w:rPr>
          <w:rFonts w:ascii="Times New Roman" w:hAnsi="Times New Roman" w:cs="Times New Roman"/>
          <w:i w:val="0"/>
          <w:color w:val="000000" w:themeColor="text1"/>
          <w:sz w:val="24"/>
          <w:szCs w:val="24"/>
          <w:shd w:val="clear" w:color="auto" w:fill="FFFFFF"/>
        </w:rPr>
        <w:t xml:space="preserve"> (IE ˂ 8.47 eV). These findings suggest that 547 nm irradiation can isomerize </w:t>
      </w:r>
      <w:r w:rsidR="003329FB" w:rsidRPr="00B76B88">
        <w:rPr>
          <w:rFonts w:ascii="Times New Roman" w:hAnsi="Times New Roman" w:cs="Times New Roman"/>
          <w:b/>
          <w:i w:val="0"/>
          <w:color w:val="000000" w:themeColor="text1"/>
          <w:sz w:val="24"/>
          <w:szCs w:val="24"/>
          <w:shd w:val="clear" w:color="auto" w:fill="FFFFFF"/>
        </w:rPr>
        <w:t>5</w:t>
      </w:r>
      <w:r w:rsidR="003329FB" w:rsidRPr="00B76B88">
        <w:rPr>
          <w:rFonts w:ascii="Times New Roman" w:hAnsi="Times New Roman" w:cs="Times New Roman"/>
          <w:i w:val="0"/>
          <w:color w:val="000000" w:themeColor="text1"/>
          <w:sz w:val="24"/>
          <w:szCs w:val="24"/>
          <w:shd w:val="clear" w:color="auto" w:fill="FFFFFF"/>
        </w:rPr>
        <w:t xml:space="preserve"> to </w:t>
      </w:r>
      <w:r w:rsidR="003329FB" w:rsidRPr="00B76B88">
        <w:rPr>
          <w:rFonts w:ascii="Times New Roman" w:hAnsi="Times New Roman" w:cs="Times New Roman"/>
          <w:b/>
          <w:i w:val="0"/>
          <w:color w:val="000000" w:themeColor="text1"/>
          <w:sz w:val="24"/>
          <w:szCs w:val="24"/>
          <w:shd w:val="clear" w:color="auto" w:fill="FFFFFF"/>
        </w:rPr>
        <w:t>16</w:t>
      </w:r>
      <w:r w:rsidR="003329FB" w:rsidRPr="00B76B88">
        <w:rPr>
          <w:rFonts w:ascii="Times New Roman" w:hAnsi="Times New Roman" w:cs="Times New Roman"/>
          <w:i w:val="0"/>
          <w:color w:val="000000" w:themeColor="text1"/>
          <w:sz w:val="24"/>
          <w:szCs w:val="24"/>
          <w:shd w:val="clear" w:color="auto" w:fill="FFFFFF"/>
        </w:rPr>
        <w:t xml:space="preserve"> and further corroborate our </w:t>
      </w:r>
      <w:r w:rsidR="003329FB" w:rsidRPr="00B76B88">
        <w:rPr>
          <w:rFonts w:ascii="Times New Roman" w:hAnsi="Times New Roman" w:cs="Times New Roman"/>
          <w:i w:val="0"/>
          <w:color w:val="000000" w:themeColor="text1"/>
          <w:sz w:val="24"/>
          <w:szCs w:val="24"/>
          <w:shd w:val="clear" w:color="auto" w:fill="FFFFFF"/>
        </w:rPr>
        <w:lastRenderedPageBreak/>
        <w:t xml:space="preserve">identification of </w:t>
      </w:r>
      <w:r w:rsidR="003329FB" w:rsidRPr="00B76B88">
        <w:rPr>
          <w:rFonts w:ascii="Times New Roman" w:hAnsi="Times New Roman" w:cs="Times New Roman"/>
          <w:b/>
          <w:i w:val="0"/>
          <w:color w:val="000000" w:themeColor="text1"/>
          <w:sz w:val="24"/>
          <w:szCs w:val="24"/>
          <w:shd w:val="clear" w:color="auto" w:fill="FFFFFF"/>
        </w:rPr>
        <w:t>5</w:t>
      </w:r>
      <w:r w:rsidR="003329FB" w:rsidRPr="00B76B88">
        <w:rPr>
          <w:rFonts w:ascii="Times New Roman" w:hAnsi="Times New Roman" w:cs="Times New Roman"/>
          <w:i w:val="0"/>
          <w:color w:val="000000" w:themeColor="text1"/>
          <w:sz w:val="24"/>
          <w:szCs w:val="24"/>
          <w:shd w:val="clear" w:color="auto" w:fill="FFFFFF"/>
        </w:rPr>
        <w:t xml:space="preserve">. Note that the energy of </w:t>
      </w:r>
      <w:r w:rsidR="00036061" w:rsidRPr="00B76B88">
        <w:rPr>
          <w:rFonts w:ascii="Times New Roman" w:hAnsi="Times New Roman" w:cs="Times New Roman"/>
          <w:i w:val="0"/>
          <w:color w:val="000000" w:themeColor="text1"/>
          <w:sz w:val="24"/>
          <w:szCs w:val="24"/>
          <w:shd w:val="clear" w:color="auto" w:fill="FFFFFF"/>
        </w:rPr>
        <w:t xml:space="preserve">a single </w:t>
      </w:r>
      <w:r w:rsidR="003329FB" w:rsidRPr="00B76B88">
        <w:rPr>
          <w:rFonts w:ascii="Times New Roman" w:hAnsi="Times New Roman" w:cs="Times New Roman"/>
          <w:i w:val="0"/>
          <w:color w:val="000000" w:themeColor="text1"/>
          <w:sz w:val="24"/>
          <w:szCs w:val="24"/>
          <w:shd w:val="clear" w:color="auto" w:fill="FFFFFF"/>
        </w:rPr>
        <w:t>547 nm photon (219 kJ mol</w:t>
      </w:r>
      <w:r w:rsidR="003329FB" w:rsidRPr="00B76B88">
        <w:rPr>
          <w:rFonts w:ascii="Symbol" w:hAnsi="Symbol" w:cs="Times New Roman"/>
          <w:i w:val="0"/>
          <w:color w:val="000000" w:themeColor="text1"/>
          <w:sz w:val="24"/>
          <w:szCs w:val="24"/>
          <w:shd w:val="clear" w:color="auto" w:fill="FFFFFF"/>
          <w:vertAlign w:val="superscript"/>
        </w:rPr>
        <w:t></w:t>
      </w:r>
      <w:r w:rsidR="003329FB" w:rsidRPr="00B76B88">
        <w:rPr>
          <w:rFonts w:ascii="Times New Roman" w:hAnsi="Times New Roman" w:cs="Times New Roman"/>
          <w:i w:val="0"/>
          <w:color w:val="000000" w:themeColor="text1"/>
          <w:sz w:val="24"/>
          <w:szCs w:val="24"/>
          <w:shd w:val="clear" w:color="auto" w:fill="FFFFFF"/>
          <w:vertAlign w:val="superscript"/>
        </w:rPr>
        <w:t>1</w:t>
      </w:r>
      <w:r w:rsidR="003329FB" w:rsidRPr="00B76B88">
        <w:rPr>
          <w:rFonts w:ascii="Times New Roman" w:hAnsi="Times New Roman" w:cs="Times New Roman"/>
          <w:i w:val="0"/>
          <w:color w:val="000000" w:themeColor="text1"/>
          <w:sz w:val="24"/>
          <w:szCs w:val="24"/>
          <w:shd w:val="clear" w:color="auto" w:fill="FFFFFF"/>
        </w:rPr>
        <w:t xml:space="preserve">) is able to overcome the isomerization barrier between </w:t>
      </w:r>
      <w:r w:rsidR="003329FB" w:rsidRPr="00B76B88">
        <w:rPr>
          <w:rFonts w:ascii="Times New Roman" w:hAnsi="Times New Roman" w:cs="Times New Roman"/>
          <w:b/>
          <w:i w:val="0"/>
          <w:color w:val="000000" w:themeColor="text1"/>
          <w:sz w:val="24"/>
          <w:szCs w:val="24"/>
          <w:shd w:val="clear" w:color="auto" w:fill="FFFFFF"/>
        </w:rPr>
        <w:t>5</w:t>
      </w:r>
      <w:r w:rsidR="003329FB" w:rsidRPr="00B76B88">
        <w:rPr>
          <w:rFonts w:ascii="Times New Roman" w:hAnsi="Times New Roman" w:cs="Times New Roman"/>
          <w:i w:val="0"/>
          <w:color w:val="000000" w:themeColor="text1"/>
          <w:sz w:val="24"/>
          <w:szCs w:val="24"/>
          <w:shd w:val="clear" w:color="auto" w:fill="FFFFFF"/>
        </w:rPr>
        <w:t xml:space="preserve"> and </w:t>
      </w:r>
      <w:r w:rsidR="003329FB" w:rsidRPr="00B76B88">
        <w:rPr>
          <w:rFonts w:ascii="Times New Roman" w:hAnsi="Times New Roman" w:cs="Times New Roman"/>
          <w:b/>
          <w:i w:val="0"/>
          <w:color w:val="000000" w:themeColor="text1"/>
          <w:sz w:val="24"/>
          <w:szCs w:val="24"/>
          <w:shd w:val="clear" w:color="auto" w:fill="FFFFFF"/>
        </w:rPr>
        <w:t>16</w:t>
      </w:r>
      <w:r w:rsidR="003329FB" w:rsidRPr="00B76B88">
        <w:rPr>
          <w:rFonts w:ascii="Times New Roman" w:hAnsi="Times New Roman" w:cs="Times New Roman"/>
          <w:i w:val="0"/>
          <w:color w:val="000000" w:themeColor="text1"/>
          <w:sz w:val="24"/>
          <w:szCs w:val="24"/>
          <w:shd w:val="clear" w:color="auto" w:fill="FFFFFF"/>
        </w:rPr>
        <w:t xml:space="preserve"> (108 kJ mol</w:t>
      </w:r>
      <w:r w:rsidR="003329FB" w:rsidRPr="00B76B88">
        <w:rPr>
          <w:rFonts w:ascii="Symbol" w:hAnsi="Symbol" w:cs="Times New Roman"/>
          <w:i w:val="0"/>
          <w:color w:val="000000" w:themeColor="text1"/>
          <w:sz w:val="24"/>
          <w:szCs w:val="24"/>
          <w:shd w:val="clear" w:color="auto" w:fill="FFFFFF"/>
          <w:vertAlign w:val="superscript"/>
        </w:rPr>
        <w:t></w:t>
      </w:r>
      <w:r w:rsidR="003329FB" w:rsidRPr="00B76B88">
        <w:rPr>
          <w:rFonts w:ascii="Times New Roman" w:hAnsi="Times New Roman" w:cs="Times New Roman"/>
          <w:i w:val="0"/>
          <w:color w:val="000000" w:themeColor="text1"/>
          <w:sz w:val="24"/>
          <w:szCs w:val="24"/>
          <w:shd w:val="clear" w:color="auto" w:fill="FFFFFF"/>
          <w:vertAlign w:val="superscript"/>
        </w:rPr>
        <w:t>1</w:t>
      </w:r>
      <w:r w:rsidR="003329FB" w:rsidRPr="00B76B88">
        <w:rPr>
          <w:rFonts w:ascii="Times New Roman" w:hAnsi="Times New Roman" w:cs="Times New Roman"/>
          <w:i w:val="0"/>
          <w:color w:val="000000" w:themeColor="text1"/>
          <w:sz w:val="24"/>
          <w:szCs w:val="24"/>
          <w:shd w:val="clear" w:color="auto" w:fill="FFFFFF"/>
        </w:rPr>
        <w:t xml:space="preserve">) (Fig. </w:t>
      </w:r>
      <w:del w:id="69" w:author="Starbase20" w:date="2021-08-19T15:30:00Z">
        <w:r w:rsidR="003329FB" w:rsidRPr="00B76B88" w:rsidDel="00BD3368">
          <w:rPr>
            <w:rFonts w:ascii="Times New Roman" w:hAnsi="Times New Roman" w:cs="Times New Roman"/>
            <w:i w:val="0"/>
            <w:color w:val="000000" w:themeColor="text1"/>
            <w:sz w:val="24"/>
            <w:szCs w:val="24"/>
            <w:shd w:val="clear" w:color="auto" w:fill="FFFFFF"/>
          </w:rPr>
          <w:delText>4</w:delText>
        </w:r>
      </w:del>
      <w:ins w:id="70" w:author="Starbase20" w:date="2021-08-19T15:30:00Z">
        <w:r w:rsidR="00BD3368">
          <w:rPr>
            <w:rFonts w:ascii="Times New Roman" w:hAnsi="Times New Roman" w:cs="Times New Roman"/>
            <w:i w:val="0"/>
            <w:color w:val="000000" w:themeColor="text1"/>
            <w:sz w:val="24"/>
            <w:szCs w:val="24"/>
            <w:shd w:val="clear" w:color="auto" w:fill="FFFFFF"/>
          </w:rPr>
          <w:t>5</w:t>
        </w:r>
      </w:ins>
      <w:r w:rsidR="003329FB" w:rsidRPr="00B76B88">
        <w:rPr>
          <w:rFonts w:ascii="Times New Roman" w:hAnsi="Times New Roman" w:cs="Times New Roman"/>
          <w:i w:val="0"/>
          <w:color w:val="000000" w:themeColor="text1"/>
          <w:sz w:val="24"/>
          <w:szCs w:val="24"/>
          <w:shd w:val="clear" w:color="auto" w:fill="FFFFFF"/>
        </w:rPr>
        <w:t>(b)).</w:t>
      </w:r>
      <w:r w:rsidR="00BA39F3" w:rsidRPr="00B76B88">
        <w:rPr>
          <w:rFonts w:ascii="Times New Roman" w:hAnsi="Times New Roman" w:cs="Times New Roman"/>
          <w:i w:val="0"/>
          <w:color w:val="000000" w:themeColor="text1"/>
          <w:sz w:val="24"/>
          <w:szCs w:val="24"/>
        </w:rPr>
        <w:t xml:space="preserve"> </w:t>
      </w:r>
    </w:p>
    <w:p w14:paraId="053D1168" w14:textId="6A9F2201" w:rsidR="002A001E" w:rsidRPr="00B76B88" w:rsidRDefault="00E103E7" w:rsidP="00D51DA9">
      <w:pPr>
        <w:spacing w:after="120" w:line="360" w:lineRule="auto"/>
        <w:ind w:firstLine="288"/>
        <w:jc w:val="both"/>
        <w:rPr>
          <w:color w:val="000000" w:themeColor="text1"/>
          <w:sz w:val="24"/>
          <w:szCs w:val="24"/>
          <w:lang w:eastAsia="zh-CN"/>
        </w:rPr>
      </w:pPr>
      <w:r w:rsidRPr="00B76B88">
        <w:rPr>
          <w:rFonts w:eastAsia="MinionPro"/>
          <w:color w:val="000000" w:themeColor="text1"/>
          <w:sz w:val="24"/>
          <w:szCs w:val="24"/>
        </w:rPr>
        <w:t xml:space="preserve">Having </w:t>
      </w:r>
      <w:r w:rsidR="00773F7A" w:rsidRPr="00B76B88">
        <w:rPr>
          <w:rFonts w:eastAsia="MinionPro"/>
          <w:color w:val="000000" w:themeColor="text1"/>
          <w:sz w:val="24"/>
          <w:szCs w:val="24"/>
        </w:rPr>
        <w:t xml:space="preserve">provided compelling evidence on the </w:t>
      </w:r>
      <w:del w:id="71" w:author="Starbase20" w:date="2021-08-17T10:46:00Z">
        <w:r w:rsidR="00773F7A" w:rsidRPr="00B76B88" w:rsidDel="00B76B88">
          <w:rPr>
            <w:bCs/>
            <w:color w:val="000000" w:themeColor="text1"/>
            <w:sz w:val="24"/>
            <w:szCs w:val="24"/>
            <w:lang w:eastAsia="zh-CN"/>
          </w:rPr>
          <w:delText xml:space="preserve">first </w:delText>
        </w:r>
      </w:del>
      <w:r w:rsidR="00773F7A" w:rsidRPr="00B76B88">
        <w:rPr>
          <w:bCs/>
          <w:color w:val="000000" w:themeColor="text1"/>
          <w:sz w:val="24"/>
          <w:szCs w:val="24"/>
          <w:lang w:eastAsia="zh-CN"/>
        </w:rPr>
        <w:t xml:space="preserve">preparation and identification </w:t>
      </w:r>
      <w:r w:rsidRPr="00B76B88">
        <w:rPr>
          <w:rFonts w:eastAsia="MinionPro"/>
          <w:color w:val="000000" w:themeColor="text1"/>
          <w:sz w:val="24"/>
          <w:szCs w:val="24"/>
        </w:rPr>
        <w:t xml:space="preserve">of </w:t>
      </w:r>
      <w:r w:rsidR="00773F7A" w:rsidRPr="00B76B88">
        <w:rPr>
          <w:color w:val="000000" w:themeColor="text1"/>
          <w:sz w:val="24"/>
          <w:szCs w:val="24"/>
        </w:rPr>
        <w:t>1,2,3-triaza-</w:t>
      </w:r>
      <w:r w:rsidR="00773F7A" w:rsidRPr="00B76B88">
        <w:rPr>
          <w:color w:val="000000" w:themeColor="text1"/>
          <w:sz w:val="24"/>
          <w:szCs w:val="24"/>
          <w:lang w:eastAsia="zh-CN"/>
        </w:rPr>
        <w:t>4,5,6-triphosphatetracyclo[2.2.0.0</w:t>
      </w:r>
      <w:r w:rsidR="00773F7A" w:rsidRPr="00B76B88">
        <w:rPr>
          <w:color w:val="000000" w:themeColor="text1"/>
          <w:sz w:val="24"/>
          <w:szCs w:val="24"/>
          <w:vertAlign w:val="superscript"/>
          <w:lang w:eastAsia="zh-CN"/>
        </w:rPr>
        <w:t>2,6</w:t>
      </w:r>
      <w:r w:rsidR="00773F7A" w:rsidRPr="00B76B88">
        <w:rPr>
          <w:color w:val="000000" w:themeColor="text1"/>
          <w:sz w:val="24"/>
          <w:szCs w:val="24"/>
          <w:lang w:eastAsia="zh-CN"/>
        </w:rPr>
        <w:t>.0</w:t>
      </w:r>
      <w:r w:rsidR="00773F7A" w:rsidRPr="00B76B88">
        <w:rPr>
          <w:color w:val="000000" w:themeColor="text1"/>
          <w:sz w:val="24"/>
          <w:szCs w:val="24"/>
          <w:vertAlign w:val="superscript"/>
          <w:lang w:eastAsia="zh-CN"/>
        </w:rPr>
        <w:t>3,5</w:t>
      </w:r>
      <w:r w:rsidR="00773F7A" w:rsidRPr="00B76B88">
        <w:rPr>
          <w:color w:val="000000" w:themeColor="text1"/>
          <w:sz w:val="24"/>
          <w:szCs w:val="24"/>
          <w:lang w:eastAsia="zh-CN"/>
        </w:rPr>
        <w:t>]hexane (P</w:t>
      </w:r>
      <w:r w:rsidR="00773F7A" w:rsidRPr="00B76B88">
        <w:rPr>
          <w:color w:val="000000" w:themeColor="text1"/>
          <w:sz w:val="24"/>
          <w:szCs w:val="24"/>
          <w:vertAlign w:val="subscript"/>
          <w:lang w:eastAsia="zh-CN"/>
        </w:rPr>
        <w:t>3</w:t>
      </w:r>
      <w:r w:rsidR="00773F7A" w:rsidRPr="00B76B88">
        <w:rPr>
          <w:color w:val="000000" w:themeColor="text1"/>
          <w:sz w:val="24"/>
          <w:szCs w:val="24"/>
          <w:lang w:eastAsia="zh-CN"/>
        </w:rPr>
        <w:t>N</w:t>
      </w:r>
      <w:r w:rsidR="00773F7A" w:rsidRPr="00B76B88">
        <w:rPr>
          <w:color w:val="000000" w:themeColor="text1"/>
          <w:sz w:val="24"/>
          <w:szCs w:val="24"/>
          <w:vertAlign w:val="subscript"/>
          <w:lang w:eastAsia="zh-CN"/>
        </w:rPr>
        <w:t>3</w:t>
      </w:r>
      <w:r w:rsidR="00773F7A" w:rsidRPr="00B76B88">
        <w:rPr>
          <w:color w:val="000000" w:themeColor="text1"/>
          <w:sz w:val="24"/>
          <w:szCs w:val="24"/>
          <w:lang w:eastAsia="zh-CN"/>
        </w:rPr>
        <w:t xml:space="preserve">, </w:t>
      </w:r>
      <w:r w:rsidR="00773F7A" w:rsidRPr="00B76B88">
        <w:rPr>
          <w:b/>
          <w:color w:val="000000" w:themeColor="text1"/>
          <w:sz w:val="24"/>
          <w:szCs w:val="24"/>
          <w:lang w:eastAsia="zh-CN"/>
        </w:rPr>
        <w:t>5</w:t>
      </w:r>
      <w:r w:rsidR="00773F7A" w:rsidRPr="00B76B88">
        <w:rPr>
          <w:color w:val="000000" w:themeColor="text1"/>
          <w:sz w:val="24"/>
          <w:szCs w:val="24"/>
          <w:lang w:eastAsia="zh-CN"/>
        </w:rPr>
        <w:t>)</w:t>
      </w:r>
      <w:r w:rsidR="00773F7A" w:rsidRPr="00B76B88">
        <w:rPr>
          <w:rFonts w:eastAsia="MinionPro"/>
          <w:color w:val="000000" w:themeColor="text1"/>
          <w:sz w:val="24"/>
          <w:szCs w:val="24"/>
        </w:rPr>
        <w:t xml:space="preserve">, </w:t>
      </w:r>
      <w:r w:rsidRPr="00B76B88">
        <w:rPr>
          <w:rFonts w:eastAsia="MinionPro"/>
          <w:color w:val="000000" w:themeColor="text1"/>
          <w:sz w:val="24"/>
          <w:szCs w:val="24"/>
        </w:rPr>
        <w:t>we</w:t>
      </w:r>
      <w:r w:rsidR="00773F7A" w:rsidRPr="00B76B88">
        <w:rPr>
          <w:rFonts w:eastAsia="MinionPro"/>
          <w:color w:val="000000" w:themeColor="text1"/>
          <w:sz w:val="24"/>
          <w:szCs w:val="24"/>
        </w:rPr>
        <w:t xml:space="preserve"> </w:t>
      </w:r>
      <w:r w:rsidRPr="00B76B88">
        <w:rPr>
          <w:rFonts w:eastAsia="MinionPro"/>
          <w:color w:val="000000" w:themeColor="text1"/>
          <w:sz w:val="24"/>
          <w:szCs w:val="24"/>
        </w:rPr>
        <w:t xml:space="preserve">shift our attention now to </w:t>
      </w:r>
      <w:r w:rsidR="006310E1" w:rsidRPr="00B76B88">
        <w:rPr>
          <w:rFonts w:eastAsia="MinionPro"/>
          <w:color w:val="000000" w:themeColor="text1"/>
          <w:sz w:val="24"/>
          <w:szCs w:val="24"/>
        </w:rPr>
        <w:t>its</w:t>
      </w:r>
      <w:r w:rsidR="000E4EA9" w:rsidRPr="00B76B88">
        <w:rPr>
          <w:rFonts w:eastAsia="MinionPro"/>
          <w:color w:val="000000" w:themeColor="text1"/>
          <w:sz w:val="24"/>
          <w:szCs w:val="24"/>
        </w:rPr>
        <w:t xml:space="preserve"> computed</w:t>
      </w:r>
      <w:r w:rsidR="006310E1" w:rsidRPr="00B76B88">
        <w:rPr>
          <w:rFonts w:eastAsia="MinionPro"/>
          <w:color w:val="000000" w:themeColor="text1"/>
          <w:sz w:val="24"/>
          <w:szCs w:val="24"/>
        </w:rPr>
        <w:t xml:space="preserve"> </w:t>
      </w:r>
      <w:r w:rsidRPr="00B76B88">
        <w:rPr>
          <w:rFonts w:eastAsia="MinionPro"/>
          <w:color w:val="000000" w:themeColor="text1"/>
          <w:sz w:val="24"/>
          <w:szCs w:val="24"/>
        </w:rPr>
        <w:t>electronic and geometric</w:t>
      </w:r>
      <w:r w:rsidR="00773F7A" w:rsidRPr="00B76B88">
        <w:rPr>
          <w:rFonts w:eastAsia="MinionPro"/>
          <w:color w:val="000000" w:themeColor="text1"/>
          <w:sz w:val="24"/>
          <w:szCs w:val="24"/>
        </w:rPr>
        <w:t xml:space="preserve"> </w:t>
      </w:r>
      <w:r w:rsidRPr="00B76B88">
        <w:rPr>
          <w:rFonts w:eastAsia="MinionPro"/>
          <w:color w:val="000000" w:themeColor="text1"/>
          <w:sz w:val="24"/>
          <w:szCs w:val="24"/>
        </w:rPr>
        <w:t>structure.</w:t>
      </w:r>
      <w:r w:rsidR="006B38F2" w:rsidRPr="00B76B88">
        <w:rPr>
          <w:rFonts w:eastAsia="MinionPro"/>
          <w:color w:val="000000" w:themeColor="text1"/>
          <w:sz w:val="24"/>
          <w:szCs w:val="24"/>
        </w:rPr>
        <w:t xml:space="preserve"> </w:t>
      </w:r>
      <w:r w:rsidR="00704B08" w:rsidRPr="00B76B88">
        <w:rPr>
          <w:rFonts w:eastAsia="MinionPro"/>
          <w:color w:val="000000" w:themeColor="text1"/>
          <w:sz w:val="24"/>
          <w:szCs w:val="24"/>
        </w:rPr>
        <w:t xml:space="preserve">The molecule holds a </w:t>
      </w:r>
      <w:r w:rsidR="00704B08" w:rsidRPr="00B76B88">
        <w:rPr>
          <w:rFonts w:eastAsia="MinionPro"/>
          <w:color w:val="000000" w:themeColor="text1"/>
          <w:sz w:val="24"/>
          <w:szCs w:val="24"/>
          <w:vertAlign w:val="superscript"/>
        </w:rPr>
        <w:t>1</w:t>
      </w:r>
      <w:r w:rsidR="00704B08" w:rsidRPr="00B76B88">
        <w:rPr>
          <w:rFonts w:eastAsia="MinionPro"/>
          <w:color w:val="000000" w:themeColor="text1"/>
          <w:sz w:val="24"/>
          <w:szCs w:val="24"/>
        </w:rPr>
        <w:t>A electronic ground state. In contrast to highly symmetric</w:t>
      </w:r>
      <w:r w:rsidR="0010764A" w:rsidRPr="00B76B88">
        <w:rPr>
          <w:rFonts w:eastAsia="MinionPro"/>
          <w:color w:val="000000" w:themeColor="text1"/>
          <w:sz w:val="24"/>
          <w:szCs w:val="24"/>
        </w:rPr>
        <w:t xml:space="preserve"> </w:t>
      </w:r>
      <w:r w:rsidR="0010764A" w:rsidRPr="00B76B88">
        <w:rPr>
          <w:rFonts w:eastAsia="MinionPro"/>
          <w:i/>
          <w:color w:val="000000" w:themeColor="text1"/>
          <w:sz w:val="24"/>
          <w:szCs w:val="24"/>
        </w:rPr>
        <w:t>D</w:t>
      </w:r>
      <w:r w:rsidR="0010764A" w:rsidRPr="00B76B88">
        <w:rPr>
          <w:rFonts w:eastAsia="MinionPro"/>
          <w:color w:val="000000" w:themeColor="text1"/>
          <w:sz w:val="24"/>
          <w:szCs w:val="24"/>
          <w:vertAlign w:val="subscript"/>
        </w:rPr>
        <w:t>3h</w:t>
      </w:r>
      <w:r w:rsidR="00704B08" w:rsidRPr="00B76B88">
        <w:rPr>
          <w:rFonts w:eastAsia="MinionPro"/>
          <w:color w:val="000000" w:themeColor="text1"/>
          <w:sz w:val="24"/>
          <w:szCs w:val="24"/>
        </w:rPr>
        <w:t xml:space="preserve"> </w:t>
      </w:r>
      <w:r w:rsidR="0010764A" w:rsidRPr="00B76B88">
        <w:rPr>
          <w:rFonts w:eastAsia="MinionPro"/>
          <w:color w:val="000000" w:themeColor="text1"/>
          <w:sz w:val="24"/>
          <w:szCs w:val="24"/>
        </w:rPr>
        <w:t xml:space="preserve">molecule </w:t>
      </w:r>
      <w:r w:rsidR="00704B08" w:rsidRPr="00B76B88">
        <w:rPr>
          <w:rFonts w:eastAsia="MinionPro"/>
          <w:b/>
          <w:color w:val="000000" w:themeColor="text1"/>
          <w:sz w:val="24"/>
          <w:szCs w:val="24"/>
        </w:rPr>
        <w:t>2</w:t>
      </w:r>
      <w:r w:rsidR="00896A70" w:rsidRPr="00B76B88">
        <w:rPr>
          <w:rFonts w:eastAsia="MinionPro"/>
          <w:color w:val="000000" w:themeColor="text1"/>
          <w:sz w:val="24"/>
          <w:szCs w:val="24"/>
        </w:rPr>
        <w:t>,</w:t>
      </w:r>
      <w:r w:rsidR="00704B08" w:rsidRPr="00B76B88">
        <w:rPr>
          <w:rFonts w:eastAsia="MinionPro"/>
          <w:color w:val="000000" w:themeColor="text1"/>
          <w:sz w:val="24"/>
          <w:szCs w:val="24"/>
        </w:rPr>
        <w:t xml:space="preserve"> the prismatic structure in </w:t>
      </w:r>
      <w:r w:rsidR="00704B08" w:rsidRPr="00B76B88">
        <w:rPr>
          <w:rFonts w:eastAsia="MinionPro"/>
          <w:b/>
          <w:color w:val="000000" w:themeColor="text1"/>
          <w:sz w:val="24"/>
          <w:szCs w:val="24"/>
        </w:rPr>
        <w:t>5</w:t>
      </w:r>
      <w:r w:rsidR="00704B08" w:rsidRPr="00B76B88">
        <w:rPr>
          <w:rFonts w:eastAsia="MinionPro"/>
          <w:color w:val="000000" w:themeColor="text1"/>
          <w:sz w:val="24"/>
          <w:szCs w:val="24"/>
        </w:rPr>
        <w:t xml:space="preserve"> is distorted due to heteroatom substitution</w:t>
      </w:r>
      <w:r w:rsidR="00896A70" w:rsidRPr="00B76B88">
        <w:rPr>
          <w:rFonts w:eastAsia="MinionPro"/>
          <w:color w:val="000000" w:themeColor="text1"/>
          <w:sz w:val="24"/>
          <w:szCs w:val="24"/>
        </w:rPr>
        <w:t>, which</w:t>
      </w:r>
      <w:r w:rsidR="0010764A" w:rsidRPr="00B76B88">
        <w:rPr>
          <w:rFonts w:eastAsia="MinionPro"/>
          <w:color w:val="000000" w:themeColor="text1"/>
          <w:sz w:val="24"/>
          <w:szCs w:val="24"/>
        </w:rPr>
        <w:t xml:space="preserve"> reduces the </w:t>
      </w:r>
      <w:r w:rsidR="00B1308C" w:rsidRPr="00B76B88">
        <w:rPr>
          <w:rFonts w:eastAsia="MinionPro"/>
          <w:color w:val="000000" w:themeColor="text1"/>
          <w:sz w:val="24"/>
          <w:szCs w:val="24"/>
        </w:rPr>
        <w:t xml:space="preserve">point group </w:t>
      </w:r>
      <w:r w:rsidR="0010764A" w:rsidRPr="00B76B88">
        <w:rPr>
          <w:rFonts w:eastAsia="MinionPro"/>
          <w:color w:val="000000" w:themeColor="text1"/>
          <w:sz w:val="24"/>
          <w:szCs w:val="24"/>
        </w:rPr>
        <w:t>to</w:t>
      </w:r>
      <w:r w:rsidR="00704B08" w:rsidRPr="00B76B88">
        <w:rPr>
          <w:rFonts w:eastAsia="MinionPro"/>
          <w:color w:val="000000" w:themeColor="text1"/>
          <w:sz w:val="24"/>
          <w:szCs w:val="24"/>
        </w:rPr>
        <w:t xml:space="preserve"> </w:t>
      </w:r>
      <w:r w:rsidR="00704B08" w:rsidRPr="00B76B88">
        <w:rPr>
          <w:rFonts w:eastAsia="MinionPro"/>
          <w:i/>
          <w:color w:val="000000" w:themeColor="text1"/>
          <w:sz w:val="24"/>
          <w:szCs w:val="24"/>
        </w:rPr>
        <w:t>C</w:t>
      </w:r>
      <w:r w:rsidR="00704B08" w:rsidRPr="00B76B88">
        <w:rPr>
          <w:rFonts w:eastAsia="MinionPro"/>
          <w:color w:val="000000" w:themeColor="text1"/>
          <w:sz w:val="24"/>
          <w:szCs w:val="24"/>
          <w:vertAlign w:val="subscript"/>
        </w:rPr>
        <w:t>1</w:t>
      </w:r>
      <w:r w:rsidR="0010764A" w:rsidRPr="00B76B88">
        <w:rPr>
          <w:rFonts w:eastAsia="MinionPro"/>
          <w:color w:val="000000" w:themeColor="text1"/>
          <w:sz w:val="24"/>
          <w:szCs w:val="24"/>
        </w:rPr>
        <w:t xml:space="preserve"> </w:t>
      </w:r>
      <w:r w:rsidR="00C95497" w:rsidRPr="00B76B88">
        <w:rPr>
          <w:rFonts w:eastAsia="MinionPro"/>
          <w:color w:val="000000" w:themeColor="text1"/>
          <w:sz w:val="24"/>
          <w:szCs w:val="24"/>
        </w:rPr>
        <w:t>(</w:t>
      </w:r>
      <w:ins w:id="72" w:author="Starbase20" w:date="2021-08-19T15:37:00Z">
        <w:r w:rsidR="00BD3368">
          <w:rPr>
            <w:color w:val="000000" w:themeColor="text1"/>
            <w:sz w:val="24"/>
            <w:szCs w:val="24"/>
          </w:rPr>
          <w:t>Fig.</w:t>
        </w:r>
        <w:r w:rsidR="00BD3368" w:rsidRPr="00B76B88">
          <w:rPr>
            <w:color w:val="000000" w:themeColor="text1"/>
            <w:sz w:val="24"/>
            <w:szCs w:val="24"/>
          </w:rPr>
          <w:t xml:space="preserve"> </w:t>
        </w:r>
      </w:ins>
      <w:del w:id="73" w:author="Starbase20" w:date="2021-08-19T15:37:00Z">
        <w:r w:rsidR="00C95497" w:rsidRPr="00B76B88" w:rsidDel="00BD3368">
          <w:rPr>
            <w:rFonts w:eastAsia="MinionPro"/>
            <w:color w:val="000000" w:themeColor="text1"/>
            <w:sz w:val="24"/>
            <w:szCs w:val="24"/>
          </w:rPr>
          <w:delText xml:space="preserve">Scheme </w:delText>
        </w:r>
      </w:del>
      <w:r w:rsidR="00C95497" w:rsidRPr="00B76B88">
        <w:rPr>
          <w:rFonts w:eastAsia="MinionPro"/>
          <w:color w:val="000000" w:themeColor="text1"/>
          <w:sz w:val="24"/>
          <w:szCs w:val="24"/>
        </w:rPr>
        <w:t>1)</w:t>
      </w:r>
      <w:r w:rsidR="00704B08" w:rsidRPr="00B76B88">
        <w:rPr>
          <w:rFonts w:eastAsia="MinionPro"/>
          <w:color w:val="000000" w:themeColor="text1"/>
          <w:sz w:val="24"/>
          <w:szCs w:val="24"/>
        </w:rPr>
        <w:t xml:space="preserve">. </w:t>
      </w:r>
      <w:r w:rsidR="00A665BC" w:rsidRPr="00B76B88">
        <w:rPr>
          <w:rFonts w:eastAsia="MinionPro"/>
          <w:color w:val="000000" w:themeColor="text1"/>
          <w:sz w:val="24"/>
          <w:szCs w:val="24"/>
        </w:rPr>
        <w:t>T</w:t>
      </w:r>
      <w:r w:rsidR="00704B08" w:rsidRPr="00B76B88">
        <w:rPr>
          <w:rFonts w:eastAsia="MinionPro"/>
          <w:color w:val="000000" w:themeColor="text1"/>
          <w:sz w:val="24"/>
          <w:szCs w:val="24"/>
        </w:rPr>
        <w:t>he</w:t>
      </w:r>
      <w:r w:rsidR="007A4CD4" w:rsidRPr="00B76B88">
        <w:rPr>
          <w:rFonts w:eastAsia="MinionPro"/>
          <w:color w:val="000000" w:themeColor="text1"/>
          <w:sz w:val="24"/>
          <w:szCs w:val="24"/>
        </w:rPr>
        <w:t xml:space="preserve"> computed X–P–X bond angles</w:t>
      </w:r>
      <w:r w:rsidR="001E3187" w:rsidRPr="00B76B88">
        <w:rPr>
          <w:rFonts w:eastAsia="MinionPro"/>
          <w:color w:val="000000" w:themeColor="text1"/>
          <w:sz w:val="24"/>
          <w:szCs w:val="24"/>
        </w:rPr>
        <w:t xml:space="preserve"> at </w:t>
      </w:r>
      <w:r w:rsidR="00B1308C" w:rsidRPr="00B76B88">
        <w:rPr>
          <w:rFonts w:eastAsia="MinionPro"/>
          <w:color w:val="000000" w:themeColor="text1"/>
          <w:sz w:val="24"/>
          <w:szCs w:val="24"/>
        </w:rPr>
        <w:t xml:space="preserve">the </w:t>
      </w:r>
      <w:r w:rsidR="001E3187" w:rsidRPr="00B76B88">
        <w:rPr>
          <w:rFonts w:eastAsia="MinionPro"/>
          <w:color w:val="000000" w:themeColor="text1"/>
          <w:sz w:val="24"/>
          <w:szCs w:val="24"/>
        </w:rPr>
        <w:t>B3LYP/cc-pVTZ level of theory</w:t>
      </w:r>
      <w:r w:rsidR="007A4CD4" w:rsidRPr="00B76B88">
        <w:rPr>
          <w:rFonts w:eastAsia="MinionPro"/>
          <w:color w:val="000000" w:themeColor="text1"/>
          <w:sz w:val="24"/>
          <w:szCs w:val="24"/>
        </w:rPr>
        <w:t xml:space="preserve"> </w:t>
      </w:r>
      <w:r w:rsidR="0010764A" w:rsidRPr="00B76B88">
        <w:rPr>
          <w:rFonts w:eastAsia="MinionPro"/>
          <w:color w:val="000000" w:themeColor="text1"/>
          <w:sz w:val="24"/>
          <w:szCs w:val="24"/>
        </w:rPr>
        <w:t>in</w:t>
      </w:r>
      <w:r w:rsidR="007A4CD4" w:rsidRPr="00B76B88">
        <w:rPr>
          <w:rFonts w:eastAsia="MinionPro"/>
          <w:color w:val="000000" w:themeColor="text1"/>
          <w:sz w:val="24"/>
          <w:szCs w:val="24"/>
        </w:rPr>
        <w:t xml:space="preserve"> th</w:t>
      </w:r>
      <w:r w:rsidR="007D4EB1" w:rsidRPr="00B76B88">
        <w:rPr>
          <w:rFonts w:eastAsia="MinionPro"/>
          <w:color w:val="000000" w:themeColor="text1"/>
          <w:sz w:val="24"/>
          <w:szCs w:val="24"/>
        </w:rPr>
        <w:t>e bases</w:t>
      </w:r>
      <w:r w:rsidR="007A4CD4" w:rsidRPr="00B76B88">
        <w:rPr>
          <w:rFonts w:eastAsia="MinionPro"/>
          <w:color w:val="000000" w:themeColor="text1"/>
          <w:sz w:val="24"/>
          <w:szCs w:val="24"/>
        </w:rPr>
        <w:t xml:space="preserve"> of the prism are much</w:t>
      </w:r>
      <w:r w:rsidR="00C95497" w:rsidRPr="00B76B88">
        <w:rPr>
          <w:rFonts w:eastAsia="MinionPro"/>
          <w:color w:val="000000" w:themeColor="text1"/>
          <w:sz w:val="24"/>
          <w:szCs w:val="24"/>
        </w:rPr>
        <w:t xml:space="preserve"> less</w:t>
      </w:r>
      <w:r w:rsidR="007A4CD4" w:rsidRPr="00B76B88">
        <w:rPr>
          <w:rFonts w:eastAsia="MinionPro"/>
          <w:color w:val="000000" w:themeColor="text1"/>
          <w:sz w:val="24"/>
          <w:szCs w:val="24"/>
        </w:rPr>
        <w:t xml:space="preserve"> than 60° as in an</w:t>
      </w:r>
      <w:r w:rsidR="007A4CD4" w:rsidRPr="00B76B88">
        <w:rPr>
          <w:color w:val="000000" w:themeColor="text1"/>
        </w:rPr>
        <w:t xml:space="preserve"> </w:t>
      </w:r>
      <w:r w:rsidR="007A4CD4" w:rsidRPr="00B76B88">
        <w:rPr>
          <w:rFonts w:eastAsia="MinionPro"/>
          <w:color w:val="000000" w:themeColor="text1"/>
          <w:sz w:val="24"/>
          <w:szCs w:val="24"/>
        </w:rPr>
        <w:t>equilateral triangle (</w:t>
      </w:r>
      <w:r w:rsidR="00FA098F" w:rsidRPr="00B76B88">
        <w:rPr>
          <w:rFonts w:ascii="Cambria Math" w:eastAsia="MinionPro" w:hAnsi="Cambria Math" w:cs="Cambria Math"/>
          <w:i/>
          <w:color w:val="000000" w:themeColor="text1"/>
          <w:sz w:val="24"/>
          <w:szCs w:val="24"/>
        </w:rPr>
        <w:t>∠</w:t>
      </w:r>
      <w:r w:rsidR="007A4CD4" w:rsidRPr="00B76B88">
        <w:rPr>
          <w:rFonts w:eastAsia="MinionPro"/>
          <w:color w:val="000000" w:themeColor="text1"/>
          <w:sz w:val="24"/>
          <w:szCs w:val="24"/>
        </w:rPr>
        <w:t>P</w:t>
      </w:r>
      <w:r w:rsidR="00C95497" w:rsidRPr="00B76B88">
        <w:rPr>
          <w:rFonts w:eastAsia="MinionPro"/>
          <w:color w:val="000000" w:themeColor="text1"/>
          <w:sz w:val="24"/>
          <w:szCs w:val="24"/>
        </w:rPr>
        <w:t>(1)</w:t>
      </w:r>
      <w:r w:rsidR="007A4CD4" w:rsidRPr="00B76B88">
        <w:rPr>
          <w:rFonts w:eastAsia="MinionPro"/>
          <w:color w:val="000000" w:themeColor="text1"/>
          <w:sz w:val="24"/>
          <w:szCs w:val="24"/>
        </w:rPr>
        <w:t>–P</w:t>
      </w:r>
      <w:r w:rsidR="00C95497" w:rsidRPr="00B76B88">
        <w:rPr>
          <w:rFonts w:eastAsia="MinionPro"/>
          <w:color w:val="000000" w:themeColor="text1"/>
          <w:sz w:val="24"/>
          <w:szCs w:val="24"/>
        </w:rPr>
        <w:t>(3)</w:t>
      </w:r>
      <w:r w:rsidR="007A4CD4" w:rsidRPr="00B76B88">
        <w:rPr>
          <w:rFonts w:eastAsia="MinionPro"/>
          <w:color w:val="000000" w:themeColor="text1"/>
          <w:sz w:val="24"/>
          <w:szCs w:val="24"/>
        </w:rPr>
        <w:t>–N</w:t>
      </w:r>
      <w:r w:rsidR="00C95497" w:rsidRPr="00B76B88">
        <w:rPr>
          <w:rFonts w:eastAsia="MinionPro"/>
          <w:color w:val="000000" w:themeColor="text1"/>
          <w:sz w:val="24"/>
          <w:szCs w:val="24"/>
        </w:rPr>
        <w:t>(2)</w:t>
      </w:r>
      <w:r w:rsidR="00FA098F" w:rsidRPr="00B76B88">
        <w:rPr>
          <w:rFonts w:eastAsia="MinionPro"/>
          <w:color w:val="000000" w:themeColor="text1"/>
          <w:sz w:val="24"/>
          <w:szCs w:val="24"/>
        </w:rPr>
        <w:t xml:space="preserve"> = </w:t>
      </w:r>
      <w:r w:rsidR="007A4CD4" w:rsidRPr="00B76B88">
        <w:rPr>
          <w:rFonts w:eastAsia="MinionPro"/>
          <w:color w:val="000000" w:themeColor="text1"/>
          <w:sz w:val="24"/>
          <w:szCs w:val="24"/>
        </w:rPr>
        <w:t>52.2°</w:t>
      </w:r>
      <w:r w:rsidR="00FA098F" w:rsidRPr="00B76B88">
        <w:rPr>
          <w:rFonts w:eastAsia="MinionPro"/>
          <w:color w:val="000000" w:themeColor="text1"/>
          <w:sz w:val="24"/>
          <w:szCs w:val="24"/>
        </w:rPr>
        <w:t xml:space="preserve">, </w:t>
      </w:r>
      <w:r w:rsidR="00FA098F" w:rsidRPr="00B76B88">
        <w:rPr>
          <w:rFonts w:ascii="Cambria Math" w:eastAsia="MinionPro" w:hAnsi="Cambria Math" w:cs="Cambria Math"/>
          <w:i/>
          <w:color w:val="000000" w:themeColor="text1"/>
          <w:sz w:val="24"/>
          <w:szCs w:val="24"/>
        </w:rPr>
        <w:t>∠</w:t>
      </w:r>
      <w:r w:rsidR="007A4CD4" w:rsidRPr="00B76B88">
        <w:rPr>
          <w:rFonts w:eastAsia="MinionPro"/>
          <w:color w:val="000000" w:themeColor="text1"/>
          <w:sz w:val="24"/>
          <w:szCs w:val="24"/>
        </w:rPr>
        <w:t>N</w:t>
      </w:r>
      <w:r w:rsidR="00C95497" w:rsidRPr="00B76B88">
        <w:rPr>
          <w:rFonts w:eastAsia="MinionPro"/>
          <w:color w:val="000000" w:themeColor="text1"/>
          <w:sz w:val="24"/>
          <w:szCs w:val="24"/>
        </w:rPr>
        <w:t>(2)</w:t>
      </w:r>
      <w:r w:rsidR="007A4CD4" w:rsidRPr="00B76B88">
        <w:rPr>
          <w:rFonts w:eastAsia="MinionPro"/>
          <w:color w:val="000000" w:themeColor="text1"/>
          <w:sz w:val="24"/>
          <w:szCs w:val="24"/>
        </w:rPr>
        <w:t>–P</w:t>
      </w:r>
      <w:r w:rsidR="00C95497" w:rsidRPr="00B76B88">
        <w:rPr>
          <w:rFonts w:eastAsia="MinionPro"/>
          <w:color w:val="000000" w:themeColor="text1"/>
          <w:sz w:val="24"/>
          <w:szCs w:val="24"/>
        </w:rPr>
        <w:t>(1)</w:t>
      </w:r>
      <w:r w:rsidR="007A4CD4" w:rsidRPr="00B76B88">
        <w:rPr>
          <w:rFonts w:eastAsia="MinionPro"/>
          <w:color w:val="000000" w:themeColor="text1"/>
          <w:sz w:val="24"/>
          <w:szCs w:val="24"/>
        </w:rPr>
        <w:t>–P</w:t>
      </w:r>
      <w:r w:rsidR="00C95497" w:rsidRPr="00B76B88">
        <w:rPr>
          <w:rFonts w:eastAsia="MinionPro"/>
          <w:color w:val="000000" w:themeColor="text1"/>
          <w:sz w:val="24"/>
          <w:szCs w:val="24"/>
        </w:rPr>
        <w:t>(3)</w:t>
      </w:r>
      <w:r w:rsidR="00D77006" w:rsidRPr="00B76B88">
        <w:rPr>
          <w:rFonts w:eastAsia="MinionPro"/>
          <w:color w:val="000000" w:themeColor="text1"/>
          <w:sz w:val="24"/>
          <w:szCs w:val="24"/>
        </w:rPr>
        <w:t xml:space="preserve"> = </w:t>
      </w:r>
      <w:r w:rsidR="007A4CD4" w:rsidRPr="00B76B88">
        <w:rPr>
          <w:rFonts w:eastAsia="MinionPro"/>
          <w:color w:val="000000" w:themeColor="text1"/>
          <w:sz w:val="24"/>
          <w:szCs w:val="24"/>
        </w:rPr>
        <w:t>52.0°</w:t>
      </w:r>
      <w:r w:rsidR="00D77006" w:rsidRPr="00B76B88">
        <w:rPr>
          <w:rFonts w:eastAsia="MinionPro"/>
          <w:color w:val="000000" w:themeColor="text1"/>
          <w:sz w:val="24"/>
          <w:szCs w:val="24"/>
        </w:rPr>
        <w:t xml:space="preserve">, </w:t>
      </w:r>
      <w:r w:rsidR="00FA098F" w:rsidRPr="00B76B88">
        <w:rPr>
          <w:rFonts w:ascii="Cambria Math" w:eastAsia="MinionPro" w:hAnsi="Cambria Math" w:cs="Cambria Math"/>
          <w:i/>
          <w:color w:val="000000" w:themeColor="text1"/>
          <w:sz w:val="24"/>
          <w:szCs w:val="24"/>
        </w:rPr>
        <w:t>∠</w:t>
      </w:r>
      <w:r w:rsidR="00FA098F" w:rsidRPr="00B76B88">
        <w:rPr>
          <w:rFonts w:eastAsia="MinionPro"/>
          <w:color w:val="000000" w:themeColor="text1"/>
          <w:sz w:val="24"/>
          <w:szCs w:val="24"/>
        </w:rPr>
        <w:t>N(4)–P(5)–N(6) = 48.6°</w:t>
      </w:r>
      <w:r w:rsidR="007A4CD4" w:rsidRPr="00B76B88">
        <w:rPr>
          <w:rFonts w:eastAsia="MinionPro"/>
          <w:color w:val="000000" w:themeColor="text1"/>
          <w:sz w:val="24"/>
          <w:szCs w:val="24"/>
        </w:rPr>
        <w:t>)</w:t>
      </w:r>
      <w:r w:rsidR="007D4EB1" w:rsidRPr="00B76B88">
        <w:rPr>
          <w:rFonts w:eastAsia="MinionPro"/>
          <w:color w:val="000000" w:themeColor="text1"/>
          <w:sz w:val="24"/>
          <w:szCs w:val="24"/>
        </w:rPr>
        <w:t>;</w:t>
      </w:r>
      <w:r w:rsidR="007A4CD4" w:rsidRPr="00B76B88">
        <w:rPr>
          <w:rFonts w:eastAsia="MinionPro"/>
          <w:color w:val="000000" w:themeColor="text1"/>
          <w:sz w:val="24"/>
          <w:szCs w:val="24"/>
        </w:rPr>
        <w:t xml:space="preserve"> consequently</w:t>
      </w:r>
      <w:r w:rsidR="007D4EB1" w:rsidRPr="00B76B88">
        <w:rPr>
          <w:rFonts w:eastAsia="MinionPro"/>
          <w:color w:val="000000" w:themeColor="text1"/>
          <w:sz w:val="24"/>
          <w:szCs w:val="24"/>
        </w:rPr>
        <w:t>,</w:t>
      </w:r>
      <w:r w:rsidR="007A4CD4" w:rsidRPr="00B76B88">
        <w:rPr>
          <w:rFonts w:eastAsia="MinionPro"/>
          <w:color w:val="000000" w:themeColor="text1"/>
          <w:sz w:val="24"/>
          <w:szCs w:val="24"/>
        </w:rPr>
        <w:t xml:space="preserve"> the X–N–X angles </w:t>
      </w:r>
      <w:r w:rsidR="007D4EB1" w:rsidRPr="00B76B88">
        <w:rPr>
          <w:rFonts w:eastAsia="MinionPro"/>
          <w:color w:val="000000" w:themeColor="text1"/>
          <w:sz w:val="24"/>
          <w:szCs w:val="24"/>
        </w:rPr>
        <w:t>are</w:t>
      </w:r>
      <w:r w:rsidR="00C95497" w:rsidRPr="00B76B88">
        <w:rPr>
          <w:rFonts w:eastAsia="MinionPro"/>
          <w:color w:val="000000" w:themeColor="text1"/>
          <w:sz w:val="24"/>
          <w:szCs w:val="24"/>
        </w:rPr>
        <w:t xml:space="preserve"> more than</w:t>
      </w:r>
      <w:r w:rsidR="007D4EB1" w:rsidRPr="00B76B88">
        <w:rPr>
          <w:rFonts w:eastAsia="MinionPro"/>
          <w:color w:val="000000" w:themeColor="text1"/>
          <w:sz w:val="24"/>
          <w:szCs w:val="24"/>
        </w:rPr>
        <w:t xml:space="preserve"> </w:t>
      </w:r>
      <w:r w:rsidR="007A4CD4" w:rsidRPr="00B76B88">
        <w:rPr>
          <w:rFonts w:eastAsia="MinionPro"/>
          <w:color w:val="000000" w:themeColor="text1"/>
          <w:sz w:val="24"/>
          <w:szCs w:val="24"/>
        </w:rPr>
        <w:t>60° (</w:t>
      </w:r>
      <w:r w:rsidR="00FA098F" w:rsidRPr="00B76B88">
        <w:rPr>
          <w:rFonts w:ascii="Cambria Math" w:eastAsia="MinionPro" w:hAnsi="Cambria Math" w:cs="Cambria Math"/>
          <w:i/>
          <w:color w:val="000000" w:themeColor="text1"/>
          <w:sz w:val="24"/>
          <w:szCs w:val="24"/>
        </w:rPr>
        <w:t>∠</w:t>
      </w:r>
      <w:r w:rsidR="00FA098F" w:rsidRPr="00B76B88">
        <w:rPr>
          <w:rFonts w:eastAsia="MinionPro"/>
          <w:color w:val="000000" w:themeColor="text1"/>
          <w:sz w:val="24"/>
          <w:szCs w:val="24"/>
        </w:rPr>
        <w:t xml:space="preserve">P(1)–N(2)–P(3) = 75.8°, </w:t>
      </w:r>
      <w:r w:rsidR="00FA098F" w:rsidRPr="00B76B88">
        <w:rPr>
          <w:rFonts w:ascii="Cambria Math" w:eastAsia="MinionPro" w:hAnsi="Cambria Math" w:cs="Cambria Math"/>
          <w:i/>
          <w:color w:val="000000" w:themeColor="text1"/>
          <w:sz w:val="24"/>
          <w:szCs w:val="24"/>
        </w:rPr>
        <w:t>∠</w:t>
      </w:r>
      <w:r w:rsidR="007A4CD4" w:rsidRPr="00B76B88">
        <w:rPr>
          <w:rFonts w:eastAsia="MinionPro"/>
          <w:color w:val="000000" w:themeColor="text1"/>
          <w:sz w:val="24"/>
          <w:szCs w:val="24"/>
        </w:rPr>
        <w:t>P</w:t>
      </w:r>
      <w:r w:rsidR="00FA098F" w:rsidRPr="00B76B88">
        <w:rPr>
          <w:rFonts w:eastAsia="MinionPro"/>
          <w:color w:val="000000" w:themeColor="text1"/>
          <w:sz w:val="24"/>
          <w:szCs w:val="24"/>
        </w:rPr>
        <w:t>(6)</w:t>
      </w:r>
      <w:r w:rsidR="007A4CD4" w:rsidRPr="00B76B88">
        <w:rPr>
          <w:rFonts w:eastAsia="MinionPro"/>
          <w:color w:val="000000" w:themeColor="text1"/>
          <w:sz w:val="24"/>
          <w:szCs w:val="24"/>
        </w:rPr>
        <w:t>–N</w:t>
      </w:r>
      <w:r w:rsidR="00FA098F" w:rsidRPr="00B76B88">
        <w:rPr>
          <w:rFonts w:eastAsia="MinionPro"/>
          <w:color w:val="000000" w:themeColor="text1"/>
          <w:sz w:val="24"/>
          <w:szCs w:val="24"/>
        </w:rPr>
        <w:t>(5)</w:t>
      </w:r>
      <w:r w:rsidR="007A4CD4" w:rsidRPr="00B76B88">
        <w:rPr>
          <w:rFonts w:eastAsia="MinionPro"/>
          <w:color w:val="000000" w:themeColor="text1"/>
          <w:sz w:val="24"/>
          <w:szCs w:val="24"/>
        </w:rPr>
        <w:t>–N</w:t>
      </w:r>
      <w:r w:rsidR="00FA098F" w:rsidRPr="00B76B88">
        <w:rPr>
          <w:rFonts w:eastAsia="MinionPro"/>
          <w:color w:val="000000" w:themeColor="text1"/>
          <w:sz w:val="24"/>
          <w:szCs w:val="24"/>
        </w:rPr>
        <w:t xml:space="preserve">(4) = </w:t>
      </w:r>
      <w:r w:rsidR="007A4CD4" w:rsidRPr="00B76B88">
        <w:rPr>
          <w:rFonts w:eastAsia="MinionPro"/>
          <w:color w:val="000000" w:themeColor="text1"/>
          <w:sz w:val="24"/>
          <w:szCs w:val="24"/>
        </w:rPr>
        <w:t>68.6°</w:t>
      </w:r>
      <w:r w:rsidR="00FA098F" w:rsidRPr="00B76B88">
        <w:rPr>
          <w:rFonts w:eastAsia="MinionPro"/>
          <w:color w:val="000000" w:themeColor="text1"/>
          <w:sz w:val="24"/>
          <w:szCs w:val="24"/>
        </w:rPr>
        <w:t xml:space="preserve">, </w:t>
      </w:r>
      <w:r w:rsidR="00FA098F" w:rsidRPr="00B76B88">
        <w:rPr>
          <w:rFonts w:ascii="Cambria Math" w:eastAsia="MinionPro" w:hAnsi="Cambria Math" w:cs="Cambria Math"/>
          <w:i/>
          <w:color w:val="000000" w:themeColor="text1"/>
          <w:sz w:val="24"/>
          <w:szCs w:val="24"/>
        </w:rPr>
        <w:t>∠</w:t>
      </w:r>
      <w:r w:rsidR="00FA098F" w:rsidRPr="00B76B88">
        <w:rPr>
          <w:rFonts w:eastAsia="MinionPro"/>
          <w:color w:val="000000" w:themeColor="text1"/>
          <w:sz w:val="24"/>
          <w:szCs w:val="24"/>
        </w:rPr>
        <w:t>P(6)–N(4)–N(5) = 62.8°</w:t>
      </w:r>
      <w:r w:rsidR="007A4CD4" w:rsidRPr="00B76B88">
        <w:rPr>
          <w:rFonts w:eastAsia="MinionPro"/>
          <w:color w:val="000000" w:themeColor="text1"/>
          <w:sz w:val="24"/>
          <w:szCs w:val="24"/>
        </w:rPr>
        <w:t>)</w:t>
      </w:r>
      <w:r w:rsidR="00C95497" w:rsidRPr="00B76B88">
        <w:rPr>
          <w:rFonts w:eastAsia="MinionPro"/>
          <w:color w:val="000000" w:themeColor="text1"/>
          <w:sz w:val="24"/>
          <w:szCs w:val="24"/>
        </w:rPr>
        <w:t xml:space="preserve"> (</w:t>
      </w:r>
      <w:ins w:id="74" w:author="Starbase20" w:date="2021-08-19T15:37:00Z">
        <w:r w:rsidR="00BD3368">
          <w:rPr>
            <w:color w:val="000000" w:themeColor="text1"/>
            <w:sz w:val="24"/>
            <w:szCs w:val="24"/>
          </w:rPr>
          <w:t>Fig.</w:t>
        </w:r>
        <w:r w:rsidR="00BD3368" w:rsidRPr="00B76B88">
          <w:rPr>
            <w:color w:val="000000" w:themeColor="text1"/>
            <w:sz w:val="24"/>
            <w:szCs w:val="24"/>
          </w:rPr>
          <w:t xml:space="preserve"> </w:t>
        </w:r>
      </w:ins>
      <w:del w:id="75" w:author="Starbase20" w:date="2021-08-19T15:37:00Z">
        <w:r w:rsidR="00C95497" w:rsidRPr="00B76B88" w:rsidDel="00BD3368">
          <w:rPr>
            <w:rFonts w:eastAsia="MinionPro"/>
            <w:color w:val="000000" w:themeColor="text1"/>
            <w:sz w:val="24"/>
            <w:szCs w:val="24"/>
          </w:rPr>
          <w:delText xml:space="preserve">Scheme </w:delText>
        </w:r>
      </w:del>
      <w:r w:rsidR="00C95497" w:rsidRPr="00B76B88">
        <w:rPr>
          <w:rFonts w:eastAsia="MinionPro"/>
          <w:color w:val="000000" w:themeColor="text1"/>
          <w:sz w:val="24"/>
          <w:szCs w:val="24"/>
        </w:rPr>
        <w:t>1)</w:t>
      </w:r>
      <w:r w:rsidR="007A4CD4" w:rsidRPr="00B76B88">
        <w:rPr>
          <w:rFonts w:eastAsia="MinionPro"/>
          <w:color w:val="000000" w:themeColor="text1"/>
          <w:sz w:val="24"/>
          <w:szCs w:val="24"/>
        </w:rPr>
        <w:t>. In addition</w:t>
      </w:r>
      <w:r w:rsidR="00C95497" w:rsidRPr="00B76B88">
        <w:rPr>
          <w:rFonts w:eastAsia="MinionPro"/>
          <w:color w:val="000000" w:themeColor="text1"/>
          <w:sz w:val="24"/>
          <w:szCs w:val="24"/>
        </w:rPr>
        <w:t>,</w:t>
      </w:r>
      <w:r w:rsidR="007A4CD4" w:rsidRPr="00B76B88">
        <w:rPr>
          <w:rFonts w:eastAsia="MinionPro"/>
          <w:color w:val="000000" w:themeColor="text1"/>
          <w:sz w:val="24"/>
          <w:szCs w:val="24"/>
        </w:rPr>
        <w:t xml:space="preserve"> the mixed heteroatom substitution results in bond length</w:t>
      </w:r>
      <w:r w:rsidR="00455056" w:rsidRPr="00B76B88">
        <w:rPr>
          <w:rFonts w:eastAsia="MinionPro"/>
          <w:color w:val="000000" w:themeColor="text1"/>
          <w:sz w:val="24"/>
          <w:szCs w:val="24"/>
        </w:rPr>
        <w:t>ening</w:t>
      </w:r>
      <w:r w:rsidR="007A4CD4" w:rsidRPr="00B76B88">
        <w:rPr>
          <w:rFonts w:eastAsia="MinionPro"/>
          <w:color w:val="000000" w:themeColor="text1"/>
          <w:sz w:val="24"/>
          <w:szCs w:val="24"/>
        </w:rPr>
        <w:t>.</w:t>
      </w:r>
      <w:r w:rsidR="003E4AA0" w:rsidRPr="00B76B88">
        <w:rPr>
          <w:rFonts w:eastAsia="MinionPro"/>
          <w:color w:val="000000" w:themeColor="text1"/>
          <w:sz w:val="24"/>
          <w:szCs w:val="24"/>
        </w:rPr>
        <w:t xml:space="preserve"> </w:t>
      </w:r>
      <w:r w:rsidR="00C95497" w:rsidRPr="00B76B88">
        <w:rPr>
          <w:rFonts w:eastAsia="MinionPro"/>
          <w:color w:val="000000" w:themeColor="text1"/>
          <w:sz w:val="24"/>
          <w:szCs w:val="24"/>
        </w:rPr>
        <w:t>T</w:t>
      </w:r>
      <w:r w:rsidR="003E4AA0" w:rsidRPr="00B76B88">
        <w:rPr>
          <w:rFonts w:eastAsia="MinionPro"/>
          <w:color w:val="000000" w:themeColor="text1"/>
          <w:sz w:val="24"/>
          <w:szCs w:val="24"/>
        </w:rPr>
        <w:t>he N–N bond length is</w:t>
      </w:r>
      <w:r w:rsidR="00C95497" w:rsidRPr="00B76B88">
        <w:rPr>
          <w:rFonts w:eastAsia="MinionPro"/>
          <w:color w:val="000000" w:themeColor="text1"/>
          <w:sz w:val="24"/>
          <w:szCs w:val="24"/>
        </w:rPr>
        <w:t xml:space="preserve"> </w:t>
      </w:r>
      <w:r w:rsidR="003E4AA0" w:rsidRPr="00B76B88">
        <w:rPr>
          <w:rFonts w:eastAsia="MinionPro"/>
          <w:color w:val="000000" w:themeColor="text1"/>
          <w:sz w:val="24"/>
          <w:szCs w:val="24"/>
        </w:rPr>
        <w:t>1.487 Å</w:t>
      </w:r>
      <w:r w:rsidR="00D77006" w:rsidRPr="00B76B88">
        <w:rPr>
          <w:rFonts w:eastAsia="MinionPro"/>
          <w:color w:val="000000" w:themeColor="text1"/>
          <w:sz w:val="24"/>
          <w:szCs w:val="24"/>
        </w:rPr>
        <w:t xml:space="preserve"> in </w:t>
      </w:r>
      <w:r w:rsidR="00B1308C" w:rsidRPr="00B76B88">
        <w:rPr>
          <w:rFonts w:eastAsia="MinionPro"/>
          <w:color w:val="000000" w:themeColor="text1"/>
          <w:sz w:val="24"/>
          <w:szCs w:val="24"/>
        </w:rPr>
        <w:t xml:space="preserve">the </w:t>
      </w:r>
      <w:r w:rsidR="00D77006" w:rsidRPr="00B76B88">
        <w:rPr>
          <w:rFonts w:eastAsia="MinionPro"/>
          <w:color w:val="000000" w:themeColor="text1"/>
          <w:sz w:val="24"/>
          <w:szCs w:val="24"/>
        </w:rPr>
        <w:t>base</w:t>
      </w:r>
      <w:r w:rsidR="003E4AA0" w:rsidRPr="00B76B88">
        <w:rPr>
          <w:rFonts w:eastAsia="MinionPro"/>
          <w:color w:val="000000" w:themeColor="text1"/>
          <w:sz w:val="24"/>
          <w:szCs w:val="24"/>
        </w:rPr>
        <w:t xml:space="preserve"> </w:t>
      </w:r>
      <w:r w:rsidR="00A00646" w:rsidRPr="00B76B88">
        <w:rPr>
          <w:rFonts w:eastAsia="MinionPro"/>
          <w:color w:val="000000" w:themeColor="text1"/>
          <w:sz w:val="24"/>
          <w:szCs w:val="24"/>
        </w:rPr>
        <w:t xml:space="preserve">(N(4)–N(5)) </w:t>
      </w:r>
      <w:r w:rsidR="003E4AA0" w:rsidRPr="00B76B88">
        <w:rPr>
          <w:rFonts w:eastAsia="MinionPro"/>
          <w:color w:val="000000" w:themeColor="text1"/>
          <w:sz w:val="24"/>
          <w:szCs w:val="24"/>
        </w:rPr>
        <w:t>while it is enlarged to 1.528 Å</w:t>
      </w:r>
      <w:r w:rsidR="00A00646" w:rsidRPr="00B76B88">
        <w:rPr>
          <w:rFonts w:eastAsia="MinionPro"/>
          <w:color w:val="000000" w:themeColor="text1"/>
          <w:sz w:val="24"/>
          <w:szCs w:val="24"/>
        </w:rPr>
        <w:t xml:space="preserve"> (N(2)–N(4)) </w:t>
      </w:r>
      <w:r w:rsidR="003E4AA0" w:rsidRPr="00B76B88">
        <w:rPr>
          <w:rFonts w:eastAsia="MinionPro"/>
          <w:color w:val="000000" w:themeColor="text1"/>
          <w:sz w:val="24"/>
          <w:szCs w:val="24"/>
        </w:rPr>
        <w:t xml:space="preserve">in </w:t>
      </w:r>
      <w:r w:rsidR="00B1308C" w:rsidRPr="00B76B88">
        <w:rPr>
          <w:rFonts w:eastAsia="MinionPro"/>
          <w:color w:val="000000" w:themeColor="text1"/>
          <w:sz w:val="24"/>
          <w:szCs w:val="24"/>
        </w:rPr>
        <w:t xml:space="preserve">the </w:t>
      </w:r>
      <w:r w:rsidR="003E4AA0" w:rsidRPr="00B76B88">
        <w:rPr>
          <w:rFonts w:eastAsia="MinionPro"/>
          <w:color w:val="000000" w:themeColor="text1"/>
          <w:sz w:val="24"/>
          <w:szCs w:val="24"/>
        </w:rPr>
        <w:t>lateral</w:t>
      </w:r>
      <w:r w:rsidR="00A00646" w:rsidRPr="00B76B88">
        <w:rPr>
          <w:rFonts w:eastAsia="MinionPro"/>
          <w:color w:val="000000" w:themeColor="text1"/>
          <w:sz w:val="24"/>
          <w:szCs w:val="24"/>
        </w:rPr>
        <w:t xml:space="preserve"> face, which</w:t>
      </w:r>
      <w:r w:rsidR="003E4AA0" w:rsidRPr="00B76B88">
        <w:rPr>
          <w:rFonts w:eastAsia="MinionPro"/>
          <w:color w:val="000000" w:themeColor="text1"/>
          <w:sz w:val="24"/>
          <w:szCs w:val="24"/>
        </w:rPr>
        <w:t xml:space="preserve"> are longer than the N–N single bond in </w:t>
      </w:r>
      <w:r w:rsidR="00DE09D9" w:rsidRPr="00B76B88">
        <w:rPr>
          <w:rFonts w:eastAsia="MinionPro"/>
          <w:color w:val="000000" w:themeColor="text1"/>
          <w:sz w:val="24"/>
          <w:szCs w:val="24"/>
        </w:rPr>
        <w:t xml:space="preserve">crystalline </w:t>
      </w:r>
      <w:r w:rsidR="003E4AA0" w:rsidRPr="00B76B88">
        <w:rPr>
          <w:rFonts w:eastAsia="MinionPro"/>
          <w:color w:val="000000" w:themeColor="text1"/>
          <w:sz w:val="24"/>
          <w:szCs w:val="24"/>
        </w:rPr>
        <w:t>hydrazine (N</w:t>
      </w:r>
      <w:r w:rsidR="003E4AA0" w:rsidRPr="00B76B88">
        <w:rPr>
          <w:rFonts w:eastAsia="MinionPro"/>
          <w:color w:val="000000" w:themeColor="text1"/>
          <w:sz w:val="24"/>
          <w:szCs w:val="24"/>
          <w:vertAlign w:val="subscript"/>
        </w:rPr>
        <w:t>2</w:t>
      </w:r>
      <w:r w:rsidR="003E4AA0" w:rsidRPr="00B76B88">
        <w:rPr>
          <w:rFonts w:eastAsia="MinionPro"/>
          <w:color w:val="000000" w:themeColor="text1"/>
          <w:sz w:val="24"/>
          <w:szCs w:val="24"/>
        </w:rPr>
        <w:t>H</w:t>
      </w:r>
      <w:r w:rsidR="003E4AA0" w:rsidRPr="00B76B88">
        <w:rPr>
          <w:rFonts w:eastAsia="MinionPro"/>
          <w:color w:val="000000" w:themeColor="text1"/>
          <w:sz w:val="24"/>
          <w:szCs w:val="24"/>
          <w:vertAlign w:val="subscript"/>
        </w:rPr>
        <w:t>4</w:t>
      </w:r>
      <w:r w:rsidR="003E4AA0" w:rsidRPr="00B76B88">
        <w:rPr>
          <w:rFonts w:eastAsia="MinionPro"/>
          <w:color w:val="000000" w:themeColor="text1"/>
          <w:sz w:val="24"/>
          <w:szCs w:val="24"/>
        </w:rPr>
        <w:t>, 1.46 Å)</w:t>
      </w:r>
      <w:r w:rsidR="00A728A9" w:rsidRPr="00B76B88">
        <w:rPr>
          <w:rFonts w:eastAsia="MinionPro"/>
          <w:color w:val="000000" w:themeColor="text1"/>
          <w:sz w:val="24"/>
          <w:szCs w:val="24"/>
        </w:rPr>
        <w:fldChar w:fldCharType="begin"/>
      </w:r>
      <w:r w:rsidR="00663D93" w:rsidRPr="00B76B88">
        <w:rPr>
          <w:rFonts w:eastAsia="MinionPro"/>
          <w:color w:val="000000" w:themeColor="text1"/>
          <w:sz w:val="24"/>
          <w:szCs w:val="24"/>
        </w:rPr>
        <w:instrText xml:space="preserve"> ADDIN EN.CITE &lt;EndNote&gt;&lt;Cite&gt;&lt;Author&gt;Collin&lt;/Author&gt;&lt;Year&gt;1951&lt;/Year&gt;&lt;RecNum&gt;67&lt;/RecNum&gt;&lt;DisplayText&gt;&lt;style face="superscript"&gt;25&lt;/style&gt;&lt;/DisplayText&gt;&lt;record&gt;&lt;rec-number&gt;67&lt;/rec-number&gt;&lt;foreign-keys&gt;&lt;key app="EN" db-id="v2v0tsrrlwrfptedf96xarvkdxwedts0p0z9" timestamp="1614852482"&gt;67&lt;/key&gt;&lt;/foreign-keys&gt;&lt;ref-type name="Journal Article"&gt;17&lt;/ref-type&gt;&lt;contributors&gt;&lt;authors&gt;&lt;author&gt;Collin, Robert L&lt;/author&gt;&lt;author&gt;Lipscomb, William N&lt;/author&gt;&lt;/authors&gt;&lt;/contributors&gt;&lt;titles&gt;&lt;title&gt;The crystal structure of hydrazine&lt;/title&gt;&lt;secondary-title&gt;Acta crystallographica&lt;/secondary-title&gt;&lt;/titles&gt;&lt;periodical&gt;&lt;full-title&gt;Acta crystallographica&lt;/full-title&gt;&lt;abbr-1&gt;Acta Crystallogr.&lt;/abbr-1&gt;&lt;/periodical&gt;&lt;pages&gt;10-14&lt;/pages&gt;&lt;volume&gt;4&lt;/volume&gt;&lt;number&gt;1&lt;/number&gt;&lt;dates&gt;&lt;year&gt;1951&lt;/year&gt;&lt;/dates&gt;&lt;isbn&gt;0365-110X&lt;/isbn&gt;&lt;urls&gt;&lt;/urls&gt;&lt;/record&gt;&lt;/Cite&gt;&lt;/EndNote&gt;</w:instrText>
      </w:r>
      <w:r w:rsidR="00A728A9" w:rsidRPr="00B76B88">
        <w:rPr>
          <w:rFonts w:eastAsia="MinionPro"/>
          <w:color w:val="000000" w:themeColor="text1"/>
          <w:sz w:val="24"/>
          <w:szCs w:val="24"/>
        </w:rPr>
        <w:fldChar w:fldCharType="separate"/>
      </w:r>
      <w:r w:rsidR="00663D93" w:rsidRPr="00B76B88">
        <w:rPr>
          <w:rFonts w:eastAsia="MinionPro"/>
          <w:noProof/>
          <w:color w:val="000000" w:themeColor="text1"/>
          <w:sz w:val="24"/>
          <w:szCs w:val="24"/>
          <w:vertAlign w:val="superscript"/>
        </w:rPr>
        <w:t>25</w:t>
      </w:r>
      <w:r w:rsidR="00A728A9" w:rsidRPr="00B76B88">
        <w:rPr>
          <w:rFonts w:eastAsia="MinionPro"/>
          <w:color w:val="000000" w:themeColor="text1"/>
          <w:sz w:val="24"/>
          <w:szCs w:val="24"/>
        </w:rPr>
        <w:fldChar w:fldCharType="end"/>
      </w:r>
      <w:r w:rsidR="00E20DAD" w:rsidRPr="00B76B88">
        <w:rPr>
          <w:rFonts w:eastAsia="MinionPro"/>
          <w:color w:val="000000" w:themeColor="text1"/>
          <w:sz w:val="24"/>
          <w:szCs w:val="24"/>
        </w:rPr>
        <w:t>.</w:t>
      </w:r>
      <w:r w:rsidR="003E4AA0" w:rsidRPr="00B76B88">
        <w:rPr>
          <w:rFonts w:eastAsia="MinionPro"/>
          <w:color w:val="000000" w:themeColor="text1"/>
          <w:sz w:val="24"/>
          <w:szCs w:val="24"/>
        </w:rPr>
        <w:t xml:space="preserve"> </w:t>
      </w:r>
      <w:r w:rsidR="00423280" w:rsidRPr="00B76B88">
        <w:rPr>
          <w:rFonts w:eastAsia="MinionPro"/>
          <w:color w:val="000000" w:themeColor="text1"/>
          <w:sz w:val="24"/>
          <w:szCs w:val="24"/>
        </w:rPr>
        <w:t>The</w:t>
      </w:r>
      <w:r w:rsidR="001A4665" w:rsidRPr="00B76B88">
        <w:rPr>
          <w:rFonts w:eastAsia="MinionPro"/>
          <w:color w:val="000000" w:themeColor="text1"/>
          <w:sz w:val="24"/>
          <w:szCs w:val="24"/>
        </w:rPr>
        <w:t xml:space="preserve"> </w:t>
      </w:r>
      <w:r w:rsidR="00423280" w:rsidRPr="00B76B88">
        <w:rPr>
          <w:rFonts w:eastAsia="MinionPro"/>
          <w:color w:val="000000" w:themeColor="text1"/>
          <w:sz w:val="24"/>
          <w:szCs w:val="24"/>
        </w:rPr>
        <w:t xml:space="preserve">same trend is </w:t>
      </w:r>
      <w:r w:rsidR="00455056" w:rsidRPr="00B76B88">
        <w:rPr>
          <w:rFonts w:eastAsia="MinionPro"/>
          <w:color w:val="000000" w:themeColor="text1"/>
          <w:sz w:val="24"/>
          <w:szCs w:val="24"/>
        </w:rPr>
        <w:t>observed</w:t>
      </w:r>
      <w:r w:rsidR="00D77006" w:rsidRPr="00B76B88">
        <w:rPr>
          <w:rFonts w:eastAsia="MinionPro"/>
          <w:color w:val="000000" w:themeColor="text1"/>
          <w:sz w:val="24"/>
          <w:szCs w:val="24"/>
        </w:rPr>
        <w:t xml:space="preserve"> for </w:t>
      </w:r>
      <w:r w:rsidR="00B1308C" w:rsidRPr="00B76B88">
        <w:rPr>
          <w:rFonts w:eastAsia="MinionPro"/>
          <w:color w:val="000000" w:themeColor="text1"/>
          <w:sz w:val="24"/>
          <w:szCs w:val="24"/>
        </w:rPr>
        <w:t xml:space="preserve">the </w:t>
      </w:r>
      <w:r w:rsidR="00423280" w:rsidRPr="00B76B88">
        <w:rPr>
          <w:rFonts w:eastAsia="MinionPro"/>
          <w:color w:val="000000" w:themeColor="text1"/>
          <w:sz w:val="24"/>
          <w:szCs w:val="24"/>
        </w:rPr>
        <w:t>P–P</w:t>
      </w:r>
      <w:r w:rsidR="00D77006" w:rsidRPr="00B76B88">
        <w:rPr>
          <w:rFonts w:eastAsia="MinionPro"/>
          <w:color w:val="000000" w:themeColor="text1"/>
          <w:sz w:val="24"/>
          <w:szCs w:val="24"/>
        </w:rPr>
        <w:t xml:space="preserve"> and P</w:t>
      </w:r>
      <w:r w:rsidR="00D77006" w:rsidRPr="00B76B88">
        <w:rPr>
          <w:rFonts w:ascii="Symbol" w:eastAsia="MinionPro" w:hAnsi="Symbol"/>
          <w:color w:val="000000" w:themeColor="text1"/>
          <w:sz w:val="24"/>
          <w:szCs w:val="24"/>
        </w:rPr>
        <w:t></w:t>
      </w:r>
      <w:r w:rsidR="00D77006" w:rsidRPr="00B76B88">
        <w:rPr>
          <w:rFonts w:eastAsia="MinionPro"/>
          <w:color w:val="000000" w:themeColor="text1"/>
          <w:sz w:val="24"/>
          <w:szCs w:val="24"/>
        </w:rPr>
        <w:t>N</w:t>
      </w:r>
      <w:r w:rsidR="00423280" w:rsidRPr="00B76B88">
        <w:rPr>
          <w:rFonts w:eastAsia="MinionPro"/>
          <w:color w:val="000000" w:themeColor="text1"/>
          <w:sz w:val="24"/>
          <w:szCs w:val="24"/>
        </w:rPr>
        <w:t xml:space="preserve"> bonds.</w:t>
      </w:r>
      <w:r w:rsidR="001A4665" w:rsidRPr="00B76B88">
        <w:rPr>
          <w:rFonts w:eastAsia="MinionPro"/>
          <w:color w:val="000000" w:themeColor="text1"/>
          <w:sz w:val="24"/>
          <w:szCs w:val="24"/>
        </w:rPr>
        <w:t xml:space="preserve"> </w:t>
      </w:r>
      <w:r w:rsidR="003925C4" w:rsidRPr="00B76B88">
        <w:rPr>
          <w:rFonts w:eastAsia="MinionPro"/>
          <w:color w:val="000000" w:themeColor="text1"/>
          <w:sz w:val="24"/>
          <w:szCs w:val="24"/>
        </w:rPr>
        <w:t>Most of the</w:t>
      </w:r>
      <w:r w:rsidR="001A4665" w:rsidRPr="00B76B88">
        <w:rPr>
          <w:rFonts w:eastAsia="MinionPro"/>
          <w:color w:val="000000" w:themeColor="text1"/>
          <w:sz w:val="24"/>
          <w:szCs w:val="24"/>
        </w:rPr>
        <w:t xml:space="preserve"> P–P</w:t>
      </w:r>
      <w:r w:rsidR="00756248" w:rsidRPr="00B76B88">
        <w:rPr>
          <w:rFonts w:eastAsia="MinionPro"/>
          <w:color w:val="000000" w:themeColor="text1"/>
          <w:sz w:val="24"/>
          <w:szCs w:val="24"/>
        </w:rPr>
        <w:t xml:space="preserve"> (P(1)–P(3) = 2.23 Å,  P(1)–P(6) = 2.34 Å)</w:t>
      </w:r>
      <w:r w:rsidR="001A4665" w:rsidRPr="00B76B88">
        <w:rPr>
          <w:rFonts w:eastAsia="MinionPro"/>
          <w:color w:val="000000" w:themeColor="text1"/>
          <w:sz w:val="24"/>
          <w:szCs w:val="24"/>
        </w:rPr>
        <w:t xml:space="preserve"> and P</w:t>
      </w:r>
      <w:r w:rsidR="001A4665" w:rsidRPr="00B76B88">
        <w:rPr>
          <w:rFonts w:ascii="Symbol" w:eastAsia="MinionPro" w:hAnsi="Symbol"/>
          <w:color w:val="000000" w:themeColor="text1"/>
          <w:sz w:val="24"/>
          <w:szCs w:val="24"/>
        </w:rPr>
        <w:t></w:t>
      </w:r>
      <w:r w:rsidR="001A4665" w:rsidRPr="00B76B88">
        <w:rPr>
          <w:rFonts w:eastAsia="MinionPro"/>
          <w:color w:val="000000" w:themeColor="text1"/>
          <w:sz w:val="24"/>
          <w:szCs w:val="24"/>
        </w:rPr>
        <w:t xml:space="preserve">N </w:t>
      </w:r>
      <w:r w:rsidR="00756248" w:rsidRPr="00B76B88">
        <w:rPr>
          <w:rFonts w:eastAsia="MinionPro"/>
          <w:color w:val="000000" w:themeColor="text1"/>
          <w:sz w:val="24"/>
          <w:szCs w:val="24"/>
        </w:rPr>
        <w:t xml:space="preserve"> (P(1)–N(2) = 1.82 Å, P(3)–N(2) = 1.81 Å, (P3)–N(5) = 1.82 Å, P(6)–N(4) = 1.84 Å, P(6)–N(5) = 1.76 Å,) </w:t>
      </w:r>
      <w:r w:rsidR="001A4665" w:rsidRPr="00B76B88">
        <w:rPr>
          <w:rFonts w:eastAsia="MinionPro"/>
          <w:color w:val="000000" w:themeColor="text1"/>
          <w:sz w:val="24"/>
          <w:szCs w:val="24"/>
        </w:rPr>
        <w:t>bonds were computed to be longer than that in diphosphine</w:t>
      </w:r>
      <w:r w:rsidR="009020F5" w:rsidRPr="00B76B88">
        <w:rPr>
          <w:rFonts w:eastAsia="MinionPro"/>
          <w:color w:val="000000" w:themeColor="text1"/>
          <w:sz w:val="24"/>
          <w:szCs w:val="24"/>
        </w:rPr>
        <w:t xml:space="preserve"> (P</w:t>
      </w:r>
      <w:r w:rsidR="009020F5" w:rsidRPr="00B76B88">
        <w:rPr>
          <w:rFonts w:eastAsia="MinionPro"/>
          <w:color w:val="000000" w:themeColor="text1"/>
          <w:sz w:val="24"/>
          <w:szCs w:val="24"/>
          <w:vertAlign w:val="subscript"/>
        </w:rPr>
        <w:t>2</w:t>
      </w:r>
      <w:r w:rsidR="009020F5" w:rsidRPr="00B76B88">
        <w:rPr>
          <w:rFonts w:eastAsia="MinionPro"/>
          <w:color w:val="000000" w:themeColor="text1"/>
          <w:sz w:val="24"/>
          <w:szCs w:val="24"/>
        </w:rPr>
        <w:t>H</w:t>
      </w:r>
      <w:r w:rsidR="009020F5" w:rsidRPr="00B76B88">
        <w:rPr>
          <w:rFonts w:eastAsia="MinionPro"/>
          <w:color w:val="000000" w:themeColor="text1"/>
          <w:sz w:val="24"/>
          <w:szCs w:val="24"/>
          <w:vertAlign w:val="subscript"/>
        </w:rPr>
        <w:t>4</w:t>
      </w:r>
      <w:r w:rsidR="009020F5" w:rsidRPr="00B76B88">
        <w:rPr>
          <w:rFonts w:eastAsia="MinionPro"/>
          <w:color w:val="000000" w:themeColor="text1"/>
          <w:sz w:val="24"/>
          <w:szCs w:val="24"/>
        </w:rPr>
        <w:t>, P</w:t>
      </w:r>
      <w:r w:rsidR="009020F5" w:rsidRPr="00B76B88">
        <w:rPr>
          <w:rFonts w:ascii="Symbol" w:eastAsia="MinionPro" w:hAnsi="Symbol"/>
          <w:color w:val="000000" w:themeColor="text1"/>
          <w:sz w:val="24"/>
          <w:szCs w:val="24"/>
        </w:rPr>
        <w:t></w:t>
      </w:r>
      <w:r w:rsidR="009020F5" w:rsidRPr="00B76B88">
        <w:rPr>
          <w:rFonts w:eastAsia="MinionPro"/>
          <w:color w:val="000000" w:themeColor="text1"/>
          <w:sz w:val="24"/>
          <w:szCs w:val="24"/>
        </w:rPr>
        <w:t xml:space="preserve">P = </w:t>
      </w:r>
      <w:r w:rsidR="00756248" w:rsidRPr="00B76B88">
        <w:rPr>
          <w:rFonts w:eastAsia="MinionPro"/>
          <w:color w:val="000000" w:themeColor="text1"/>
          <w:sz w:val="24"/>
          <w:szCs w:val="24"/>
        </w:rPr>
        <w:t>2.26 Å</w:t>
      </w:r>
      <w:r w:rsidR="009020F5" w:rsidRPr="00B76B88">
        <w:rPr>
          <w:rFonts w:eastAsia="MinionPro"/>
          <w:color w:val="000000" w:themeColor="text1"/>
          <w:sz w:val="24"/>
          <w:szCs w:val="24"/>
        </w:rPr>
        <w:t>)</w:t>
      </w:r>
      <w:r w:rsidR="00A728A9" w:rsidRPr="00B76B88">
        <w:rPr>
          <w:rFonts w:eastAsia="MinionPro"/>
          <w:color w:val="000000" w:themeColor="text1"/>
          <w:sz w:val="24"/>
          <w:szCs w:val="24"/>
        </w:rPr>
        <w:fldChar w:fldCharType="begin"/>
      </w:r>
      <w:r w:rsidR="00663D93" w:rsidRPr="00B76B88">
        <w:rPr>
          <w:rFonts w:eastAsia="MinionPro"/>
          <w:color w:val="000000" w:themeColor="text1"/>
          <w:sz w:val="24"/>
          <w:szCs w:val="24"/>
        </w:rPr>
        <w:instrText xml:space="preserve"> ADDIN EN.CITE &lt;EndNote&gt;&lt;Cite&gt;&lt;Author&gt;Turner&lt;/Author&gt;&lt;Year&gt;2015&lt;/Year&gt;&lt;RecNum&gt;23&lt;/RecNum&gt;&lt;DisplayText&gt;&lt;style face="superscript"&gt;21&lt;/style&gt;&lt;/DisplayText&gt;&lt;record&gt;&lt;rec-number&gt;23&lt;/rec-number&gt;&lt;foreign-keys&gt;&lt;key app="EN" db-id="v2v0tsrrlwrfptedf96xarvkdxwedts0p0z9" timestamp="1582686801"&gt;23&lt;/key&gt;&lt;/foreign-keys&gt;&lt;ref-type name="Journal Article"&gt;17&lt;/ref-type&gt;&lt;contributors&gt;&lt;authors&gt;&lt;author&gt;Turner, Andrew M&lt;/author&gt;&lt;author&gt;Abplanalp, Matthew J&lt;/author&gt;&lt;author&gt;Chen, Si Y&lt;/author&gt;&lt;author&gt;Chen, Yu T&lt;/author&gt;&lt;author&gt;Chang, Agnes HH&lt;/author&gt;&lt;author&gt;Kaiser, Ralf I&lt;/author&gt;&lt;/authors&gt;&lt;/contributors&gt;&lt;titles&gt;&lt;title&gt;A photoionization mass spectroscopic study on the formation of phosphanes in low temperature phosphine ices&lt;/title&gt;&lt;secondary-title&gt;Physical Chemistry Chemical Physics&lt;/secondary-title&gt;&lt;/titles&gt;&lt;periodical&gt;&lt;full-title&gt;Physical Chemistry Chemical Physics&lt;/full-title&gt;&lt;abbr-1&gt;Phys. Chem. Chem. Phys.&lt;/abbr-1&gt;&lt;abbr-2&gt;PCCP&lt;/abbr-2&gt;&lt;/periodical&gt;&lt;pages&gt;27281-27291&lt;/pages&gt;&lt;volume&gt;17&lt;/volume&gt;&lt;number&gt;41&lt;/number&gt;&lt;dates&gt;&lt;year&gt;2015&lt;/year&gt;&lt;/dates&gt;&lt;urls&gt;&lt;/urls&gt;&lt;/record&gt;&lt;/Cite&gt;&lt;/EndNote&gt;</w:instrText>
      </w:r>
      <w:r w:rsidR="00A728A9" w:rsidRPr="00B76B88">
        <w:rPr>
          <w:rFonts w:eastAsia="MinionPro"/>
          <w:color w:val="000000" w:themeColor="text1"/>
          <w:sz w:val="24"/>
          <w:szCs w:val="24"/>
        </w:rPr>
        <w:fldChar w:fldCharType="separate"/>
      </w:r>
      <w:r w:rsidR="00663D93" w:rsidRPr="00B76B88">
        <w:rPr>
          <w:rFonts w:eastAsia="MinionPro"/>
          <w:noProof/>
          <w:color w:val="000000" w:themeColor="text1"/>
          <w:sz w:val="24"/>
          <w:szCs w:val="24"/>
          <w:vertAlign w:val="superscript"/>
        </w:rPr>
        <w:t>21</w:t>
      </w:r>
      <w:r w:rsidR="00A728A9" w:rsidRPr="00B76B88">
        <w:rPr>
          <w:rFonts w:eastAsia="MinionPro"/>
          <w:color w:val="000000" w:themeColor="text1"/>
          <w:sz w:val="24"/>
          <w:szCs w:val="24"/>
        </w:rPr>
        <w:fldChar w:fldCharType="end"/>
      </w:r>
      <w:r w:rsidR="001A4665" w:rsidRPr="00B76B88">
        <w:rPr>
          <w:rFonts w:eastAsia="MinionPro"/>
          <w:color w:val="000000" w:themeColor="text1"/>
          <w:sz w:val="24"/>
          <w:szCs w:val="24"/>
        </w:rPr>
        <w:t xml:space="preserve"> and </w:t>
      </w:r>
      <w:r w:rsidR="009020F5" w:rsidRPr="00B76B88">
        <w:rPr>
          <w:rFonts w:eastAsia="MinionPro"/>
          <w:color w:val="000000" w:themeColor="text1"/>
          <w:sz w:val="24"/>
          <w:szCs w:val="24"/>
        </w:rPr>
        <w:t xml:space="preserve">PN containing </w:t>
      </w:r>
      <w:r w:rsidR="00A728A9" w:rsidRPr="00B76B88">
        <w:rPr>
          <w:rFonts w:eastAsia="MinionPro"/>
          <w:color w:val="000000" w:themeColor="text1"/>
          <w:sz w:val="24"/>
          <w:szCs w:val="24"/>
        </w:rPr>
        <w:t>specie</w:t>
      </w:r>
      <w:r w:rsidR="009020F5" w:rsidRPr="00B76B88">
        <w:rPr>
          <w:rFonts w:eastAsia="MinionPro"/>
          <w:color w:val="000000" w:themeColor="text1"/>
          <w:sz w:val="24"/>
          <w:szCs w:val="24"/>
        </w:rPr>
        <w:t>s</w:t>
      </w:r>
      <w:r w:rsidR="00756248" w:rsidRPr="00B76B88">
        <w:rPr>
          <w:rFonts w:eastAsia="MinionPro"/>
          <w:color w:val="000000" w:themeColor="text1"/>
          <w:sz w:val="24"/>
          <w:szCs w:val="24"/>
        </w:rPr>
        <w:t xml:space="preserve"> (e.g.,</w:t>
      </w:r>
      <w:r w:rsidR="00964117" w:rsidRPr="00B76B88">
        <w:rPr>
          <w:color w:val="000000" w:themeColor="text1"/>
        </w:rPr>
        <w:t xml:space="preserve"> </w:t>
      </w:r>
      <w:r w:rsidR="00964117" w:rsidRPr="00B76B88">
        <w:rPr>
          <w:rFonts w:eastAsia="MinionPro"/>
          <w:color w:val="000000" w:themeColor="text1"/>
          <w:sz w:val="24"/>
          <w:szCs w:val="24"/>
        </w:rPr>
        <w:t>1.71 Å in</w:t>
      </w:r>
      <w:r w:rsidR="00756248" w:rsidRPr="00B76B88">
        <w:rPr>
          <w:rFonts w:eastAsia="MinionPro"/>
          <w:color w:val="000000" w:themeColor="text1"/>
          <w:sz w:val="24"/>
          <w:szCs w:val="24"/>
        </w:rPr>
        <w:t xml:space="preserve"> </w:t>
      </w:r>
      <w:r w:rsidR="00964117" w:rsidRPr="00B76B88">
        <w:rPr>
          <w:rFonts w:eastAsia="MinionPro"/>
          <w:color w:val="000000" w:themeColor="text1"/>
          <w:sz w:val="24"/>
          <w:szCs w:val="24"/>
        </w:rPr>
        <w:t>carbene stabilized PN</w:t>
      </w:r>
      <w:r w:rsidR="00853D02" w:rsidRPr="00B76B88">
        <w:rPr>
          <w:rFonts w:eastAsia="MinionPro"/>
          <w:color w:val="000000" w:themeColor="text1"/>
          <w:sz w:val="24"/>
          <w:szCs w:val="24"/>
        </w:rPr>
        <w:fldChar w:fldCharType="begin"/>
      </w:r>
      <w:r w:rsidR="00663D93" w:rsidRPr="00B76B88">
        <w:rPr>
          <w:rFonts w:eastAsia="MinionPro"/>
          <w:color w:val="000000" w:themeColor="text1"/>
          <w:sz w:val="24"/>
          <w:szCs w:val="24"/>
        </w:rPr>
        <w:instrText xml:space="preserve"> ADDIN EN.CITE &lt;EndNote&gt;&lt;Cite&gt;&lt;Author&gt;Kinjo&lt;/Author&gt;&lt;Year&gt;2010&lt;/Year&gt;&lt;RecNum&gt;70&lt;/RecNum&gt;&lt;DisplayText&gt;&lt;style face="superscript"&gt;26&lt;/style&gt;&lt;/DisplayText&gt;&lt;record&gt;&lt;rec-number&gt;70&lt;/rec-number&gt;&lt;foreign-keys&gt;&lt;key app="EN" db-id="v2v0tsrrlwrfptedf96xarvkdxwedts0p0z9" timestamp="1614852610"&gt;70&lt;/key&gt;&lt;/foreign-keys&gt;&lt;ref-type name="Journal Article"&gt;17&lt;/ref-type&gt;&lt;contributors&gt;&lt;authors&gt;&lt;author&gt;Kinjo, Rei&lt;/author&gt;&lt;author&gt;Donnadieu, Bruno&lt;/author&gt;&lt;author&gt;Bertrand, Guy&lt;/author&gt;&lt;/authors&gt;&lt;/contributors&gt;&lt;titles&gt;&lt;title&gt;&lt;style</w:instrText>
      </w:r>
      <w:r w:rsidR="00663D93" w:rsidRPr="00B76B88">
        <w:rPr>
          <w:rFonts w:eastAsia="MinionPro" w:hint="eastAsia"/>
          <w:color w:val="000000" w:themeColor="text1"/>
          <w:sz w:val="24"/>
          <w:szCs w:val="24"/>
        </w:rPr>
        <w:instrText xml:space="preserve"> face="normal" font="default" size="100%"&gt;Isolation of a carbene</w:instrText>
      </w:r>
      <w:r w:rsidR="00663D93" w:rsidRPr="00B76B88">
        <w:rPr>
          <w:rFonts w:eastAsia="MinionPro" w:hint="eastAsia"/>
          <w:color w:val="000000" w:themeColor="text1"/>
          <w:sz w:val="24"/>
          <w:szCs w:val="24"/>
        </w:rPr>
        <w:instrText>‐</w:instrText>
      </w:r>
      <w:r w:rsidR="00663D93" w:rsidRPr="00B76B88">
        <w:rPr>
          <w:rFonts w:eastAsia="MinionPro" w:hint="eastAsia"/>
          <w:color w:val="000000" w:themeColor="text1"/>
          <w:sz w:val="24"/>
          <w:szCs w:val="24"/>
        </w:rPr>
        <w:instrText>stabilized phosphorus mononitride and its radical cation (PN&lt;/style&gt;&lt;style face="superscript" font="default" size="100%"&gt;+.&lt;/style&gt;&lt;style face="normal" font="default" size="100%"&gt;)&lt;/style&gt;&lt;/</w:instrText>
      </w:r>
      <w:r w:rsidR="00663D93" w:rsidRPr="00B76B88">
        <w:rPr>
          <w:rFonts w:eastAsia="MinionPro"/>
          <w:color w:val="000000" w:themeColor="text1"/>
          <w:sz w:val="24"/>
          <w:szCs w:val="24"/>
        </w:rPr>
        <w:instrText>title&gt;&lt;secondary-title&gt;Angewandte Chemie International Edition&lt;/secondary-title&gt;&lt;/titles&gt;&lt;periodical&gt;&lt;full-title&gt;Angewandte Chemie International Edition&lt;/full-title&gt;&lt;abbr-1&gt;Angew. Chem. Int. Ed.&lt;/abbr-1&gt;&lt;abbr-2&gt;AChIE&lt;/abbr-2&gt;&lt;/periodical&gt;&lt;pages&gt;5930-5933&lt;/pages&gt;&lt;volume&gt;49&lt;/volume&gt;&lt;number&gt;34&lt;/number&gt;&lt;dates&gt;&lt;year&gt;2010&lt;/year&gt;&lt;/dates&gt;&lt;isbn&gt;1433-7851&lt;/isbn&gt;&lt;urls&gt;&lt;/urls&gt;&lt;/record&gt;&lt;/Cite&gt;&lt;/EndNote&gt;</w:instrText>
      </w:r>
      <w:r w:rsidR="00853D02" w:rsidRPr="00B76B88">
        <w:rPr>
          <w:rFonts w:eastAsia="MinionPro"/>
          <w:color w:val="000000" w:themeColor="text1"/>
          <w:sz w:val="24"/>
          <w:szCs w:val="24"/>
        </w:rPr>
        <w:fldChar w:fldCharType="separate"/>
      </w:r>
      <w:r w:rsidR="00663D93" w:rsidRPr="00B76B88">
        <w:rPr>
          <w:rFonts w:eastAsia="MinionPro"/>
          <w:noProof/>
          <w:color w:val="000000" w:themeColor="text1"/>
          <w:sz w:val="24"/>
          <w:szCs w:val="24"/>
          <w:vertAlign w:val="superscript"/>
        </w:rPr>
        <w:t>26</w:t>
      </w:r>
      <w:r w:rsidR="00853D02" w:rsidRPr="00B76B88">
        <w:rPr>
          <w:rFonts w:eastAsia="MinionPro"/>
          <w:color w:val="000000" w:themeColor="text1"/>
          <w:sz w:val="24"/>
          <w:szCs w:val="24"/>
        </w:rPr>
        <w:fldChar w:fldCharType="end"/>
      </w:r>
      <w:r w:rsidR="00E20DAD" w:rsidRPr="00B76B88">
        <w:rPr>
          <w:rFonts w:eastAsia="MinionPro"/>
          <w:color w:val="000000" w:themeColor="text1"/>
          <w:sz w:val="24"/>
          <w:szCs w:val="24"/>
        </w:rPr>
        <w:t>,</w:t>
      </w:r>
      <w:r w:rsidR="00964117" w:rsidRPr="00B76B88">
        <w:rPr>
          <w:rFonts w:eastAsia="MinionPro"/>
          <w:color w:val="000000" w:themeColor="text1"/>
          <w:sz w:val="24"/>
          <w:szCs w:val="24"/>
        </w:rPr>
        <w:t xml:space="preserve"> 1.70 Å in di-anthracene stabilized </w:t>
      </w:r>
      <w:r w:rsidR="00764F1E" w:rsidRPr="00B76B88">
        <w:rPr>
          <w:rFonts w:eastAsia="MinionPro"/>
          <w:color w:val="000000" w:themeColor="text1"/>
          <w:sz w:val="24"/>
          <w:szCs w:val="24"/>
        </w:rPr>
        <w:t>PN</w:t>
      </w:r>
      <w:r w:rsidR="00853D02" w:rsidRPr="00B76B88">
        <w:rPr>
          <w:rFonts w:eastAsia="MinionPro"/>
          <w:color w:val="000000" w:themeColor="text1"/>
          <w:sz w:val="24"/>
          <w:szCs w:val="24"/>
        </w:rPr>
        <w:fldChar w:fldCharType="begin"/>
      </w:r>
      <w:r w:rsidR="00663D93" w:rsidRPr="00B76B88">
        <w:rPr>
          <w:rFonts w:eastAsia="MinionPro"/>
          <w:color w:val="000000" w:themeColor="text1"/>
          <w:sz w:val="24"/>
          <w:szCs w:val="24"/>
        </w:rPr>
        <w:instrText xml:space="preserve"> ADDIN EN.CITE &lt;EndNote&gt;&lt;Cite&gt;&lt;Author&gt;Velian&lt;/Author&gt;&lt;Year&gt;2012&lt;/Year&gt;&lt;RecNum&gt;69&lt;/RecNum&gt;&lt;DisplayText&gt;&lt;style face="superscript"&gt;27&lt;/style&gt;&lt;/DisplayText&gt;&lt;record&gt;&lt;rec-number&gt;69&lt;/rec-number&gt;&lt;foreign-keys&gt;&lt;key app="EN" db-id="v2v0tsrrlwrfptedf96xarvkdxwedts0p0z9" timestamp="1614852574"&gt;69&lt;/key&gt;&lt;/foreign-keys&gt;&lt;ref-type name="Journal Article"&gt;17&lt;/ref-type&gt;&lt;contributors&gt;&lt;authors&gt;&lt;author&gt;Velian, Alexandra&lt;/author&gt;&lt;author&gt;Cummins, Christopher C&lt;/author&gt;&lt;/authors&gt;&lt;/contributors&gt;&lt;titles&gt;&lt;title&gt;&lt;style face="normal" font="default" size="100%"&gt;Facile synthesis of Dibenzo-7λ&lt;/style&gt;&lt;style face="superscript" font="default" size="100%"&gt;3&lt;/style&gt;&lt;style face="normal" font="default" size="100%"&gt;-phosphanorbornadiene derivatives using magnesium anthracene&lt;/style&gt;&lt;/title&gt;&lt;secondary-title&gt;Journal of the American Chemical Society&lt;/secondary-title&gt;&lt;/titles&gt;&lt;periodical&gt;&lt;full-title&gt;Journal of the American Chemical Society&lt;/full-title&gt;&lt;abbr-1&gt;J. Am. Chem. Soc.&lt;/abbr-1&gt;&lt;/periodical&gt;&lt;pages&gt;13978-13981&lt;/pages&gt;&lt;volume&gt;134&lt;/volume&gt;&lt;number&gt;34&lt;/number&gt;&lt;dates&gt;&lt;year&gt;2012&lt;/year&gt;&lt;/dates&gt;&lt;isbn&gt;0002-7863&lt;/isbn&gt;&lt;urls&gt;&lt;/urls&gt;&lt;/record&gt;&lt;/Cite&gt;&lt;/EndNote&gt;</w:instrText>
      </w:r>
      <w:r w:rsidR="00853D02" w:rsidRPr="00B76B88">
        <w:rPr>
          <w:rFonts w:eastAsia="MinionPro"/>
          <w:color w:val="000000" w:themeColor="text1"/>
          <w:sz w:val="24"/>
          <w:szCs w:val="24"/>
        </w:rPr>
        <w:fldChar w:fldCharType="separate"/>
      </w:r>
      <w:r w:rsidR="00663D93" w:rsidRPr="00B76B88">
        <w:rPr>
          <w:rFonts w:eastAsia="MinionPro"/>
          <w:noProof/>
          <w:color w:val="000000" w:themeColor="text1"/>
          <w:sz w:val="24"/>
          <w:szCs w:val="24"/>
          <w:vertAlign w:val="superscript"/>
        </w:rPr>
        <w:t>27</w:t>
      </w:r>
      <w:r w:rsidR="00853D02" w:rsidRPr="00B76B88">
        <w:rPr>
          <w:rFonts w:eastAsia="MinionPro"/>
          <w:color w:val="000000" w:themeColor="text1"/>
          <w:sz w:val="24"/>
          <w:szCs w:val="24"/>
        </w:rPr>
        <w:fldChar w:fldCharType="end"/>
      </w:r>
      <w:r w:rsidR="00E20DAD" w:rsidRPr="00B76B88">
        <w:rPr>
          <w:rFonts w:eastAsia="MinionPro"/>
          <w:color w:val="000000" w:themeColor="text1"/>
          <w:sz w:val="24"/>
          <w:szCs w:val="24"/>
        </w:rPr>
        <w:t>,</w:t>
      </w:r>
      <w:r w:rsidR="00A728A9" w:rsidRPr="00B76B88">
        <w:rPr>
          <w:rFonts w:eastAsia="MinionPro"/>
          <w:color w:val="000000" w:themeColor="text1"/>
          <w:sz w:val="24"/>
          <w:szCs w:val="24"/>
        </w:rPr>
        <w:t xml:space="preserve"> </w:t>
      </w:r>
      <w:r w:rsidR="00964117" w:rsidRPr="00B76B88">
        <w:rPr>
          <w:rFonts w:eastAsia="MinionPro"/>
          <w:color w:val="000000" w:themeColor="text1"/>
          <w:sz w:val="24"/>
          <w:szCs w:val="24"/>
        </w:rPr>
        <w:t>and 1.72 Å to 1.73 Å in cyclo-tetraphosphazene</w:t>
      </w:r>
      <w:r w:rsidR="00853D02" w:rsidRPr="00B76B88">
        <w:rPr>
          <w:rFonts w:eastAsia="MinionPro"/>
          <w:color w:val="000000" w:themeColor="text1"/>
          <w:sz w:val="24"/>
          <w:szCs w:val="24"/>
        </w:rPr>
        <w:fldChar w:fldCharType="begin"/>
      </w:r>
      <w:r w:rsidR="00663D93" w:rsidRPr="00B76B88">
        <w:rPr>
          <w:rFonts w:eastAsia="MinionPro"/>
          <w:color w:val="000000" w:themeColor="text1"/>
          <w:sz w:val="24"/>
          <w:szCs w:val="24"/>
        </w:rPr>
        <w:instrText xml:space="preserve"> ADDIN EN.CITE &lt;EndNote&gt;&lt;Cite&gt;&lt;Author&gt;Hering&lt;/Author&gt;&lt;Year&gt;2014&lt;/Year&gt;&lt;RecNum&gt;68&lt;/RecNum&gt;&lt;DisplayText&gt;&lt;style face="superscript"&gt;28&lt;/style&gt;&lt;/DisplayText&gt;&lt;record&gt;&lt;rec-number&gt;68&lt;/rec-number&gt;&lt;foreign-keys&gt;&lt;key app="EN" db-id="v2v0tsrrlwrfptedf96xarvkdxwedts0p0z9" timestamp="1614852548"&gt;68&lt;/key&gt;&lt;/foreign-keys&gt;&lt;ref-type name="Journal Article"&gt;17&lt;/ref-type&gt;&lt;contributors&gt;&lt;authors&gt;&lt;author&gt;Hering, Christian&lt;/author&gt;&lt;author&gt;Schulz, Axel&lt;/author&gt;&lt;author&gt;Villinger, Alexander&lt;/author&gt;&lt;/authors&gt;&lt;/contributors&gt;&lt;titles&gt;&lt;title&gt;Diatomic PN–trapped in a cyclo-tetraphosphazene&lt;/title&gt;&lt;secondary-title&gt;Chemical Science&lt;/secondary-title&gt;&lt;/titles&gt;&lt;periodical&gt;&lt;full-title&gt;Chemical Science&lt;/full-title&gt;&lt;abbr-1&gt;Chem. Sci.&lt;/abbr-1&gt;&lt;/periodical&gt;&lt;pages&gt;1064-1073&lt;/pages&gt;&lt;volume&gt;5&lt;/volume&gt;&lt;number&gt;3&lt;/number&gt;&lt;dates&gt;&lt;year&gt;2014&lt;/year&gt;&lt;/dates&gt;&lt;urls&gt;&lt;/urls&gt;&lt;/record&gt;&lt;/Cite&gt;&lt;/EndNote&gt;</w:instrText>
      </w:r>
      <w:r w:rsidR="00853D02" w:rsidRPr="00B76B88">
        <w:rPr>
          <w:rFonts w:eastAsia="MinionPro"/>
          <w:color w:val="000000" w:themeColor="text1"/>
          <w:sz w:val="24"/>
          <w:szCs w:val="24"/>
        </w:rPr>
        <w:fldChar w:fldCharType="separate"/>
      </w:r>
      <w:r w:rsidR="00663D93" w:rsidRPr="00B76B88">
        <w:rPr>
          <w:rFonts w:eastAsia="MinionPro"/>
          <w:noProof/>
          <w:color w:val="000000" w:themeColor="text1"/>
          <w:sz w:val="24"/>
          <w:szCs w:val="24"/>
          <w:vertAlign w:val="superscript"/>
        </w:rPr>
        <w:t>28</w:t>
      </w:r>
      <w:r w:rsidR="00853D02" w:rsidRPr="00B76B88">
        <w:rPr>
          <w:rFonts w:eastAsia="MinionPro"/>
          <w:color w:val="000000" w:themeColor="text1"/>
          <w:sz w:val="24"/>
          <w:szCs w:val="24"/>
        </w:rPr>
        <w:fldChar w:fldCharType="end"/>
      </w:r>
      <w:r w:rsidR="00756248" w:rsidRPr="00B76B88">
        <w:rPr>
          <w:rFonts w:eastAsia="MinionPro"/>
          <w:color w:val="000000" w:themeColor="text1"/>
          <w:sz w:val="24"/>
          <w:szCs w:val="24"/>
        </w:rPr>
        <w:t>)</w:t>
      </w:r>
      <w:r w:rsidR="009020F5" w:rsidRPr="00B76B88">
        <w:rPr>
          <w:rFonts w:eastAsia="MinionPro"/>
          <w:color w:val="000000" w:themeColor="text1"/>
          <w:sz w:val="24"/>
          <w:szCs w:val="24"/>
        </w:rPr>
        <w:t>,</w:t>
      </w:r>
      <w:r w:rsidR="00A728A9" w:rsidRPr="00B76B88">
        <w:rPr>
          <w:rFonts w:eastAsia="MinionPro"/>
          <w:color w:val="000000" w:themeColor="text1"/>
          <w:sz w:val="24"/>
          <w:szCs w:val="24"/>
        </w:rPr>
        <w:t xml:space="preserve"> </w:t>
      </w:r>
      <w:r w:rsidR="009020F5" w:rsidRPr="00B76B88">
        <w:rPr>
          <w:rFonts w:eastAsia="MinionPro"/>
          <w:color w:val="000000" w:themeColor="text1"/>
          <w:sz w:val="24"/>
          <w:szCs w:val="24"/>
        </w:rPr>
        <w:t>respectively</w:t>
      </w:r>
      <w:r w:rsidR="00742A0D" w:rsidRPr="00B76B88">
        <w:rPr>
          <w:rFonts w:eastAsia="MinionPro"/>
          <w:color w:val="000000" w:themeColor="text1"/>
          <w:sz w:val="24"/>
          <w:szCs w:val="24"/>
        </w:rPr>
        <w:t xml:space="preserve">. </w:t>
      </w:r>
      <w:r w:rsidR="00853D02" w:rsidRPr="00B76B88">
        <w:rPr>
          <w:rFonts w:eastAsia="MinionPro"/>
          <w:color w:val="000000" w:themeColor="text1"/>
          <w:sz w:val="24"/>
          <w:szCs w:val="24"/>
        </w:rPr>
        <w:t>A</w:t>
      </w:r>
      <w:r w:rsidR="00FE620C" w:rsidRPr="00B76B88">
        <w:rPr>
          <w:rFonts w:eastAsia="MinionPro"/>
          <w:color w:val="000000" w:themeColor="text1"/>
          <w:sz w:val="24"/>
          <w:szCs w:val="24"/>
        </w:rPr>
        <w:t xml:space="preserve">ll </w:t>
      </w:r>
      <w:r w:rsidR="00423280" w:rsidRPr="00B76B88">
        <w:rPr>
          <w:rFonts w:eastAsia="MinionPro"/>
          <w:color w:val="000000" w:themeColor="text1"/>
          <w:sz w:val="24"/>
          <w:szCs w:val="24"/>
        </w:rPr>
        <w:t>these differences cause</w:t>
      </w:r>
      <w:r w:rsidR="002106D5" w:rsidRPr="00B76B88">
        <w:rPr>
          <w:rFonts w:eastAsia="MinionPro"/>
          <w:color w:val="000000" w:themeColor="text1"/>
          <w:sz w:val="24"/>
          <w:szCs w:val="24"/>
        </w:rPr>
        <w:t xml:space="preserve"> a</w:t>
      </w:r>
      <w:r w:rsidR="00423280" w:rsidRPr="00B76B88">
        <w:rPr>
          <w:rFonts w:eastAsia="MinionPro"/>
          <w:color w:val="000000" w:themeColor="text1"/>
          <w:sz w:val="24"/>
          <w:szCs w:val="24"/>
        </w:rPr>
        <w:t xml:space="preserve"> distort</w:t>
      </w:r>
      <w:r w:rsidR="002106D5" w:rsidRPr="00B76B88">
        <w:rPr>
          <w:rFonts w:eastAsia="MinionPro"/>
          <w:color w:val="000000" w:themeColor="text1"/>
          <w:sz w:val="24"/>
          <w:szCs w:val="24"/>
        </w:rPr>
        <w:t>ed and therefore high energy prismatic structure (Fig</w:t>
      </w:r>
      <w:r w:rsidR="006A4D96" w:rsidRPr="00B76B88">
        <w:rPr>
          <w:rFonts w:eastAsia="MinionPro"/>
          <w:color w:val="000000" w:themeColor="text1"/>
          <w:sz w:val="24"/>
          <w:szCs w:val="24"/>
        </w:rPr>
        <w:t>.</w:t>
      </w:r>
      <w:r w:rsidR="002106D5" w:rsidRPr="00B76B88">
        <w:rPr>
          <w:rFonts w:eastAsia="MinionPro"/>
          <w:color w:val="000000" w:themeColor="text1"/>
          <w:sz w:val="24"/>
          <w:szCs w:val="24"/>
        </w:rPr>
        <w:t xml:space="preserve"> </w:t>
      </w:r>
      <w:del w:id="76" w:author="Starbase20" w:date="2021-08-19T15:32:00Z">
        <w:r w:rsidR="002106D5" w:rsidRPr="00B76B88" w:rsidDel="00BD3368">
          <w:rPr>
            <w:rFonts w:eastAsia="MinionPro"/>
            <w:color w:val="000000" w:themeColor="text1"/>
            <w:sz w:val="24"/>
            <w:szCs w:val="24"/>
          </w:rPr>
          <w:delText>1</w:delText>
        </w:r>
      </w:del>
      <w:ins w:id="77" w:author="Starbase20" w:date="2021-08-19T15:32:00Z">
        <w:r w:rsidR="00BD3368">
          <w:rPr>
            <w:rFonts w:eastAsia="MinionPro"/>
            <w:color w:val="000000" w:themeColor="text1"/>
            <w:sz w:val="24"/>
            <w:szCs w:val="24"/>
          </w:rPr>
          <w:t>2</w:t>
        </w:r>
      </w:ins>
      <w:r w:rsidR="002106D5" w:rsidRPr="00B76B88">
        <w:rPr>
          <w:rFonts w:eastAsia="MinionPro"/>
          <w:color w:val="000000" w:themeColor="text1"/>
          <w:sz w:val="24"/>
          <w:szCs w:val="24"/>
        </w:rPr>
        <w:t>)</w:t>
      </w:r>
      <w:r w:rsidR="00742A0D" w:rsidRPr="00B76B88">
        <w:rPr>
          <w:rFonts w:eastAsia="MinionPro"/>
          <w:color w:val="000000" w:themeColor="text1"/>
          <w:sz w:val="24"/>
          <w:szCs w:val="24"/>
        </w:rPr>
        <w:t xml:space="preserve">. </w:t>
      </w:r>
      <w:r w:rsidR="00512B67" w:rsidRPr="00B76B88">
        <w:rPr>
          <w:color w:val="000000" w:themeColor="text1"/>
          <w:sz w:val="24"/>
          <w:szCs w:val="24"/>
          <w:lang w:eastAsia="zh-CN"/>
        </w:rPr>
        <w:t xml:space="preserve">Parent carbon and hydrogen based prismane is </w:t>
      </w:r>
      <w:r w:rsidR="001A07B4" w:rsidRPr="00B76B88">
        <w:rPr>
          <w:color w:val="000000" w:themeColor="text1"/>
          <w:sz w:val="24"/>
          <w:szCs w:val="24"/>
          <w:lang w:eastAsia="zh-CN"/>
        </w:rPr>
        <w:t>509</w:t>
      </w:r>
      <w:r w:rsidR="00512B67" w:rsidRPr="00B76B88">
        <w:rPr>
          <w:color w:val="000000" w:themeColor="text1"/>
          <w:sz w:val="24"/>
          <w:szCs w:val="24"/>
          <w:lang w:eastAsia="zh-CN"/>
        </w:rPr>
        <w:t xml:space="preserve"> k</w:t>
      </w:r>
      <w:r w:rsidR="001A07B4" w:rsidRPr="00B76B88">
        <w:rPr>
          <w:rFonts w:hint="eastAsia"/>
          <w:color w:val="000000" w:themeColor="text1"/>
          <w:sz w:val="24"/>
          <w:szCs w:val="24"/>
          <w:lang w:eastAsia="zh-CN"/>
        </w:rPr>
        <w:t>J</w:t>
      </w:r>
      <w:r w:rsidR="00512B67" w:rsidRPr="00B76B88">
        <w:rPr>
          <w:color w:val="000000" w:themeColor="text1"/>
          <w:sz w:val="24"/>
          <w:szCs w:val="24"/>
          <w:lang w:eastAsia="zh-CN"/>
        </w:rPr>
        <w:t xml:space="preserve"> mol</w:t>
      </w:r>
      <w:r w:rsidR="00512B67" w:rsidRPr="00B76B88">
        <w:rPr>
          <w:color w:val="000000" w:themeColor="text1"/>
          <w:sz w:val="24"/>
          <w:szCs w:val="24"/>
          <w:vertAlign w:val="superscript"/>
          <w:lang w:eastAsia="zh-CN"/>
        </w:rPr>
        <w:t>–1</w:t>
      </w:r>
      <w:r w:rsidR="00512B67" w:rsidRPr="00B76B88">
        <w:rPr>
          <w:color w:val="000000" w:themeColor="text1"/>
          <w:sz w:val="24"/>
          <w:szCs w:val="24"/>
          <w:lang w:eastAsia="zh-CN"/>
        </w:rPr>
        <w:t xml:space="preserve"> higher in energy than</w:t>
      </w:r>
      <w:r w:rsidR="00BC680D" w:rsidRPr="00B76B88">
        <w:rPr>
          <w:color w:val="000000" w:themeColor="text1"/>
          <w:sz w:val="24"/>
          <w:szCs w:val="24"/>
          <w:lang w:eastAsia="zh-CN"/>
        </w:rPr>
        <w:t xml:space="preserve"> its </w:t>
      </w:r>
      <w:r w:rsidR="00512B67" w:rsidRPr="00B76B88">
        <w:rPr>
          <w:color w:val="000000" w:themeColor="text1"/>
          <w:sz w:val="24"/>
          <w:szCs w:val="24"/>
          <w:lang w:eastAsia="zh-CN"/>
        </w:rPr>
        <w:t>benzene</w:t>
      </w:r>
      <w:r w:rsidR="00BC680D" w:rsidRPr="00B76B88">
        <w:rPr>
          <w:color w:val="000000" w:themeColor="text1"/>
          <w:sz w:val="24"/>
          <w:szCs w:val="24"/>
          <w:lang w:eastAsia="zh-CN"/>
        </w:rPr>
        <w:t xml:space="preserve"> isomer </w:t>
      </w:r>
      <w:r w:rsidR="00BC680D" w:rsidRPr="00B76B88">
        <w:rPr>
          <w:b/>
          <w:color w:val="000000" w:themeColor="text1"/>
          <w:sz w:val="24"/>
          <w:szCs w:val="24"/>
          <w:lang w:eastAsia="zh-CN"/>
        </w:rPr>
        <w:t>1</w:t>
      </w:r>
      <w:r w:rsidR="00A36E86" w:rsidRPr="00B76B88">
        <w:rPr>
          <w:color w:val="000000" w:themeColor="text1"/>
          <w:sz w:val="24"/>
          <w:szCs w:val="24"/>
          <w:lang w:eastAsia="zh-CN"/>
        </w:rPr>
        <w:t>, which is similar to the energy difference between</w:t>
      </w:r>
      <w:r w:rsidR="00A36E86" w:rsidRPr="00B76B88">
        <w:rPr>
          <w:b/>
          <w:color w:val="000000" w:themeColor="text1"/>
          <w:sz w:val="24"/>
          <w:szCs w:val="24"/>
          <w:lang w:eastAsia="zh-CN"/>
        </w:rPr>
        <w:t xml:space="preserve"> 5 </w:t>
      </w:r>
      <w:r w:rsidR="00A36E86" w:rsidRPr="00B76B88">
        <w:rPr>
          <w:color w:val="000000" w:themeColor="text1"/>
          <w:sz w:val="24"/>
          <w:szCs w:val="24"/>
          <w:lang w:eastAsia="zh-CN"/>
        </w:rPr>
        <w:t xml:space="preserve">and </w:t>
      </w:r>
      <w:r w:rsidR="00A36E86" w:rsidRPr="00B76B88">
        <w:rPr>
          <w:b/>
          <w:color w:val="000000" w:themeColor="text1"/>
          <w:sz w:val="24"/>
          <w:szCs w:val="24"/>
          <w:lang w:eastAsia="zh-CN"/>
        </w:rPr>
        <w:t xml:space="preserve">4 </w:t>
      </w:r>
      <w:r w:rsidR="00512B67" w:rsidRPr="00B76B88">
        <w:rPr>
          <w:color w:val="000000" w:themeColor="text1"/>
          <w:sz w:val="24"/>
          <w:szCs w:val="24"/>
          <w:lang w:eastAsia="zh-CN"/>
        </w:rPr>
        <w:t>(</w:t>
      </w:r>
      <w:r w:rsidR="001A07B4" w:rsidRPr="00B76B88">
        <w:rPr>
          <w:color w:val="000000" w:themeColor="text1"/>
          <w:sz w:val="24"/>
          <w:szCs w:val="24"/>
          <w:lang w:eastAsia="zh-CN"/>
        </w:rPr>
        <w:t xml:space="preserve">463 </w:t>
      </w:r>
      <w:r w:rsidR="00512B67" w:rsidRPr="00B76B88">
        <w:rPr>
          <w:color w:val="000000" w:themeColor="text1"/>
          <w:sz w:val="24"/>
          <w:szCs w:val="24"/>
          <w:lang w:eastAsia="zh-CN"/>
        </w:rPr>
        <w:t>k</w:t>
      </w:r>
      <w:r w:rsidR="001A07B4" w:rsidRPr="00B76B88">
        <w:rPr>
          <w:rFonts w:hint="eastAsia"/>
          <w:color w:val="000000" w:themeColor="text1"/>
          <w:sz w:val="24"/>
          <w:szCs w:val="24"/>
          <w:lang w:eastAsia="zh-CN"/>
        </w:rPr>
        <w:t>J</w:t>
      </w:r>
      <w:r w:rsidR="001A07B4" w:rsidRPr="00B76B88">
        <w:rPr>
          <w:color w:val="000000" w:themeColor="text1"/>
          <w:sz w:val="24"/>
          <w:szCs w:val="24"/>
          <w:lang w:eastAsia="zh-CN"/>
        </w:rPr>
        <w:t xml:space="preserve"> </w:t>
      </w:r>
      <w:r w:rsidR="00512B67" w:rsidRPr="00B76B88">
        <w:rPr>
          <w:color w:val="000000" w:themeColor="text1"/>
          <w:sz w:val="24"/>
          <w:szCs w:val="24"/>
          <w:lang w:eastAsia="zh-CN"/>
        </w:rPr>
        <w:t>mol</w:t>
      </w:r>
      <w:r w:rsidR="00512B67" w:rsidRPr="00B76B88">
        <w:rPr>
          <w:color w:val="000000" w:themeColor="text1"/>
          <w:sz w:val="24"/>
          <w:szCs w:val="24"/>
          <w:vertAlign w:val="superscript"/>
          <w:lang w:eastAsia="zh-CN"/>
        </w:rPr>
        <w:t>–1</w:t>
      </w:r>
      <w:r w:rsidR="00512B67" w:rsidRPr="00B76B88">
        <w:rPr>
          <w:color w:val="000000" w:themeColor="text1"/>
          <w:sz w:val="24"/>
          <w:szCs w:val="24"/>
          <w:lang w:eastAsia="zh-CN"/>
        </w:rPr>
        <w:t xml:space="preserve">). We </w:t>
      </w:r>
      <w:r w:rsidR="00744F2E" w:rsidRPr="00B76B88">
        <w:rPr>
          <w:color w:val="000000" w:themeColor="text1"/>
          <w:sz w:val="24"/>
          <w:szCs w:val="24"/>
          <w:lang w:eastAsia="zh-CN"/>
        </w:rPr>
        <w:t xml:space="preserve">determined </w:t>
      </w:r>
      <w:r w:rsidR="00512B67" w:rsidRPr="00B76B88">
        <w:rPr>
          <w:color w:val="000000" w:themeColor="text1"/>
          <w:sz w:val="24"/>
          <w:szCs w:val="24"/>
          <w:lang w:eastAsia="zh-CN"/>
        </w:rPr>
        <w:t>the strain energ</w:t>
      </w:r>
      <w:r w:rsidR="00A36E86" w:rsidRPr="00B76B88">
        <w:rPr>
          <w:color w:val="000000" w:themeColor="text1"/>
          <w:sz w:val="24"/>
          <w:szCs w:val="24"/>
          <w:lang w:eastAsia="zh-CN"/>
        </w:rPr>
        <w:t>ies</w:t>
      </w:r>
      <w:r w:rsidR="00512B67" w:rsidRPr="00B76B88">
        <w:rPr>
          <w:color w:val="000000" w:themeColor="text1"/>
          <w:sz w:val="24"/>
          <w:szCs w:val="24"/>
          <w:lang w:eastAsia="zh-CN"/>
        </w:rPr>
        <w:t xml:space="preserve"> of </w:t>
      </w:r>
      <w:r w:rsidR="00512B67" w:rsidRPr="00B76B88">
        <w:rPr>
          <w:b/>
          <w:color w:val="000000" w:themeColor="text1"/>
          <w:sz w:val="24"/>
          <w:szCs w:val="24"/>
          <w:lang w:eastAsia="zh-CN"/>
        </w:rPr>
        <w:t>2</w:t>
      </w:r>
      <w:r w:rsidR="00512B67" w:rsidRPr="00B76B88">
        <w:rPr>
          <w:color w:val="000000" w:themeColor="text1"/>
          <w:sz w:val="24"/>
          <w:szCs w:val="24"/>
          <w:lang w:eastAsia="zh-CN"/>
        </w:rPr>
        <w:t xml:space="preserve"> and </w:t>
      </w:r>
      <w:r w:rsidR="00512B67" w:rsidRPr="00B76B88">
        <w:rPr>
          <w:b/>
          <w:color w:val="000000" w:themeColor="text1"/>
          <w:sz w:val="24"/>
          <w:szCs w:val="24"/>
          <w:lang w:eastAsia="zh-CN"/>
        </w:rPr>
        <w:t>5</w:t>
      </w:r>
      <w:r w:rsidR="00512B67" w:rsidRPr="00B76B88">
        <w:rPr>
          <w:color w:val="000000" w:themeColor="text1"/>
          <w:sz w:val="24"/>
          <w:szCs w:val="24"/>
          <w:lang w:eastAsia="zh-CN"/>
        </w:rPr>
        <w:t xml:space="preserve"> </w:t>
      </w:r>
      <w:r w:rsidR="0031628D" w:rsidRPr="00B76B88">
        <w:rPr>
          <w:color w:val="000000" w:themeColor="text1"/>
          <w:sz w:val="24"/>
          <w:szCs w:val="24"/>
          <w:lang w:eastAsia="zh-CN"/>
        </w:rPr>
        <w:t xml:space="preserve">at </w:t>
      </w:r>
      <w:r w:rsidR="00A36E86" w:rsidRPr="00B76B88">
        <w:rPr>
          <w:color w:val="000000" w:themeColor="text1"/>
          <w:sz w:val="24"/>
          <w:szCs w:val="24"/>
          <w:lang w:eastAsia="zh-CN"/>
        </w:rPr>
        <w:t xml:space="preserve">the </w:t>
      </w:r>
      <w:r w:rsidR="0031628D" w:rsidRPr="00B76B88">
        <w:rPr>
          <w:color w:val="000000" w:themeColor="text1"/>
          <w:sz w:val="24"/>
          <w:szCs w:val="24"/>
          <w:lang w:eastAsia="zh-CN"/>
        </w:rPr>
        <w:t>CBS-QB3</w:t>
      </w:r>
      <w:r w:rsidR="00A36E86" w:rsidRPr="00B76B88">
        <w:rPr>
          <w:color w:val="000000" w:themeColor="text1"/>
          <w:sz w:val="24"/>
          <w:szCs w:val="24"/>
          <w:lang w:eastAsia="zh-CN"/>
        </w:rPr>
        <w:t xml:space="preserve"> level of theory</w:t>
      </w:r>
      <w:r w:rsidR="0031628D" w:rsidRPr="00B76B88">
        <w:rPr>
          <w:color w:val="000000" w:themeColor="text1"/>
          <w:sz w:val="24"/>
          <w:szCs w:val="24"/>
          <w:lang w:eastAsia="zh-CN"/>
        </w:rPr>
        <w:t xml:space="preserve"> </w:t>
      </w:r>
      <w:r w:rsidR="00512B67" w:rsidRPr="00B76B88">
        <w:rPr>
          <w:color w:val="000000" w:themeColor="text1"/>
          <w:sz w:val="24"/>
          <w:szCs w:val="24"/>
          <w:lang w:eastAsia="zh-CN"/>
        </w:rPr>
        <w:t>based on the homodesm</w:t>
      </w:r>
      <w:r w:rsidR="0039175D" w:rsidRPr="00B76B88">
        <w:rPr>
          <w:color w:val="000000" w:themeColor="text1"/>
          <w:sz w:val="24"/>
          <w:szCs w:val="24"/>
          <w:lang w:eastAsia="zh-CN"/>
        </w:rPr>
        <w:t>ot</w:t>
      </w:r>
      <w:r w:rsidR="00512B67" w:rsidRPr="00B76B88">
        <w:rPr>
          <w:color w:val="000000" w:themeColor="text1"/>
          <w:sz w:val="24"/>
          <w:szCs w:val="24"/>
          <w:lang w:eastAsia="zh-CN"/>
        </w:rPr>
        <w:t>ic equation</w:t>
      </w:r>
      <w:r w:rsidR="00A36E86" w:rsidRPr="00B76B88">
        <w:rPr>
          <w:color w:val="000000" w:themeColor="text1"/>
          <w:sz w:val="24"/>
          <w:szCs w:val="24"/>
          <w:lang w:eastAsia="zh-CN"/>
        </w:rPr>
        <w:t>s</w:t>
      </w:r>
      <w:r w:rsidR="00512B67" w:rsidRPr="00B76B88">
        <w:rPr>
          <w:color w:val="000000" w:themeColor="text1"/>
          <w:sz w:val="24"/>
          <w:szCs w:val="24"/>
          <w:lang w:eastAsia="zh-CN"/>
        </w:rPr>
        <w:t xml:space="preserve"> depicted in </w:t>
      </w:r>
      <w:ins w:id="78" w:author="Starbase20" w:date="2021-08-19T15:37:00Z">
        <w:r w:rsidR="00BD3368">
          <w:rPr>
            <w:color w:val="000000" w:themeColor="text1"/>
            <w:sz w:val="24"/>
            <w:szCs w:val="24"/>
          </w:rPr>
          <w:t>Fig.</w:t>
        </w:r>
        <w:r w:rsidR="00BD3368" w:rsidRPr="00B76B88">
          <w:rPr>
            <w:color w:val="000000" w:themeColor="text1"/>
            <w:sz w:val="24"/>
            <w:szCs w:val="24"/>
          </w:rPr>
          <w:t xml:space="preserve"> </w:t>
        </w:r>
      </w:ins>
      <w:del w:id="79" w:author="Starbase20" w:date="2021-08-19T15:37:00Z">
        <w:r w:rsidR="00512B67" w:rsidRPr="00B76B88" w:rsidDel="00BD3368">
          <w:rPr>
            <w:color w:val="000000" w:themeColor="text1"/>
            <w:sz w:val="24"/>
            <w:szCs w:val="24"/>
            <w:lang w:eastAsia="zh-CN"/>
          </w:rPr>
          <w:delText xml:space="preserve">Scheme </w:delText>
        </w:r>
        <w:r w:rsidR="00A36E86" w:rsidRPr="00B76B88" w:rsidDel="00BD3368">
          <w:rPr>
            <w:color w:val="000000" w:themeColor="text1"/>
            <w:sz w:val="24"/>
            <w:szCs w:val="24"/>
            <w:lang w:eastAsia="zh-CN"/>
          </w:rPr>
          <w:delText>2</w:delText>
        </w:r>
      </w:del>
      <w:ins w:id="80" w:author="Starbase20" w:date="2021-08-19T15:37:00Z">
        <w:r w:rsidR="00BD3368">
          <w:rPr>
            <w:color w:val="000000" w:themeColor="text1"/>
            <w:sz w:val="24"/>
            <w:szCs w:val="24"/>
            <w:lang w:eastAsia="zh-CN"/>
          </w:rPr>
          <w:t>6</w:t>
        </w:r>
      </w:ins>
      <w:r w:rsidR="00A31CCB" w:rsidRPr="00B76B88">
        <w:rPr>
          <w:color w:val="000000" w:themeColor="text1"/>
          <w:sz w:val="24"/>
          <w:szCs w:val="24"/>
          <w:lang w:eastAsia="zh-CN"/>
        </w:rPr>
        <w:t xml:space="preserve"> </w:t>
      </w:r>
      <w:r w:rsidR="00BC680D" w:rsidRPr="00B76B88">
        <w:rPr>
          <w:color w:val="000000" w:themeColor="text1"/>
          <w:sz w:val="24"/>
          <w:szCs w:val="24"/>
          <w:lang w:eastAsia="zh-CN"/>
        </w:rPr>
        <w:t>considering that equal number</w:t>
      </w:r>
      <w:r w:rsidR="00A31CCB" w:rsidRPr="00B76B88">
        <w:rPr>
          <w:color w:val="000000" w:themeColor="text1"/>
          <w:sz w:val="24"/>
          <w:szCs w:val="24"/>
          <w:lang w:eastAsia="zh-CN"/>
        </w:rPr>
        <w:t>s</w:t>
      </w:r>
      <w:r w:rsidR="00BC680D" w:rsidRPr="00B76B88">
        <w:rPr>
          <w:color w:val="000000" w:themeColor="text1"/>
          <w:sz w:val="24"/>
          <w:szCs w:val="24"/>
          <w:lang w:eastAsia="zh-CN"/>
        </w:rPr>
        <w:t xml:space="preserve"> of</w:t>
      </w:r>
      <w:r w:rsidR="00A31CCB" w:rsidRPr="00B76B88">
        <w:rPr>
          <w:color w:val="000000" w:themeColor="text1"/>
          <w:sz w:val="24"/>
          <w:szCs w:val="24"/>
          <w:lang w:eastAsia="zh-CN"/>
        </w:rPr>
        <w:t xml:space="preserve"> C</w:t>
      </w:r>
      <w:r w:rsidR="00A31CCB" w:rsidRPr="00B76B88">
        <w:rPr>
          <w:rFonts w:ascii="Symbol" w:hAnsi="Symbol"/>
          <w:color w:val="000000" w:themeColor="text1"/>
          <w:sz w:val="24"/>
          <w:szCs w:val="24"/>
          <w:lang w:eastAsia="zh-CN"/>
        </w:rPr>
        <w:t></w:t>
      </w:r>
      <w:r w:rsidR="00A31CCB" w:rsidRPr="00B76B88">
        <w:rPr>
          <w:color w:val="000000" w:themeColor="text1"/>
          <w:sz w:val="24"/>
          <w:szCs w:val="24"/>
          <w:lang w:eastAsia="zh-CN"/>
        </w:rPr>
        <w:t>C bonds and [</w:t>
      </w:r>
      <w:r w:rsidR="00BC680D" w:rsidRPr="00B76B88">
        <w:rPr>
          <w:color w:val="000000" w:themeColor="text1"/>
          <w:sz w:val="24"/>
          <w:szCs w:val="24"/>
          <w:lang w:eastAsia="zh-CN"/>
        </w:rPr>
        <w:t>P–P, P–N and N–N bonds</w:t>
      </w:r>
      <w:r w:rsidR="00A31CCB" w:rsidRPr="00B76B88">
        <w:rPr>
          <w:color w:val="000000" w:themeColor="text1"/>
          <w:sz w:val="24"/>
          <w:szCs w:val="24"/>
          <w:lang w:eastAsia="zh-CN"/>
        </w:rPr>
        <w:t>]</w:t>
      </w:r>
      <w:r w:rsidR="00BC680D" w:rsidRPr="00B76B88">
        <w:rPr>
          <w:color w:val="000000" w:themeColor="text1"/>
          <w:sz w:val="24"/>
          <w:szCs w:val="24"/>
          <w:lang w:eastAsia="zh-CN"/>
        </w:rPr>
        <w:t xml:space="preserve"> </w:t>
      </w:r>
      <w:r w:rsidR="00A36E86" w:rsidRPr="00B76B88">
        <w:rPr>
          <w:rFonts w:hint="eastAsia"/>
          <w:color w:val="000000" w:themeColor="text1"/>
          <w:sz w:val="24"/>
          <w:szCs w:val="24"/>
          <w:lang w:eastAsia="zh-CN"/>
        </w:rPr>
        <w:t>are</w:t>
      </w:r>
      <w:r w:rsidR="00BC680D" w:rsidRPr="00B76B88">
        <w:rPr>
          <w:color w:val="000000" w:themeColor="text1"/>
          <w:sz w:val="24"/>
          <w:szCs w:val="24"/>
          <w:lang w:eastAsia="zh-CN"/>
        </w:rPr>
        <w:t xml:space="preserve"> broken/formed </w:t>
      </w:r>
      <w:r w:rsidR="008A02C2" w:rsidRPr="00B76B88">
        <w:rPr>
          <w:color w:val="000000" w:themeColor="text1"/>
          <w:sz w:val="24"/>
          <w:szCs w:val="24"/>
          <w:lang w:eastAsia="zh-CN"/>
        </w:rPr>
        <w:t>in the educts and products</w:t>
      </w:r>
      <w:r w:rsidR="0031628D" w:rsidRPr="00B76B88">
        <w:rPr>
          <w:color w:val="000000" w:themeColor="text1"/>
          <w:sz w:val="24"/>
          <w:szCs w:val="24"/>
          <w:lang w:eastAsia="zh-CN"/>
        </w:rPr>
        <w:t xml:space="preserve"> </w:t>
      </w:r>
      <w:r w:rsidR="00AA366C" w:rsidRPr="00B76B88">
        <w:rPr>
          <w:color w:val="000000" w:themeColor="text1"/>
          <w:sz w:val="24"/>
          <w:szCs w:val="24"/>
          <w:lang w:eastAsia="zh-CN"/>
        </w:rPr>
        <w:t xml:space="preserve">for </w:t>
      </w:r>
      <w:r w:rsidR="00AA366C" w:rsidRPr="00B76B88">
        <w:rPr>
          <w:b/>
          <w:color w:val="000000" w:themeColor="text1"/>
          <w:sz w:val="24"/>
          <w:szCs w:val="24"/>
          <w:lang w:eastAsia="zh-CN"/>
        </w:rPr>
        <w:t xml:space="preserve">2 </w:t>
      </w:r>
      <w:r w:rsidR="00AA366C" w:rsidRPr="00B76B88">
        <w:rPr>
          <w:color w:val="000000" w:themeColor="text1"/>
          <w:sz w:val="24"/>
          <w:szCs w:val="24"/>
          <w:lang w:eastAsia="zh-CN"/>
        </w:rPr>
        <w:t xml:space="preserve">and </w:t>
      </w:r>
      <w:r w:rsidR="00AA366C" w:rsidRPr="00B76B88">
        <w:rPr>
          <w:b/>
          <w:color w:val="000000" w:themeColor="text1"/>
          <w:sz w:val="24"/>
          <w:szCs w:val="24"/>
          <w:lang w:eastAsia="zh-CN"/>
        </w:rPr>
        <w:t>5</w:t>
      </w:r>
      <w:r w:rsidR="00AA366C" w:rsidRPr="00B76B88">
        <w:rPr>
          <w:color w:val="000000" w:themeColor="text1"/>
          <w:sz w:val="24"/>
          <w:szCs w:val="24"/>
          <w:lang w:eastAsia="zh-CN"/>
        </w:rPr>
        <w:t>, respectively.</w:t>
      </w:r>
      <w:r w:rsidR="0031628D" w:rsidRPr="00B76B88">
        <w:rPr>
          <w:color w:val="000000" w:themeColor="text1"/>
          <w:sz w:val="24"/>
          <w:szCs w:val="24"/>
          <w:lang w:eastAsia="zh-CN"/>
        </w:rPr>
        <w:t xml:space="preserve"> </w:t>
      </w:r>
      <w:r w:rsidR="008A02C2" w:rsidRPr="00B76B88">
        <w:rPr>
          <w:color w:val="000000" w:themeColor="text1"/>
          <w:sz w:val="24"/>
          <w:szCs w:val="24"/>
          <w:lang w:eastAsia="zh-CN"/>
        </w:rPr>
        <w:t xml:space="preserve">The strain energy for </w:t>
      </w:r>
      <w:r w:rsidR="0031628D" w:rsidRPr="00B76B88">
        <w:rPr>
          <w:color w:val="000000" w:themeColor="text1"/>
          <w:sz w:val="24"/>
          <w:szCs w:val="24"/>
          <w:lang w:eastAsia="zh-CN"/>
        </w:rPr>
        <w:t xml:space="preserve">parent </w:t>
      </w:r>
      <w:r w:rsidR="008A02C2" w:rsidRPr="00B76B88">
        <w:rPr>
          <w:color w:val="000000" w:themeColor="text1"/>
          <w:sz w:val="24"/>
          <w:szCs w:val="24"/>
          <w:lang w:eastAsia="zh-CN"/>
        </w:rPr>
        <w:t xml:space="preserve">prismane is </w:t>
      </w:r>
      <w:r w:rsidR="00744F2E" w:rsidRPr="00B76B88">
        <w:rPr>
          <w:color w:val="000000" w:themeColor="text1"/>
          <w:sz w:val="24"/>
          <w:szCs w:val="24"/>
          <w:lang w:eastAsia="zh-CN"/>
        </w:rPr>
        <w:t>determined</w:t>
      </w:r>
      <w:r w:rsidR="008A02C2" w:rsidRPr="00B76B88">
        <w:rPr>
          <w:color w:val="000000" w:themeColor="text1"/>
          <w:sz w:val="24"/>
          <w:szCs w:val="24"/>
          <w:lang w:eastAsia="zh-CN"/>
        </w:rPr>
        <w:t xml:space="preserve"> to </w:t>
      </w:r>
      <w:r w:rsidR="0034688F" w:rsidRPr="00B76B88">
        <w:rPr>
          <w:rFonts w:hint="eastAsia"/>
          <w:color w:val="000000" w:themeColor="text1"/>
          <w:sz w:val="24"/>
          <w:szCs w:val="24"/>
          <w:lang w:eastAsia="zh-CN"/>
        </w:rPr>
        <w:t>be</w:t>
      </w:r>
      <w:r w:rsidR="0034688F" w:rsidRPr="00B76B88">
        <w:rPr>
          <w:color w:val="000000" w:themeColor="text1"/>
          <w:sz w:val="24"/>
          <w:szCs w:val="24"/>
          <w:lang w:eastAsia="zh-CN"/>
        </w:rPr>
        <w:t xml:space="preserve"> 540 </w:t>
      </w:r>
      <w:r w:rsidR="0034688F" w:rsidRPr="00B76B88">
        <w:rPr>
          <w:rFonts w:hint="eastAsia"/>
          <w:color w:val="000000" w:themeColor="text1"/>
          <w:sz w:val="24"/>
          <w:szCs w:val="24"/>
          <w:lang w:eastAsia="zh-CN"/>
        </w:rPr>
        <w:t>kJ</w:t>
      </w:r>
      <w:r w:rsidR="008A02C2" w:rsidRPr="00B76B88">
        <w:rPr>
          <w:color w:val="000000" w:themeColor="text1"/>
          <w:sz w:val="24"/>
          <w:szCs w:val="24"/>
          <w:lang w:eastAsia="zh-CN"/>
        </w:rPr>
        <w:t xml:space="preserve"> mol</w:t>
      </w:r>
      <w:r w:rsidR="008A02C2" w:rsidRPr="00B76B88">
        <w:rPr>
          <w:color w:val="000000" w:themeColor="text1"/>
          <w:sz w:val="24"/>
          <w:szCs w:val="24"/>
          <w:vertAlign w:val="superscript"/>
          <w:lang w:eastAsia="zh-CN"/>
        </w:rPr>
        <w:t>–1</w:t>
      </w:r>
      <w:r w:rsidR="0034688F" w:rsidRPr="00B76B88">
        <w:rPr>
          <w:rFonts w:hint="eastAsia"/>
          <w:color w:val="000000" w:themeColor="text1"/>
          <w:sz w:val="24"/>
          <w:szCs w:val="24"/>
          <w:lang w:eastAsia="zh-CN"/>
        </w:rPr>
        <w:t>,</w:t>
      </w:r>
      <w:r w:rsidR="0034688F" w:rsidRPr="00B76B88">
        <w:rPr>
          <w:color w:val="000000" w:themeColor="text1"/>
          <w:sz w:val="24"/>
          <w:szCs w:val="24"/>
          <w:lang w:eastAsia="zh-CN"/>
        </w:rPr>
        <w:t xml:space="preserve"> which </w:t>
      </w:r>
      <w:r w:rsidR="0031628D" w:rsidRPr="00B76B88">
        <w:rPr>
          <w:color w:val="000000" w:themeColor="text1"/>
          <w:sz w:val="24"/>
          <w:szCs w:val="24"/>
          <w:lang w:eastAsia="zh-CN"/>
        </w:rPr>
        <w:t>is in good agreement with the summed strain energy of three cyclobutanes (</w:t>
      </w:r>
      <w:r w:rsidR="005C62F2" w:rsidRPr="00B76B88">
        <w:rPr>
          <w:color w:val="000000" w:themeColor="text1"/>
          <w:sz w:val="24"/>
          <w:szCs w:val="24"/>
          <w:lang w:eastAsia="zh-CN"/>
        </w:rPr>
        <w:t>110</w:t>
      </w:r>
      <w:r w:rsidR="0031628D" w:rsidRPr="00B76B88">
        <w:rPr>
          <w:color w:val="000000" w:themeColor="text1"/>
          <w:sz w:val="24"/>
          <w:szCs w:val="24"/>
          <w:lang w:eastAsia="zh-CN"/>
        </w:rPr>
        <w:t xml:space="preserve"> k</w:t>
      </w:r>
      <w:r w:rsidR="005C62F2" w:rsidRPr="00B76B88">
        <w:rPr>
          <w:color w:val="000000" w:themeColor="text1"/>
          <w:sz w:val="24"/>
          <w:szCs w:val="24"/>
          <w:lang w:eastAsia="zh-CN"/>
        </w:rPr>
        <w:t>J</w:t>
      </w:r>
      <w:r w:rsidR="0031628D" w:rsidRPr="00B76B88">
        <w:rPr>
          <w:color w:val="000000" w:themeColor="text1"/>
          <w:sz w:val="24"/>
          <w:szCs w:val="24"/>
          <w:lang w:eastAsia="zh-CN"/>
        </w:rPr>
        <w:t xml:space="preserve"> mol</w:t>
      </w:r>
      <w:r w:rsidR="0031628D" w:rsidRPr="00B76B88">
        <w:rPr>
          <w:color w:val="000000" w:themeColor="text1"/>
          <w:sz w:val="24"/>
          <w:szCs w:val="24"/>
          <w:vertAlign w:val="superscript"/>
          <w:lang w:eastAsia="zh-CN"/>
        </w:rPr>
        <w:t>–1</w:t>
      </w:r>
      <w:r w:rsidR="0031628D" w:rsidRPr="00B76B88">
        <w:rPr>
          <w:color w:val="000000" w:themeColor="text1"/>
          <w:sz w:val="24"/>
          <w:szCs w:val="24"/>
          <w:lang w:eastAsia="zh-CN"/>
        </w:rPr>
        <w:t>) and two cyclopropanes (</w:t>
      </w:r>
      <w:r w:rsidR="005C62F2" w:rsidRPr="00B76B88">
        <w:rPr>
          <w:color w:val="000000" w:themeColor="text1"/>
          <w:sz w:val="24"/>
          <w:szCs w:val="24"/>
          <w:lang w:eastAsia="zh-CN"/>
        </w:rPr>
        <w:t xml:space="preserve">115 </w:t>
      </w:r>
      <w:r w:rsidR="0031628D" w:rsidRPr="00B76B88">
        <w:rPr>
          <w:color w:val="000000" w:themeColor="text1"/>
          <w:sz w:val="24"/>
          <w:szCs w:val="24"/>
          <w:lang w:eastAsia="zh-CN"/>
        </w:rPr>
        <w:t>k</w:t>
      </w:r>
      <w:r w:rsidR="005C62F2" w:rsidRPr="00B76B88">
        <w:rPr>
          <w:color w:val="000000" w:themeColor="text1"/>
          <w:sz w:val="24"/>
          <w:szCs w:val="24"/>
          <w:lang w:eastAsia="zh-CN"/>
        </w:rPr>
        <w:t>J</w:t>
      </w:r>
      <w:r w:rsidR="0031628D" w:rsidRPr="00B76B88">
        <w:rPr>
          <w:color w:val="000000" w:themeColor="text1"/>
          <w:sz w:val="24"/>
          <w:szCs w:val="24"/>
          <w:lang w:eastAsia="zh-CN"/>
        </w:rPr>
        <w:t xml:space="preserve"> mol</w:t>
      </w:r>
      <w:r w:rsidR="0031628D" w:rsidRPr="00B76B88">
        <w:rPr>
          <w:color w:val="000000" w:themeColor="text1"/>
          <w:sz w:val="24"/>
          <w:szCs w:val="24"/>
          <w:vertAlign w:val="superscript"/>
          <w:lang w:eastAsia="zh-CN"/>
        </w:rPr>
        <w:t>–1</w:t>
      </w:r>
      <w:r w:rsidR="0031628D" w:rsidRPr="00B76B88">
        <w:rPr>
          <w:color w:val="000000" w:themeColor="text1"/>
          <w:sz w:val="24"/>
          <w:szCs w:val="24"/>
          <w:lang w:eastAsia="zh-CN"/>
        </w:rPr>
        <w:t>)</w:t>
      </w:r>
      <w:r w:rsidR="00EA07B3"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&lt;EndNote&gt;&lt;Cite&gt;&lt;Author&gt;Anslyn&lt;/Author&gt;&lt;Year&gt;2006&lt;/Year&gt;&lt;RecNum&gt;71&lt;/RecNum&gt;&lt;DisplayText&gt;&lt;style face="superscript"&gt;29&lt;/style&gt;&lt;/DisplayText&gt;&lt;record&gt;&lt;rec-number&gt;71&lt;/rec-number&gt;&lt;foreign-keys&gt;&lt;key app="EN" db-id="v2v0tsrrlwrfptedf96xarvkdxwedts0p0z9" timestamp="1616980300"&gt;71&lt;/key&gt;&lt;/foreign-keys&gt;&lt;ref-type name="Book"&gt;6&lt;/ref-type&gt;&lt;contributors&gt;&lt;authors&gt;&lt;author&gt;Anslyn, Eric V&lt;/author&gt;&lt;author&gt;Dougherty, Dennis A&lt;/author&gt;&lt;/authors&gt;&lt;/contributors&gt;&lt;titles&gt;&lt;title&gt;Modern physical organic chemistry&lt;/title&gt;&lt;/titles&gt;&lt;dates&gt;&lt;year&gt;2006&lt;/year&gt;&lt;/dates&gt;&lt;publisher&gt;University science books&lt;/publisher&gt;&lt;isbn&gt;1891389319&lt;/isbn&gt;&lt;urls&gt;&lt;/urls&gt;&lt;/record&gt;&lt;/Cite&gt;&lt;/EndNote&gt;</w:instrText>
      </w:r>
      <w:r w:rsidR="00EA07B3"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29</w:t>
      </w:r>
      <w:r w:rsidR="00EA07B3" w:rsidRPr="00B76B88">
        <w:rPr>
          <w:color w:val="000000" w:themeColor="text1"/>
          <w:sz w:val="24"/>
          <w:szCs w:val="24"/>
          <w:lang w:eastAsia="zh-CN"/>
        </w:rPr>
        <w:fldChar w:fldCharType="end"/>
      </w:r>
      <w:r w:rsidR="00E20DAD" w:rsidRPr="00B76B88">
        <w:rPr>
          <w:color w:val="000000" w:themeColor="text1"/>
          <w:sz w:val="24"/>
          <w:szCs w:val="24"/>
          <w:lang w:eastAsia="zh-CN"/>
        </w:rPr>
        <w:t>.</w:t>
      </w:r>
      <w:r w:rsidR="0031628D" w:rsidRPr="00B76B88">
        <w:rPr>
          <w:color w:val="000000" w:themeColor="text1"/>
          <w:sz w:val="24"/>
          <w:szCs w:val="24"/>
          <w:lang w:eastAsia="zh-CN"/>
        </w:rPr>
        <w:t xml:space="preserve"> </w:t>
      </w:r>
      <w:r w:rsidR="00EA07B3" w:rsidRPr="00B76B88">
        <w:rPr>
          <w:color w:val="000000" w:themeColor="text1"/>
          <w:sz w:val="24"/>
          <w:szCs w:val="24"/>
          <w:lang w:eastAsia="zh-CN"/>
        </w:rPr>
        <w:t xml:space="preserve">The </w:t>
      </w:r>
      <w:r w:rsidR="00EA07B3" w:rsidRPr="00B76B88">
        <w:rPr>
          <w:rFonts w:hint="eastAsia"/>
          <w:color w:val="000000" w:themeColor="text1"/>
          <w:sz w:val="24"/>
          <w:szCs w:val="24"/>
          <w:lang w:eastAsia="zh-CN"/>
        </w:rPr>
        <w:t>computed</w:t>
      </w:r>
      <w:r w:rsidR="00EA07B3" w:rsidRPr="00B76B88">
        <w:rPr>
          <w:b/>
          <w:color w:val="000000" w:themeColor="text1"/>
          <w:sz w:val="24"/>
          <w:szCs w:val="24"/>
          <w:lang w:eastAsia="zh-CN"/>
        </w:rPr>
        <w:t xml:space="preserve"> </w:t>
      </w:r>
      <w:r w:rsidR="0031628D" w:rsidRPr="00B76B88">
        <w:rPr>
          <w:color w:val="000000" w:themeColor="text1"/>
          <w:sz w:val="24"/>
          <w:szCs w:val="24"/>
          <w:lang w:eastAsia="zh-CN"/>
        </w:rPr>
        <w:t xml:space="preserve">strain energy </w:t>
      </w:r>
      <w:r w:rsidR="00EA07B3" w:rsidRPr="00B76B88">
        <w:rPr>
          <w:rFonts w:hint="eastAsia"/>
          <w:color w:val="000000" w:themeColor="text1"/>
          <w:sz w:val="24"/>
          <w:szCs w:val="24"/>
          <w:lang w:eastAsia="zh-CN"/>
        </w:rPr>
        <w:t>of</w:t>
      </w:r>
      <w:r w:rsidR="00EA07B3" w:rsidRPr="00B76B88">
        <w:rPr>
          <w:color w:val="000000" w:themeColor="text1"/>
          <w:sz w:val="24"/>
          <w:szCs w:val="24"/>
          <w:lang w:eastAsia="zh-CN"/>
        </w:rPr>
        <w:t xml:space="preserve"> </w:t>
      </w:r>
      <w:r w:rsidR="00EA07B3" w:rsidRPr="00B76B88">
        <w:rPr>
          <w:b/>
          <w:color w:val="000000" w:themeColor="text1"/>
          <w:sz w:val="24"/>
          <w:szCs w:val="24"/>
          <w:lang w:eastAsia="zh-CN"/>
        </w:rPr>
        <w:t>5</w:t>
      </w:r>
      <w:r w:rsidR="00EA07B3" w:rsidRPr="00B76B88">
        <w:rPr>
          <w:color w:val="000000" w:themeColor="text1"/>
          <w:sz w:val="24"/>
          <w:szCs w:val="24"/>
          <w:lang w:eastAsia="zh-CN"/>
        </w:rPr>
        <w:t xml:space="preserve"> (</w:t>
      </w:r>
      <w:r w:rsidR="00A31CCB" w:rsidRPr="00B76B88">
        <w:rPr>
          <w:color w:val="000000" w:themeColor="text1"/>
          <w:sz w:val="24"/>
          <w:szCs w:val="24"/>
          <w:lang w:eastAsia="zh-CN"/>
        </w:rPr>
        <w:t>382</w:t>
      </w:r>
      <w:r w:rsidR="0031628D" w:rsidRPr="00B76B88">
        <w:rPr>
          <w:color w:val="000000" w:themeColor="text1"/>
          <w:sz w:val="24"/>
          <w:szCs w:val="24"/>
          <w:lang w:eastAsia="zh-CN"/>
        </w:rPr>
        <w:t xml:space="preserve"> </w:t>
      </w:r>
      <w:r w:rsidR="008A02C2" w:rsidRPr="00B76B88">
        <w:rPr>
          <w:color w:val="000000" w:themeColor="text1"/>
          <w:sz w:val="24"/>
          <w:szCs w:val="24"/>
          <w:lang w:eastAsia="zh-CN"/>
        </w:rPr>
        <w:t>k</w:t>
      </w:r>
      <w:r w:rsidR="00A31CCB" w:rsidRPr="00B76B88">
        <w:rPr>
          <w:color w:val="000000" w:themeColor="text1"/>
          <w:sz w:val="24"/>
          <w:szCs w:val="24"/>
          <w:lang w:eastAsia="zh-CN"/>
        </w:rPr>
        <w:t xml:space="preserve">J </w:t>
      </w:r>
      <w:r w:rsidR="008A02C2" w:rsidRPr="00B76B88">
        <w:rPr>
          <w:color w:val="000000" w:themeColor="text1"/>
          <w:sz w:val="24"/>
          <w:szCs w:val="24"/>
          <w:lang w:eastAsia="zh-CN"/>
        </w:rPr>
        <w:t>mol</w:t>
      </w:r>
      <w:r w:rsidR="008A02C2" w:rsidRPr="00B76B88">
        <w:rPr>
          <w:color w:val="000000" w:themeColor="text1"/>
          <w:sz w:val="24"/>
          <w:szCs w:val="24"/>
          <w:vertAlign w:val="superscript"/>
          <w:lang w:eastAsia="zh-CN"/>
        </w:rPr>
        <w:t>–1</w:t>
      </w:r>
      <w:r w:rsidR="00EA07B3" w:rsidRPr="00B76B88">
        <w:rPr>
          <w:color w:val="000000" w:themeColor="text1"/>
          <w:sz w:val="24"/>
          <w:szCs w:val="24"/>
          <w:lang w:eastAsia="zh-CN"/>
        </w:rPr>
        <w:t>)</w:t>
      </w:r>
      <w:r w:rsidR="008A02C2" w:rsidRPr="00B76B88">
        <w:rPr>
          <w:color w:val="000000" w:themeColor="text1"/>
          <w:sz w:val="24"/>
          <w:szCs w:val="24"/>
          <w:lang w:eastAsia="zh-CN"/>
        </w:rPr>
        <w:t xml:space="preserve"> is </w:t>
      </w:r>
      <w:r w:rsidR="00F8232B" w:rsidRPr="00B76B88">
        <w:rPr>
          <w:color w:val="000000" w:themeColor="text1"/>
          <w:sz w:val="24"/>
          <w:szCs w:val="24"/>
          <w:lang w:eastAsia="zh-CN"/>
        </w:rPr>
        <w:t>sign</w:t>
      </w:r>
      <w:r w:rsidR="00744F2E" w:rsidRPr="00B76B88">
        <w:rPr>
          <w:color w:val="000000" w:themeColor="text1"/>
          <w:sz w:val="24"/>
          <w:szCs w:val="24"/>
          <w:lang w:eastAsia="zh-CN"/>
        </w:rPr>
        <w:t>i</w:t>
      </w:r>
      <w:r w:rsidR="00F8232B" w:rsidRPr="00B76B88">
        <w:rPr>
          <w:color w:val="000000" w:themeColor="text1"/>
          <w:sz w:val="24"/>
          <w:szCs w:val="24"/>
          <w:lang w:eastAsia="zh-CN"/>
        </w:rPr>
        <w:t xml:space="preserve">ficantly </w:t>
      </w:r>
      <w:r w:rsidR="008A02C2" w:rsidRPr="00B76B88">
        <w:rPr>
          <w:color w:val="000000" w:themeColor="text1"/>
          <w:sz w:val="24"/>
          <w:szCs w:val="24"/>
          <w:lang w:eastAsia="zh-CN"/>
        </w:rPr>
        <w:t>lower</w:t>
      </w:r>
      <w:r w:rsidR="00A31CCB" w:rsidRPr="00B76B88">
        <w:rPr>
          <w:color w:val="000000" w:themeColor="text1"/>
          <w:sz w:val="24"/>
          <w:szCs w:val="24"/>
          <w:lang w:eastAsia="zh-CN"/>
        </w:rPr>
        <w:t xml:space="preserve"> </w:t>
      </w:r>
      <w:r w:rsidR="00D74B81" w:rsidRPr="00B76B88">
        <w:rPr>
          <w:color w:val="000000" w:themeColor="text1"/>
          <w:sz w:val="24"/>
          <w:szCs w:val="24"/>
          <w:lang w:eastAsia="zh-CN"/>
        </w:rPr>
        <w:t>than</w:t>
      </w:r>
      <w:r w:rsidR="007827AF" w:rsidRPr="00B76B88">
        <w:rPr>
          <w:color w:val="000000" w:themeColor="text1"/>
          <w:sz w:val="24"/>
          <w:szCs w:val="24"/>
          <w:lang w:eastAsia="zh-CN"/>
        </w:rPr>
        <w:t xml:space="preserve"> that</w:t>
      </w:r>
      <w:r w:rsidR="00D74B81" w:rsidRPr="00B76B88">
        <w:rPr>
          <w:color w:val="000000" w:themeColor="text1"/>
          <w:sz w:val="24"/>
          <w:szCs w:val="24"/>
          <w:lang w:eastAsia="zh-CN"/>
        </w:rPr>
        <w:t xml:space="preserve"> </w:t>
      </w:r>
      <w:r w:rsidR="005B7CA3" w:rsidRPr="00B76B88">
        <w:rPr>
          <w:color w:val="000000" w:themeColor="text1"/>
          <w:sz w:val="24"/>
          <w:szCs w:val="24"/>
          <w:lang w:eastAsia="zh-CN"/>
        </w:rPr>
        <w:t xml:space="preserve">of </w:t>
      </w:r>
      <w:r w:rsidR="00D74B81" w:rsidRPr="00B76B88">
        <w:rPr>
          <w:b/>
          <w:bCs/>
          <w:color w:val="000000" w:themeColor="text1"/>
          <w:sz w:val="24"/>
          <w:szCs w:val="24"/>
          <w:lang w:eastAsia="zh-CN"/>
        </w:rPr>
        <w:t>2</w:t>
      </w:r>
      <w:r w:rsidR="007827AF" w:rsidRPr="00B76B88">
        <w:rPr>
          <w:color w:val="000000" w:themeColor="text1"/>
          <w:sz w:val="24"/>
          <w:szCs w:val="24"/>
          <w:lang w:eastAsia="zh-CN"/>
        </w:rPr>
        <w:t xml:space="preserve"> </w:t>
      </w:r>
      <w:r w:rsidR="008A02C2" w:rsidRPr="00B76B88">
        <w:rPr>
          <w:color w:val="000000" w:themeColor="text1"/>
          <w:sz w:val="24"/>
          <w:szCs w:val="24"/>
          <w:lang w:eastAsia="zh-CN"/>
        </w:rPr>
        <w:t xml:space="preserve">due to </w:t>
      </w:r>
      <w:r w:rsidR="0031628D" w:rsidRPr="00B76B88">
        <w:rPr>
          <w:color w:val="000000" w:themeColor="text1"/>
          <w:sz w:val="24"/>
          <w:szCs w:val="24"/>
          <w:lang w:eastAsia="zh-CN"/>
        </w:rPr>
        <w:t xml:space="preserve">the </w:t>
      </w:r>
      <w:r w:rsidR="008A02C2" w:rsidRPr="00B76B88">
        <w:rPr>
          <w:color w:val="000000" w:themeColor="text1"/>
          <w:sz w:val="24"/>
          <w:szCs w:val="24"/>
          <w:lang w:eastAsia="zh-CN"/>
        </w:rPr>
        <w:t>heteroatom substitution. Note that the white phosphorous (P</w:t>
      </w:r>
      <w:r w:rsidR="008A02C2" w:rsidRPr="00B76B88">
        <w:rPr>
          <w:color w:val="000000" w:themeColor="text1"/>
          <w:sz w:val="24"/>
          <w:szCs w:val="24"/>
          <w:vertAlign w:val="subscript"/>
          <w:lang w:eastAsia="zh-CN"/>
        </w:rPr>
        <w:t>4</w:t>
      </w:r>
      <w:r w:rsidR="008A02C2" w:rsidRPr="00B76B88">
        <w:rPr>
          <w:color w:val="000000" w:themeColor="text1"/>
          <w:sz w:val="24"/>
          <w:szCs w:val="24"/>
          <w:lang w:eastAsia="zh-CN"/>
        </w:rPr>
        <w:t>) allotrope prefers a tetrahedral conformation</w:t>
      </w:r>
      <w:r w:rsidR="00AA366C" w:rsidRPr="00B76B88">
        <w:rPr>
          <w:color w:val="000000" w:themeColor="text1"/>
          <w:sz w:val="24"/>
          <w:szCs w:val="24"/>
          <w:lang w:eastAsia="zh-CN"/>
        </w:rPr>
        <w:t>, wh</w:t>
      </w:r>
      <w:r w:rsidR="00505145" w:rsidRPr="00B76B88">
        <w:rPr>
          <w:color w:val="000000" w:themeColor="text1"/>
          <w:sz w:val="24"/>
          <w:szCs w:val="24"/>
          <w:lang w:eastAsia="zh-CN"/>
        </w:rPr>
        <w:t>ile tetrahedrane</w:t>
      </w:r>
      <w:r w:rsidR="00AA366C" w:rsidRPr="00B76B88">
        <w:rPr>
          <w:color w:val="000000" w:themeColor="text1"/>
          <w:sz w:val="24"/>
          <w:szCs w:val="24"/>
          <w:lang w:eastAsia="zh-CN"/>
        </w:rPr>
        <w:t xml:space="preserve"> </w:t>
      </w:r>
      <w:r w:rsidR="00505145" w:rsidRPr="00B76B88">
        <w:rPr>
          <w:color w:val="000000" w:themeColor="text1"/>
          <w:sz w:val="24"/>
          <w:szCs w:val="24"/>
          <w:lang w:eastAsia="zh-CN"/>
        </w:rPr>
        <w:t>(CH)</w:t>
      </w:r>
      <w:r w:rsidR="00505145" w:rsidRPr="00B76B88">
        <w:rPr>
          <w:color w:val="000000" w:themeColor="text1"/>
          <w:sz w:val="24"/>
          <w:szCs w:val="24"/>
          <w:vertAlign w:val="subscript"/>
          <w:lang w:eastAsia="zh-CN"/>
        </w:rPr>
        <w:t>4</w:t>
      </w:r>
      <w:r w:rsidR="00505145" w:rsidRPr="00B76B88">
        <w:rPr>
          <w:color w:val="000000" w:themeColor="text1"/>
          <w:sz w:val="24"/>
          <w:szCs w:val="24"/>
          <w:lang w:eastAsia="zh-CN"/>
        </w:rPr>
        <w:t xml:space="preserve"> </w:t>
      </w:r>
      <w:r w:rsidR="008A02C2" w:rsidRPr="00B76B88">
        <w:rPr>
          <w:color w:val="000000" w:themeColor="text1"/>
          <w:sz w:val="24"/>
          <w:szCs w:val="24"/>
          <w:lang w:eastAsia="zh-CN"/>
        </w:rPr>
        <w:t>has never been observed</w:t>
      </w:r>
      <w:r w:rsidR="003C485B" w:rsidRPr="00B76B88">
        <w:rPr>
          <w:color w:val="000000" w:themeColor="text1"/>
          <w:sz w:val="24"/>
          <w:szCs w:val="24"/>
          <w:lang w:eastAsia="zh-CN"/>
        </w:rPr>
        <w:t xml:space="preserve"> </w:t>
      </w:r>
      <w:r w:rsidR="008A02C2" w:rsidRPr="00B76B88">
        <w:rPr>
          <w:color w:val="000000" w:themeColor="text1"/>
          <w:sz w:val="24"/>
          <w:szCs w:val="24"/>
          <w:lang w:eastAsia="zh-CN"/>
        </w:rPr>
        <w:t xml:space="preserve">due to the high strain energy. Only </w:t>
      </w:r>
      <w:r w:rsidR="00505145" w:rsidRPr="00B76B88">
        <w:rPr>
          <w:color w:val="000000" w:themeColor="text1"/>
          <w:sz w:val="24"/>
          <w:szCs w:val="24"/>
          <w:lang w:eastAsia="zh-CN"/>
        </w:rPr>
        <w:t>derivatives of</w:t>
      </w:r>
      <w:r w:rsidR="008A02C2" w:rsidRPr="00B76B88">
        <w:rPr>
          <w:color w:val="000000" w:themeColor="text1"/>
          <w:sz w:val="24"/>
          <w:szCs w:val="24"/>
          <w:lang w:eastAsia="zh-CN"/>
        </w:rPr>
        <w:t xml:space="preserve"> tetrahedrane have been </w:t>
      </w:r>
      <w:r w:rsidR="003C485B" w:rsidRPr="00B76B88">
        <w:rPr>
          <w:color w:val="000000" w:themeColor="text1"/>
          <w:sz w:val="24"/>
          <w:szCs w:val="24"/>
          <w:lang w:eastAsia="zh-CN"/>
        </w:rPr>
        <w:t xml:space="preserve">synthesized and </w:t>
      </w:r>
      <w:r w:rsidR="0031628D" w:rsidRPr="00B76B88">
        <w:rPr>
          <w:color w:val="000000" w:themeColor="text1"/>
          <w:sz w:val="24"/>
          <w:szCs w:val="24"/>
          <w:lang w:eastAsia="zh-CN"/>
        </w:rPr>
        <w:t>investigated</w:t>
      </w:r>
      <w:r w:rsidR="003C485B" w:rsidRPr="00B76B88">
        <w:rPr>
          <w:color w:val="000000" w:themeColor="text1"/>
          <w:sz w:val="24"/>
          <w:szCs w:val="24"/>
          <w:lang w:eastAsia="zh-CN"/>
        </w:rPr>
        <w:t xml:space="preserve"> </w:t>
      </w:r>
      <w:r w:rsidR="008A02C2" w:rsidRPr="00B76B88">
        <w:rPr>
          <w:color w:val="000000" w:themeColor="text1"/>
          <w:sz w:val="24"/>
          <w:szCs w:val="24"/>
          <w:lang w:eastAsia="zh-CN"/>
        </w:rPr>
        <w:t>so far</w:t>
      </w:r>
      <w:r w:rsidR="00505145" w:rsidRPr="00B76B88">
        <w:rPr>
          <w:color w:val="000000" w:themeColor="text1"/>
          <w:sz w:val="24"/>
          <w:szCs w:val="24"/>
          <w:lang w:eastAsia="zh-CN"/>
        </w:rPr>
        <w:fldChar w:fldCharType="begin"/>
      </w:r>
      <w:r w:rsidR="00663D93" w:rsidRPr="00B76B88">
        <w:rPr>
          <w:color w:val="000000" w:themeColor="text1"/>
          <w:sz w:val="24"/>
          <w:szCs w:val="24"/>
          <w:lang w:eastAsia="zh-CN"/>
        </w:rPr>
        <w:instrText xml:space="preserve"> ADDIN EN.CITE &lt;EndNote&gt;&lt;Cite&gt;&lt;Author&gt;Maier&lt;/Author&gt;&lt;Year&gt;1978&lt;/Year&gt;&lt;RecNum&gt;72&lt;/RecNum&gt;&lt;DisplayText&gt;&lt;style face="superscript"&gt;30,31&lt;/style&gt;&lt;/DisplayText&gt;&lt;record&gt;&lt;rec-number&gt;72&lt;/rec-number&gt;&lt;foreign-keys&gt;&lt;key app="EN" db-id="v2v0tsrrlwrfptedf96xarvkdxwedts0p0z9" timestamp="1616991196"&gt;72&lt;/key&gt;&lt;/foreign-keys&gt;&lt;ref-type name="Journal Article"&gt;17&lt;/ref-type&gt;&lt;contributors&gt;&lt;authors&gt;&lt;author&gt;Maier, Günther&lt;/author&gt;&lt;author&gt;Pfriem, Stephan&lt;/author&gt;&lt;author&gt;Schäfer, Ulrich&lt;/author&gt;&lt;author&gt;Matusch, Rudolf&lt;/author&gt;&lt;/auth</w:instrText>
      </w:r>
      <w:r w:rsidR="00663D93" w:rsidRPr="00B76B88">
        <w:rPr>
          <w:rFonts w:hint="eastAsia"/>
          <w:color w:val="000000" w:themeColor="text1"/>
          <w:sz w:val="24"/>
          <w:szCs w:val="24"/>
          <w:lang w:eastAsia="zh-CN"/>
        </w:rPr>
        <w:instrText>ors&gt;&lt;/contributors&gt;&lt;titles&gt;&lt;title&gt;Tetra</w:instrText>
      </w:r>
      <w:r w:rsidR="00663D93" w:rsidRPr="00B76B88">
        <w:rPr>
          <w:rFonts w:hint="eastAsia"/>
          <w:color w:val="000000" w:themeColor="text1"/>
          <w:sz w:val="24"/>
          <w:szCs w:val="24"/>
          <w:lang w:eastAsia="zh-CN"/>
        </w:rPr>
        <w:instrText>‐</w:instrText>
      </w:r>
      <w:r w:rsidR="00663D93" w:rsidRPr="00B76B88">
        <w:rPr>
          <w:rFonts w:hint="eastAsia"/>
          <w:color w:val="000000" w:themeColor="text1"/>
          <w:sz w:val="24"/>
          <w:szCs w:val="24"/>
          <w:lang w:eastAsia="zh-CN"/>
        </w:rPr>
        <w:instrText>tert</w:instrText>
      </w:r>
      <w:r w:rsidR="00663D93" w:rsidRPr="00B76B88">
        <w:rPr>
          <w:rFonts w:hint="eastAsia"/>
          <w:color w:val="000000" w:themeColor="text1"/>
          <w:sz w:val="24"/>
          <w:szCs w:val="24"/>
          <w:lang w:eastAsia="zh-CN"/>
        </w:rPr>
        <w:instrText>‐</w:instrText>
      </w:r>
      <w:r w:rsidR="00663D93" w:rsidRPr="00B76B88">
        <w:rPr>
          <w:rFonts w:hint="eastAsia"/>
          <w:color w:val="000000" w:themeColor="text1"/>
          <w:sz w:val="24"/>
          <w:szCs w:val="24"/>
          <w:lang w:eastAsia="zh-CN"/>
        </w:rPr>
        <w:instrText>butyltetrahedrane&lt;/title&gt;&lt;secondary-title&gt;Angewandte Chemie International Edition in English&lt;/secondary-title&gt;&lt;/titles&gt;&lt;periodical&gt;&lt;full-title&gt;Angewandte Chemie International Edition in English&lt;/full-title&gt;&lt;abb</w:instrText>
      </w:r>
      <w:r w:rsidR="00663D93" w:rsidRPr="00B76B88">
        <w:rPr>
          <w:color w:val="000000" w:themeColor="text1"/>
          <w:sz w:val="24"/>
          <w:szCs w:val="24"/>
          <w:lang w:eastAsia="zh-CN"/>
        </w:rPr>
        <w:instrText>r-1&gt;Angew. Chem. Int. Ed.&lt;/abbr-1&gt;&lt;/periodical&gt;&lt;pages&gt;520-521&lt;/pages&gt;&lt;volume&gt;17&lt;/volume&gt;&lt;number&gt;7&lt;/number&gt;&lt;dates&gt;&lt;year&gt;1978&lt;/year&gt;&lt;/dates&gt;&lt;isbn&gt;0570-0833&lt;/isbn&gt;&lt;urls&gt;&lt;/urls&gt;&lt;/record&gt;&lt;/Cite&gt;&lt;Cite&gt;&lt;Author&gt;Maier&lt;/Author&gt;&lt;Year&gt;2002&lt;/Year&gt;&lt;RecNum&gt;73&lt;/RecNum&gt;&lt;record&gt;&lt;rec-number&gt;73&lt;/rec-number&gt;&lt;foreign-keys&gt;&lt;key app="EN" db-id="v2v0tsrrlwrfptedf96xarvkdxwedts0p0z9" timestamp="1616991200"&gt;73&lt;/key&gt;&lt;/foreign-keys&gt;&lt;ref-type name="Journal Article"&gt;17&lt;/ref-type&gt;&lt;contributors&gt;&lt;authors&gt;&lt;author&gt;Maier, Günther&lt;/author&gt;&lt;author&gt;Neudert, Jörg&lt;/author&gt;&lt;author&gt;Wolf, Oliver&lt;/author&gt;&lt;author&gt;Pappusch, Dirk&lt;/author&gt;&lt;author&gt;Sekiguchi, Akira&lt;/author&gt;&lt;author&gt;Tanaka, Masanobu&lt;/author&gt;&lt;author&gt;Matsuo, Tsukasa&lt;/author&gt;&lt;/authors&gt;&lt;/contributors&gt;&lt;titles&gt;&lt;title&gt;Tetrakis (trimethylsilyl) tetrahedrane&lt;/title&gt;&lt;secondary-title&gt;Journal of the American Chemical Society&lt;/secondary-title&gt;&lt;/titles&gt;&lt;periodical&gt;&lt;full-title&gt;Journal of the American Chemical Society&lt;/full-title&gt;&lt;abbr-1&gt;J. Am. Chem. Soc.&lt;/abbr-1&gt;&lt;/periodical&gt;&lt;pages&gt;13819-13826&lt;/pages&gt;&lt;volume&gt;124&lt;/volume&gt;&lt;number&gt;46&lt;/number&gt;&lt;dates&gt;&lt;year&gt;2002&lt;/year&gt;&lt;/dates&gt;&lt;isbn&gt;0002-7863&lt;/isbn&gt;&lt;urls&gt;&lt;/urls&gt;&lt;/record&gt;&lt;/Cite&gt;&lt;/EndNote&gt;</w:instrText>
      </w:r>
      <w:r w:rsidR="00505145" w:rsidRPr="00B76B88">
        <w:rPr>
          <w:color w:val="000000" w:themeColor="text1"/>
          <w:sz w:val="24"/>
          <w:szCs w:val="24"/>
          <w:lang w:eastAsia="zh-CN"/>
        </w:rPr>
        <w:fldChar w:fldCharType="separate"/>
      </w:r>
      <w:r w:rsidR="00663D93" w:rsidRPr="00B76B88">
        <w:rPr>
          <w:noProof/>
          <w:color w:val="000000" w:themeColor="text1"/>
          <w:sz w:val="24"/>
          <w:szCs w:val="24"/>
          <w:vertAlign w:val="superscript"/>
          <w:lang w:eastAsia="zh-CN"/>
        </w:rPr>
        <w:t>30,31</w:t>
      </w:r>
      <w:r w:rsidR="00505145" w:rsidRPr="00B76B88">
        <w:rPr>
          <w:color w:val="000000" w:themeColor="text1"/>
          <w:sz w:val="24"/>
          <w:szCs w:val="24"/>
          <w:lang w:eastAsia="zh-CN"/>
        </w:rPr>
        <w:fldChar w:fldCharType="end"/>
      </w:r>
      <w:r w:rsidR="00E20DAD" w:rsidRPr="00B76B88">
        <w:rPr>
          <w:color w:val="000000" w:themeColor="text1"/>
          <w:sz w:val="24"/>
          <w:szCs w:val="24"/>
          <w:lang w:eastAsia="zh-CN"/>
        </w:rPr>
        <w:t>.</w:t>
      </w:r>
      <w:r w:rsidR="008A02C2" w:rsidRPr="00B76B88">
        <w:rPr>
          <w:color w:val="000000" w:themeColor="text1"/>
          <w:sz w:val="24"/>
          <w:szCs w:val="24"/>
          <w:lang w:eastAsia="zh-CN"/>
        </w:rPr>
        <w:t xml:space="preserve"> </w:t>
      </w:r>
      <w:r w:rsidR="00250933" w:rsidRPr="00B76B88">
        <w:rPr>
          <w:color w:val="000000" w:themeColor="text1"/>
          <w:sz w:val="24"/>
          <w:szCs w:val="24"/>
          <w:lang w:eastAsia="zh-CN"/>
        </w:rPr>
        <w:t xml:space="preserve">Based on a </w:t>
      </w:r>
      <w:r w:rsidR="00250933" w:rsidRPr="00B76B88">
        <w:rPr>
          <w:color w:val="000000" w:themeColor="text1"/>
          <w:sz w:val="24"/>
          <w:szCs w:val="24"/>
          <w:lang w:eastAsia="zh-CN"/>
        </w:rPr>
        <w:lastRenderedPageBreak/>
        <w:t>natural bond analysis (NBO), the highest occupied molecular orbital (HOMO) and lowest unoccupied molecular orbital (LUMO) are both six</w:t>
      </w:r>
      <w:r w:rsidR="00742A0D" w:rsidRPr="00B76B88">
        <w:rPr>
          <w:color w:val="000000" w:themeColor="text1"/>
          <w:sz w:val="24"/>
          <w:szCs w:val="24"/>
          <w:lang w:eastAsia="zh-CN"/>
        </w:rPr>
        <w:t>-fold</w:t>
      </w:r>
      <w:r w:rsidR="00250933" w:rsidRPr="00B76B88">
        <w:rPr>
          <w:color w:val="000000" w:themeColor="text1"/>
          <w:sz w:val="24"/>
          <w:szCs w:val="24"/>
          <w:lang w:eastAsia="zh-CN"/>
        </w:rPr>
        <w:t xml:space="preserve"> degenerate and represent the six </w:t>
      </w:r>
      <w:r w:rsidR="00250933" w:rsidRPr="00B76B88">
        <w:rPr>
          <w:i/>
          <w:iCs/>
          <w:color w:val="000000" w:themeColor="text1"/>
          <w:sz w:val="24"/>
          <w:szCs w:val="24"/>
          <w:lang w:eastAsia="zh-CN"/>
        </w:rPr>
        <w:t>σ</w:t>
      </w:r>
      <w:r w:rsidR="00250933" w:rsidRPr="00B76B88">
        <w:rPr>
          <w:color w:val="000000" w:themeColor="text1"/>
          <w:sz w:val="24"/>
          <w:szCs w:val="24"/>
          <w:vertAlign w:val="subscript"/>
          <w:lang w:eastAsia="zh-CN"/>
        </w:rPr>
        <w:t>CC</w:t>
      </w:r>
      <w:r w:rsidR="00250933" w:rsidRPr="00B76B88">
        <w:rPr>
          <w:color w:val="000000" w:themeColor="text1"/>
          <w:sz w:val="24"/>
          <w:szCs w:val="24"/>
          <w:lang w:eastAsia="zh-CN"/>
        </w:rPr>
        <w:t xml:space="preserve"> bonds in the two three membered rings and all </w:t>
      </w:r>
      <w:r w:rsidR="00250933" w:rsidRPr="00B76B88">
        <w:rPr>
          <w:i/>
          <w:color w:val="000000" w:themeColor="text1"/>
          <w:sz w:val="24"/>
          <w:szCs w:val="24"/>
          <w:lang w:eastAsia="zh-CN"/>
        </w:rPr>
        <w:t>σ</w:t>
      </w:r>
      <w:r w:rsidR="00250933" w:rsidRPr="00B76B88">
        <w:rPr>
          <w:color w:val="000000" w:themeColor="text1"/>
          <w:sz w:val="24"/>
          <w:szCs w:val="24"/>
          <w:lang w:eastAsia="zh-CN"/>
        </w:rPr>
        <w:t>*</w:t>
      </w:r>
      <w:r w:rsidR="00250933" w:rsidRPr="00B76B88">
        <w:rPr>
          <w:color w:val="000000" w:themeColor="text1"/>
          <w:sz w:val="24"/>
          <w:szCs w:val="24"/>
          <w:vertAlign w:val="subscript"/>
          <w:lang w:eastAsia="zh-CN"/>
        </w:rPr>
        <w:t>CH</w:t>
      </w:r>
      <w:r w:rsidR="00250933" w:rsidRPr="00B76B88">
        <w:rPr>
          <w:color w:val="000000" w:themeColor="text1"/>
          <w:sz w:val="24"/>
          <w:szCs w:val="24"/>
          <w:lang w:eastAsia="zh-CN"/>
        </w:rPr>
        <w:t xml:space="preserve"> bonds, respectively</w:t>
      </w:r>
      <w:r w:rsidR="00742A0D" w:rsidRPr="00B76B88">
        <w:rPr>
          <w:color w:val="000000" w:themeColor="text1"/>
          <w:sz w:val="24"/>
          <w:szCs w:val="24"/>
          <w:lang w:eastAsia="zh-CN"/>
        </w:rPr>
        <w:t xml:space="preserve">. </w:t>
      </w:r>
      <w:r w:rsidR="00250933" w:rsidRPr="00B76B88">
        <w:rPr>
          <w:color w:val="000000" w:themeColor="text1"/>
          <w:sz w:val="24"/>
          <w:szCs w:val="24"/>
          <w:lang w:eastAsia="zh-CN"/>
        </w:rPr>
        <w:t xml:space="preserve">In the case of </w:t>
      </w:r>
      <w:r w:rsidR="00250933" w:rsidRPr="00B76B88">
        <w:rPr>
          <w:b/>
          <w:bCs/>
          <w:color w:val="000000" w:themeColor="text1"/>
          <w:sz w:val="24"/>
          <w:szCs w:val="24"/>
          <w:lang w:eastAsia="zh-CN"/>
        </w:rPr>
        <w:t>5</w:t>
      </w:r>
      <w:r w:rsidR="00505145" w:rsidRPr="00B76B88">
        <w:rPr>
          <w:bCs/>
          <w:color w:val="000000" w:themeColor="text1"/>
          <w:sz w:val="24"/>
          <w:szCs w:val="24"/>
          <w:lang w:eastAsia="zh-CN"/>
        </w:rPr>
        <w:t>,</w:t>
      </w:r>
      <w:r w:rsidR="00250933" w:rsidRPr="00B76B88">
        <w:rPr>
          <w:color w:val="000000" w:themeColor="text1"/>
          <w:sz w:val="24"/>
          <w:szCs w:val="24"/>
          <w:lang w:eastAsia="zh-CN"/>
        </w:rPr>
        <w:t xml:space="preserve"> the HOMO and HOMO–1 represent </w:t>
      </w:r>
      <w:r w:rsidR="00250933" w:rsidRPr="00B76B88">
        <w:rPr>
          <w:i/>
          <w:iCs/>
          <w:color w:val="000000" w:themeColor="text1"/>
          <w:sz w:val="24"/>
          <w:szCs w:val="24"/>
          <w:lang w:eastAsia="zh-CN"/>
        </w:rPr>
        <w:t>σ</w:t>
      </w:r>
      <w:r w:rsidR="00250933" w:rsidRPr="00B76B88">
        <w:rPr>
          <w:color w:val="000000" w:themeColor="text1"/>
          <w:sz w:val="24"/>
          <w:szCs w:val="24"/>
          <w:vertAlign w:val="subscript"/>
          <w:lang w:eastAsia="zh-CN"/>
        </w:rPr>
        <w:t>PP</w:t>
      </w:r>
      <w:r w:rsidR="00250933" w:rsidRPr="00B76B88">
        <w:rPr>
          <w:color w:val="000000" w:themeColor="text1"/>
          <w:sz w:val="24"/>
          <w:szCs w:val="24"/>
          <w:lang w:eastAsia="zh-CN"/>
        </w:rPr>
        <w:t xml:space="preserve"> in the three</w:t>
      </w:r>
      <w:r w:rsidR="00742A0D" w:rsidRPr="00B76B88">
        <w:rPr>
          <w:color w:val="000000" w:themeColor="text1"/>
          <w:sz w:val="24"/>
          <w:szCs w:val="24"/>
          <w:lang w:eastAsia="zh-CN"/>
        </w:rPr>
        <w:t xml:space="preserve">- </w:t>
      </w:r>
      <w:r w:rsidR="00250933" w:rsidRPr="00B76B88">
        <w:rPr>
          <w:color w:val="000000" w:themeColor="text1"/>
          <w:sz w:val="24"/>
          <w:szCs w:val="24"/>
          <w:lang w:eastAsia="zh-CN"/>
        </w:rPr>
        <w:t>and four</w:t>
      </w:r>
      <w:r w:rsidR="00742A0D" w:rsidRPr="00B76B88">
        <w:rPr>
          <w:color w:val="000000" w:themeColor="text1"/>
          <w:sz w:val="24"/>
          <w:szCs w:val="24"/>
          <w:lang w:eastAsia="zh-CN"/>
        </w:rPr>
        <w:t>-</w:t>
      </w:r>
      <w:r w:rsidR="00250933" w:rsidRPr="00B76B88">
        <w:rPr>
          <w:color w:val="000000" w:themeColor="text1"/>
          <w:sz w:val="24"/>
          <w:szCs w:val="24"/>
          <w:lang w:eastAsia="zh-CN"/>
        </w:rPr>
        <w:t>membered rings, respectively</w:t>
      </w:r>
      <w:r w:rsidR="00742A0D" w:rsidRPr="00B76B88">
        <w:rPr>
          <w:color w:val="000000" w:themeColor="text1"/>
          <w:sz w:val="24"/>
          <w:szCs w:val="24"/>
          <w:lang w:eastAsia="zh-CN"/>
        </w:rPr>
        <w:t xml:space="preserve">. </w:t>
      </w:r>
      <w:r w:rsidR="00250933" w:rsidRPr="00B76B88">
        <w:rPr>
          <w:color w:val="000000" w:themeColor="text1"/>
          <w:sz w:val="24"/>
          <w:szCs w:val="24"/>
          <w:lang w:eastAsia="zh-CN"/>
        </w:rPr>
        <w:t>The corresponding antibonding orbitals are represented by the LUMO and LUMO+1</w:t>
      </w:r>
      <w:r w:rsidR="00742A0D" w:rsidRPr="00B76B88">
        <w:rPr>
          <w:color w:val="000000" w:themeColor="text1"/>
          <w:sz w:val="24"/>
          <w:szCs w:val="24"/>
          <w:lang w:eastAsia="zh-CN"/>
        </w:rPr>
        <w:t xml:space="preserve">. </w:t>
      </w:r>
      <w:r w:rsidR="00250933" w:rsidRPr="00B76B88">
        <w:rPr>
          <w:color w:val="000000" w:themeColor="text1"/>
          <w:sz w:val="24"/>
          <w:szCs w:val="24"/>
          <w:lang w:eastAsia="zh-CN"/>
        </w:rPr>
        <w:t xml:space="preserve">Hence, we expect that these are the most reactive bonds of </w:t>
      </w:r>
      <w:r w:rsidR="00250933" w:rsidRPr="00B76B88">
        <w:rPr>
          <w:b/>
          <w:bCs/>
          <w:color w:val="000000" w:themeColor="text1"/>
          <w:sz w:val="24"/>
          <w:szCs w:val="24"/>
          <w:lang w:eastAsia="zh-CN"/>
        </w:rPr>
        <w:t>5</w:t>
      </w:r>
      <w:r w:rsidR="00250933" w:rsidRPr="00B76B88">
        <w:rPr>
          <w:color w:val="000000" w:themeColor="text1"/>
          <w:sz w:val="24"/>
          <w:szCs w:val="24"/>
          <w:lang w:eastAsia="zh-CN"/>
        </w:rPr>
        <w:t xml:space="preserve"> </w:t>
      </w:r>
      <w:r w:rsidR="003E5D09" w:rsidRPr="00B76B88">
        <w:rPr>
          <w:color w:val="000000" w:themeColor="text1"/>
          <w:sz w:val="24"/>
          <w:szCs w:val="24"/>
          <w:lang w:eastAsia="zh-CN"/>
        </w:rPr>
        <w:t xml:space="preserve">and </w:t>
      </w:r>
      <w:r w:rsidR="00250933" w:rsidRPr="00B76B88">
        <w:rPr>
          <w:color w:val="000000" w:themeColor="text1"/>
          <w:sz w:val="24"/>
          <w:szCs w:val="24"/>
          <w:lang w:eastAsia="zh-CN"/>
        </w:rPr>
        <w:t>will be broken first during potential chemical reactions or ring openings</w:t>
      </w:r>
      <w:r w:rsidR="00742A0D" w:rsidRPr="00B76B88">
        <w:rPr>
          <w:color w:val="000000" w:themeColor="text1"/>
          <w:sz w:val="24"/>
          <w:szCs w:val="24"/>
          <w:lang w:eastAsia="zh-CN"/>
        </w:rPr>
        <w:t>.</w:t>
      </w:r>
    </w:p>
    <w:p w14:paraId="49170660" w14:textId="0D1F3D5F" w:rsidR="004151CE" w:rsidRPr="00B76B88" w:rsidRDefault="00992928" w:rsidP="00D51DA9">
      <w:pPr>
        <w:spacing w:after="120" w:line="360" w:lineRule="auto"/>
        <w:ind w:firstLine="288"/>
        <w:jc w:val="both"/>
        <w:rPr>
          <w:color w:val="000000" w:themeColor="text1"/>
          <w:sz w:val="24"/>
          <w:szCs w:val="24"/>
        </w:rPr>
      </w:pPr>
      <w:r w:rsidRPr="00B76B88">
        <w:rPr>
          <w:color w:val="000000" w:themeColor="text1"/>
          <w:sz w:val="24"/>
          <w:szCs w:val="24"/>
        </w:rPr>
        <w:t>W</w:t>
      </w:r>
      <w:r w:rsidR="006B38F2" w:rsidRPr="00B76B88">
        <w:rPr>
          <w:color w:val="000000" w:themeColor="text1"/>
          <w:sz w:val="24"/>
          <w:szCs w:val="24"/>
        </w:rPr>
        <w:t xml:space="preserve">e </w:t>
      </w:r>
      <w:r w:rsidR="005B7CA3" w:rsidRPr="00B76B88">
        <w:rPr>
          <w:color w:val="000000" w:themeColor="text1"/>
          <w:sz w:val="24"/>
          <w:szCs w:val="24"/>
        </w:rPr>
        <w:t>now</w:t>
      </w:r>
      <w:r w:rsidR="00945DE6" w:rsidRPr="00B76B88">
        <w:rPr>
          <w:color w:val="000000" w:themeColor="text1"/>
          <w:sz w:val="24"/>
          <w:szCs w:val="24"/>
        </w:rPr>
        <w:t xml:space="preserve"> discuss possible formation pathways to </w:t>
      </w:r>
      <w:r w:rsidR="00945DE6" w:rsidRPr="00B76B88">
        <w:rPr>
          <w:b/>
          <w:color w:val="000000" w:themeColor="text1"/>
          <w:sz w:val="24"/>
          <w:szCs w:val="24"/>
          <w:lang w:eastAsia="zh-CN"/>
        </w:rPr>
        <w:t>5</w:t>
      </w:r>
      <w:r w:rsidR="00742A0D" w:rsidRPr="00B76B88">
        <w:rPr>
          <w:color w:val="000000" w:themeColor="text1"/>
          <w:sz w:val="24"/>
          <w:szCs w:val="24"/>
        </w:rPr>
        <w:t>.</w:t>
      </w:r>
      <w:r w:rsidR="003E5D09" w:rsidRPr="00B76B88">
        <w:rPr>
          <w:color w:val="000000" w:themeColor="text1"/>
          <w:sz w:val="24"/>
          <w:szCs w:val="24"/>
        </w:rPr>
        <w:t xml:space="preserve"> </w:t>
      </w:r>
      <w:r w:rsidR="006B38F2" w:rsidRPr="00B76B88">
        <w:rPr>
          <w:color w:val="000000" w:themeColor="text1"/>
          <w:sz w:val="24"/>
          <w:szCs w:val="24"/>
        </w:rPr>
        <w:t>Previous experiments on the exposure of pure ices of nitrogen (N</w:t>
      </w:r>
      <w:r w:rsidR="006B38F2" w:rsidRPr="00B76B88">
        <w:rPr>
          <w:color w:val="000000" w:themeColor="text1"/>
          <w:sz w:val="24"/>
          <w:szCs w:val="24"/>
          <w:vertAlign w:val="subscript"/>
        </w:rPr>
        <w:t>2</w:t>
      </w:r>
      <w:r w:rsidR="006B38F2" w:rsidRPr="00B76B88">
        <w:rPr>
          <w:color w:val="000000" w:themeColor="text1"/>
          <w:sz w:val="24"/>
          <w:szCs w:val="24"/>
        </w:rPr>
        <w:t xml:space="preserve">) to energetic electrons at 5 K revealed that the highly reactive acyclic </w:t>
      </w:r>
      <w:r w:rsidR="004638F4" w:rsidRPr="00B76B88">
        <w:rPr>
          <w:color w:val="000000" w:themeColor="text1"/>
          <w:sz w:val="24"/>
          <w:szCs w:val="24"/>
        </w:rPr>
        <w:t xml:space="preserve">azide radical </w:t>
      </w:r>
      <w:r w:rsidR="006B38F2" w:rsidRPr="00B76B88">
        <w:rPr>
          <w:color w:val="000000" w:themeColor="text1"/>
          <w:sz w:val="24"/>
          <w:szCs w:val="24"/>
        </w:rPr>
        <w:t>(N</w:t>
      </w:r>
      <w:r w:rsidR="006B38F2" w:rsidRPr="00B76B88">
        <w:rPr>
          <w:color w:val="000000" w:themeColor="text1"/>
          <w:sz w:val="24"/>
          <w:szCs w:val="24"/>
          <w:vertAlign w:val="subscript"/>
        </w:rPr>
        <w:t>3</w:t>
      </w:r>
      <w:r w:rsidR="00267C4A" w:rsidRPr="00B76B88">
        <w:rPr>
          <w:b/>
          <w:color w:val="000000" w:themeColor="text1"/>
          <w:sz w:val="36"/>
          <w:szCs w:val="36"/>
        </w:rPr>
        <w:t>∙</w:t>
      </w:r>
      <w:r w:rsidR="006B38F2" w:rsidRPr="00B76B88">
        <w:rPr>
          <w:color w:val="000000" w:themeColor="text1"/>
          <w:sz w:val="24"/>
          <w:szCs w:val="24"/>
        </w:rPr>
        <w:t>) represents the sole polyatomic reaction product</w:t>
      </w:r>
      <w:r w:rsidR="006B38F2" w:rsidRPr="00B76B88">
        <w:rPr>
          <w:color w:val="000000" w:themeColor="text1"/>
          <w:sz w:val="24"/>
          <w:szCs w:val="24"/>
        </w:rPr>
        <w:fldChar w:fldCharType="begin"/>
      </w:r>
      <w:r w:rsidR="00663D93" w:rsidRPr="00B76B88">
        <w:rPr>
          <w:color w:val="000000" w:themeColor="text1"/>
          <w:sz w:val="24"/>
          <w:szCs w:val="24"/>
        </w:rPr>
        <w:instrText xml:space="preserve"> ADDIN EN.CITE &lt;EndNote&gt;&lt;Cite&gt;&lt;Author&gt;Jamieson&lt;/Author&gt;&lt;Year&gt;2007&lt;/Year&gt;&lt;RecNum&gt;22&lt;/RecNum&gt;&lt;DisplayText&gt;&lt;style face="superscript"&gt;32&lt;/style&gt;&lt;/DisplayText&gt;&lt;record&gt;&lt;rec-number&gt;22&lt;/rec-number&gt;&lt;foreign-keys&gt;&lt;key app="EN" db-id="v2v0tsrrlwrfptedf96xarvkdxwedts0p0z9" timestamp="1582686670"&gt;22&lt;/key&gt;&lt;/foreign-keys&gt;&lt;ref-type name="Journal Article"&gt;17&lt;/ref-type&gt;&lt;contributors&gt;&lt;authors&gt;&lt;author&gt;Jamieson, Corey S&lt;/author&gt;&lt;author&gt;Kaiser, Ralf I&lt;/author&gt;&lt;/authors&gt;&lt;/contributors&gt;&lt;titles&gt;&lt;title&gt;&lt;style face="normal" font="default" size="100%"&gt;Isotopic study of the formation of the azide radical (N&lt;/style&gt;&lt;style face="subscript" font="default" size="100%"&gt;3&lt;/style&gt;&lt;style face="normal" font="default" size="100%"&gt;)&lt;/style&gt;&lt;/title&gt;&lt;secondary-title&gt;Chemical physics letters&lt;/secondary-title&gt;&lt;/titles&gt;&lt;periodical&gt;&lt;full-title&gt;Chemical Physics Letters&lt;/full-title&gt;&lt;abbr-1&gt;Chem. Phys. Lett.&lt;/abbr-1&gt;&lt;/periodical&gt;&lt;pages&gt;98-104&lt;/pages&gt;&lt;volume&gt;440&lt;/volume&gt;&lt;number&gt;1-3&lt;/number&gt;&lt;dates&gt;&lt;year&gt;2007&lt;/year&gt;&lt;/dates&gt;&lt;isbn&gt;0009-2614&lt;/isbn&gt;&lt;urls&gt;&lt;/urls&gt;&lt;/record&gt;&lt;/Cite&gt;&lt;/EndNote&gt;</w:instrText>
      </w:r>
      <w:r w:rsidR="006B38F2" w:rsidRPr="00B76B88">
        <w:rPr>
          <w:color w:val="000000" w:themeColor="text1"/>
          <w:sz w:val="24"/>
          <w:szCs w:val="24"/>
        </w:rPr>
        <w:fldChar w:fldCharType="separate"/>
      </w:r>
      <w:r w:rsidR="00663D93" w:rsidRPr="00B76B88">
        <w:rPr>
          <w:noProof/>
          <w:color w:val="000000" w:themeColor="text1"/>
          <w:sz w:val="24"/>
          <w:szCs w:val="24"/>
          <w:vertAlign w:val="superscript"/>
        </w:rPr>
        <w:t>32</w:t>
      </w:r>
      <w:r w:rsidR="006B38F2" w:rsidRPr="00B76B88">
        <w:rPr>
          <w:color w:val="000000" w:themeColor="text1"/>
          <w:sz w:val="24"/>
          <w:szCs w:val="24"/>
        </w:rPr>
        <w:fldChar w:fldCharType="end"/>
      </w:r>
      <w:r w:rsidR="00E20DAD" w:rsidRPr="00B76B88">
        <w:rPr>
          <w:color w:val="000000" w:themeColor="text1"/>
          <w:sz w:val="24"/>
          <w:szCs w:val="24"/>
        </w:rPr>
        <w:t>.</w:t>
      </w:r>
      <w:r w:rsidR="006B38F2" w:rsidRPr="00B76B88">
        <w:rPr>
          <w:color w:val="000000" w:themeColor="text1"/>
          <w:sz w:val="24"/>
          <w:szCs w:val="24"/>
        </w:rPr>
        <w:t xml:space="preserve"> Triphosphane (P</w:t>
      </w:r>
      <w:r w:rsidR="006B38F2" w:rsidRPr="00B76B88">
        <w:rPr>
          <w:color w:val="000000" w:themeColor="text1"/>
          <w:sz w:val="24"/>
          <w:szCs w:val="24"/>
          <w:vertAlign w:val="subscript"/>
        </w:rPr>
        <w:t>3</w:t>
      </w:r>
      <w:r w:rsidR="006B38F2" w:rsidRPr="00B76B88">
        <w:rPr>
          <w:color w:val="000000" w:themeColor="text1"/>
          <w:sz w:val="24"/>
          <w:szCs w:val="24"/>
        </w:rPr>
        <w:t>H</w:t>
      </w:r>
      <w:r w:rsidR="006B38F2" w:rsidRPr="00B76B88">
        <w:rPr>
          <w:color w:val="000000" w:themeColor="text1"/>
          <w:sz w:val="24"/>
          <w:szCs w:val="24"/>
          <w:vertAlign w:val="subscript"/>
        </w:rPr>
        <w:t>5</w:t>
      </w:r>
      <w:r w:rsidR="006B38F2" w:rsidRPr="00B76B88">
        <w:rPr>
          <w:color w:val="000000" w:themeColor="text1"/>
          <w:sz w:val="24"/>
          <w:szCs w:val="24"/>
        </w:rPr>
        <w:t>) was detected as a dominant product in radiolyzed phosphine (PH</w:t>
      </w:r>
      <w:r w:rsidR="006B38F2" w:rsidRPr="00B76B88">
        <w:rPr>
          <w:color w:val="000000" w:themeColor="text1"/>
          <w:sz w:val="24"/>
          <w:szCs w:val="24"/>
          <w:vertAlign w:val="subscript"/>
        </w:rPr>
        <w:t>3</w:t>
      </w:r>
      <w:r w:rsidR="006B38F2" w:rsidRPr="00B76B88">
        <w:rPr>
          <w:color w:val="000000" w:themeColor="text1"/>
          <w:sz w:val="24"/>
          <w:szCs w:val="24"/>
        </w:rPr>
        <w:t>) ices</w:t>
      </w:r>
      <w:r w:rsidR="006B38F2" w:rsidRPr="00B76B88">
        <w:rPr>
          <w:color w:val="000000" w:themeColor="text1"/>
          <w:sz w:val="24"/>
          <w:szCs w:val="24"/>
        </w:rPr>
        <w:fldChar w:fldCharType="begin"/>
      </w:r>
      <w:r w:rsidR="00663D93" w:rsidRPr="00B76B88">
        <w:rPr>
          <w:color w:val="000000" w:themeColor="text1"/>
          <w:sz w:val="24"/>
          <w:szCs w:val="24"/>
        </w:rPr>
        <w:instrText xml:space="preserve"> ADDIN EN.CITE &lt;EndNote&gt;&lt;Cite&gt;&lt;Author&gt;Turner&lt;/Author&gt;&lt;Year&gt;2015&lt;/Year&gt;&lt;RecNum&gt;23&lt;/RecNum&gt;&lt;DisplayText&gt;&lt;style face="superscript"&gt;21&lt;/style&gt;&lt;/DisplayText&gt;&lt;record&gt;&lt;rec-number&gt;23&lt;/rec-number&gt;&lt;foreign-keys&gt;&lt;key app="EN" db-id="v2v0tsrrlwrfptedf96xarvkdxwedts0p0z9" timestamp="1582686801"&gt;23&lt;/key&gt;&lt;/foreign-keys&gt;&lt;ref-type name="Journal Article"&gt;17&lt;/ref-type&gt;&lt;contributors&gt;&lt;authors&gt;&lt;author&gt;Turner, Andrew M&lt;/author&gt;&lt;author&gt;Abplanalp, Matthew J&lt;/author&gt;&lt;author&gt;Chen, Si Y&lt;/author&gt;&lt;author&gt;Chen, Yu T&lt;/author&gt;&lt;author&gt;Chang, Agnes HH&lt;/author&gt;&lt;author&gt;Kaiser, Ralf I&lt;/author&gt;&lt;/authors&gt;&lt;/contributors&gt;&lt;titles&gt;&lt;title&gt;A photoionization mass spectroscopic study on the formation of phosphanes in low temperature phosphine ices&lt;/title&gt;&lt;secondary-title&gt;Physical Chemistry Chemical Physics&lt;/secondary-title&gt;&lt;/titles&gt;&lt;periodical&gt;&lt;full-title&gt;Physical Chemistry Chemical Physics&lt;/full-title&gt;&lt;abbr-1&gt;Phys. Chem. Chem. Phys.&lt;/abbr-1&gt;&lt;abbr-2&gt;PCCP&lt;/abbr-2&gt;&lt;/periodical&gt;&lt;pages&gt;27281-27291&lt;/pages&gt;&lt;volume&gt;17&lt;/volume&gt;&lt;number&gt;41&lt;/number&gt;&lt;dates&gt;&lt;year&gt;2015&lt;/year&gt;&lt;/dates&gt;&lt;urls&gt;&lt;/urls&gt;&lt;/record&gt;&lt;/Cite&gt;&lt;/EndNote&gt;</w:instrText>
      </w:r>
      <w:r w:rsidR="006B38F2" w:rsidRPr="00B76B88">
        <w:rPr>
          <w:color w:val="000000" w:themeColor="text1"/>
          <w:sz w:val="24"/>
          <w:szCs w:val="24"/>
        </w:rPr>
        <w:fldChar w:fldCharType="separate"/>
      </w:r>
      <w:r w:rsidR="00663D93" w:rsidRPr="00B76B88">
        <w:rPr>
          <w:noProof/>
          <w:color w:val="000000" w:themeColor="text1"/>
          <w:sz w:val="24"/>
          <w:szCs w:val="24"/>
          <w:vertAlign w:val="superscript"/>
        </w:rPr>
        <w:t>21</w:t>
      </w:r>
      <w:r w:rsidR="006B38F2" w:rsidRPr="00B76B88">
        <w:rPr>
          <w:color w:val="000000" w:themeColor="text1"/>
          <w:sz w:val="24"/>
          <w:szCs w:val="24"/>
        </w:rPr>
        <w:fldChar w:fldCharType="end"/>
      </w:r>
      <w:r w:rsidR="00E20DAD" w:rsidRPr="00B76B88">
        <w:rPr>
          <w:color w:val="000000" w:themeColor="text1"/>
          <w:sz w:val="24"/>
          <w:szCs w:val="24"/>
        </w:rPr>
        <w:t>.</w:t>
      </w:r>
      <w:r w:rsidR="006B38F2" w:rsidRPr="00B76B88">
        <w:rPr>
          <w:color w:val="000000" w:themeColor="text1"/>
          <w:sz w:val="24"/>
          <w:szCs w:val="24"/>
        </w:rPr>
        <w:t xml:space="preserve"> Here, the azide radical and triphosphane carry the acyclic </w:t>
      </w:r>
      <w:r w:rsidR="00301FFF" w:rsidRPr="00B76B88">
        <w:rPr>
          <w:color w:val="000000" w:themeColor="text1"/>
          <w:sz w:val="24"/>
          <w:szCs w:val="24"/>
        </w:rPr>
        <w:t xml:space="preserve">triatomic </w:t>
      </w:r>
      <w:r w:rsidR="006B38F2" w:rsidRPr="00B76B88">
        <w:rPr>
          <w:color w:val="000000" w:themeColor="text1"/>
          <w:sz w:val="24"/>
          <w:szCs w:val="24"/>
        </w:rPr>
        <w:t xml:space="preserve">nitrogen and phosphorus moieties as present in </w:t>
      </w:r>
      <w:r w:rsidR="006B38F2" w:rsidRPr="00B76B88">
        <w:rPr>
          <w:b/>
          <w:color w:val="000000" w:themeColor="text1"/>
          <w:sz w:val="24"/>
          <w:szCs w:val="24"/>
          <w:lang w:eastAsia="zh-CN"/>
        </w:rPr>
        <w:t>5</w:t>
      </w:r>
      <w:r w:rsidR="003A09A8" w:rsidRPr="00B76B88">
        <w:rPr>
          <w:rFonts w:hint="eastAsia"/>
          <w:b/>
          <w:color w:val="000000" w:themeColor="text1"/>
          <w:sz w:val="24"/>
          <w:szCs w:val="24"/>
          <w:lang w:eastAsia="zh-CN"/>
        </w:rPr>
        <w:t>,</w:t>
      </w:r>
      <w:r w:rsidR="003A09A8" w:rsidRPr="00B76B88">
        <w:rPr>
          <w:b/>
          <w:color w:val="000000" w:themeColor="text1"/>
          <w:sz w:val="24"/>
          <w:szCs w:val="24"/>
          <w:lang w:eastAsia="zh-CN"/>
        </w:rPr>
        <w:t xml:space="preserve"> </w:t>
      </w:r>
      <w:r w:rsidR="003A09A8" w:rsidRPr="00B76B88">
        <w:rPr>
          <w:color w:val="000000" w:themeColor="text1"/>
          <w:sz w:val="24"/>
          <w:szCs w:val="24"/>
          <w:lang w:eastAsia="zh-CN"/>
        </w:rPr>
        <w:t>respectively</w:t>
      </w:r>
      <w:r w:rsidR="006B38F2" w:rsidRPr="00B76B88">
        <w:rPr>
          <w:color w:val="000000" w:themeColor="text1"/>
          <w:sz w:val="24"/>
          <w:szCs w:val="24"/>
        </w:rPr>
        <w:t xml:space="preserve">. Consequently, the formation of </w:t>
      </w:r>
      <w:r w:rsidR="006B38F2" w:rsidRPr="00B76B88">
        <w:rPr>
          <w:b/>
          <w:color w:val="000000" w:themeColor="text1"/>
          <w:sz w:val="24"/>
          <w:szCs w:val="24"/>
          <w:lang w:eastAsia="zh-CN"/>
        </w:rPr>
        <w:t>5</w:t>
      </w:r>
      <w:r w:rsidR="00E3093E" w:rsidRPr="00B76B88">
        <w:rPr>
          <w:b/>
          <w:color w:val="000000" w:themeColor="text1"/>
          <w:sz w:val="24"/>
          <w:szCs w:val="24"/>
          <w:lang w:eastAsia="zh-CN"/>
        </w:rPr>
        <w:t xml:space="preserve"> </w:t>
      </w:r>
      <w:r w:rsidR="00352D5A" w:rsidRPr="00B76B88">
        <w:rPr>
          <w:color w:val="000000" w:themeColor="text1"/>
          <w:sz w:val="24"/>
          <w:szCs w:val="24"/>
        </w:rPr>
        <w:t xml:space="preserve">might involve </w:t>
      </w:r>
      <w:r w:rsidR="00301FFF" w:rsidRPr="00B76B88">
        <w:rPr>
          <w:color w:val="000000" w:themeColor="text1"/>
          <w:sz w:val="24"/>
          <w:szCs w:val="24"/>
        </w:rPr>
        <w:t xml:space="preserve">these triatomic </w:t>
      </w:r>
      <w:r w:rsidR="006B38F2" w:rsidRPr="00B76B88">
        <w:rPr>
          <w:color w:val="000000" w:themeColor="text1"/>
          <w:sz w:val="24"/>
          <w:szCs w:val="24"/>
        </w:rPr>
        <w:t>molecular building blocks</w:t>
      </w:r>
      <w:r w:rsidR="00E3093E" w:rsidRPr="00B76B88">
        <w:rPr>
          <w:color w:val="000000" w:themeColor="text1"/>
          <w:sz w:val="24"/>
          <w:szCs w:val="24"/>
        </w:rPr>
        <w:t>, which may</w:t>
      </w:r>
      <w:r w:rsidRPr="00B76B88">
        <w:rPr>
          <w:color w:val="000000" w:themeColor="text1"/>
          <w:sz w:val="24"/>
          <w:szCs w:val="24"/>
        </w:rPr>
        <w:t xml:space="preserve"> lead</w:t>
      </w:r>
      <w:r w:rsidR="004A5997" w:rsidRPr="00B76B88">
        <w:rPr>
          <w:color w:val="000000" w:themeColor="text1"/>
          <w:sz w:val="24"/>
          <w:szCs w:val="24"/>
        </w:rPr>
        <w:t xml:space="preserve"> </w:t>
      </w:r>
      <w:r w:rsidRPr="00B76B88">
        <w:rPr>
          <w:color w:val="000000" w:themeColor="text1"/>
          <w:sz w:val="24"/>
          <w:szCs w:val="24"/>
        </w:rPr>
        <w:t xml:space="preserve">to </w:t>
      </w:r>
      <w:r w:rsidRPr="00B76B88">
        <w:rPr>
          <w:b/>
          <w:color w:val="000000" w:themeColor="text1"/>
          <w:sz w:val="24"/>
          <w:szCs w:val="24"/>
          <w:lang w:eastAsia="zh-CN"/>
        </w:rPr>
        <w:t>5</w:t>
      </w:r>
      <w:r w:rsidRPr="00B76B88">
        <w:rPr>
          <w:color w:val="000000" w:themeColor="text1"/>
          <w:sz w:val="24"/>
          <w:szCs w:val="24"/>
          <w:lang w:eastAsia="zh-CN"/>
        </w:rPr>
        <w:t xml:space="preserve"> upon interaction with ionizing radiation as demonstrated here</w:t>
      </w:r>
      <w:r w:rsidR="00267C4A" w:rsidRPr="00B76B88">
        <w:rPr>
          <w:color w:val="000000" w:themeColor="text1"/>
          <w:sz w:val="24"/>
          <w:szCs w:val="24"/>
          <w:lang w:eastAsia="zh-CN"/>
        </w:rPr>
        <w:t>.</w:t>
      </w:r>
    </w:p>
    <w:p w14:paraId="3FC41821" w14:textId="286BB2ED" w:rsidR="003150E2" w:rsidRPr="00B76B88" w:rsidRDefault="00992928" w:rsidP="00D51DA9">
      <w:pPr>
        <w:spacing w:after="120" w:line="360" w:lineRule="auto"/>
        <w:ind w:firstLine="288"/>
        <w:jc w:val="both"/>
        <w:outlineLvl w:val="1"/>
        <w:rPr>
          <w:i/>
          <w:color w:val="000000" w:themeColor="text1"/>
          <w:sz w:val="24"/>
          <w:szCs w:val="24"/>
        </w:rPr>
      </w:pPr>
      <w:r w:rsidRPr="00B76B88">
        <w:rPr>
          <w:color w:val="000000" w:themeColor="text1"/>
          <w:sz w:val="24"/>
          <w:szCs w:val="24"/>
        </w:rPr>
        <w:t xml:space="preserve">Overall, this work </w:t>
      </w:r>
      <w:r w:rsidR="00456993" w:rsidRPr="00B76B88">
        <w:rPr>
          <w:rFonts w:hint="eastAsia"/>
          <w:color w:val="000000" w:themeColor="text1"/>
          <w:sz w:val="24"/>
          <w:szCs w:val="24"/>
          <w:lang w:eastAsia="zh-CN"/>
        </w:rPr>
        <w:t>not</w:t>
      </w:r>
      <w:r w:rsidR="00456993" w:rsidRPr="00B76B88">
        <w:rPr>
          <w:color w:val="000000" w:themeColor="text1"/>
          <w:sz w:val="24"/>
          <w:szCs w:val="24"/>
        </w:rPr>
        <w:t xml:space="preserve"> </w:t>
      </w:r>
      <w:r w:rsidR="00456993" w:rsidRPr="00B76B88">
        <w:rPr>
          <w:rFonts w:hint="eastAsia"/>
          <w:color w:val="000000" w:themeColor="text1"/>
          <w:sz w:val="24"/>
          <w:szCs w:val="24"/>
          <w:lang w:eastAsia="zh-CN"/>
        </w:rPr>
        <w:t>only</w:t>
      </w:r>
      <w:r w:rsidR="00456993" w:rsidRPr="00B76B88">
        <w:rPr>
          <w:color w:val="000000" w:themeColor="text1"/>
          <w:sz w:val="24"/>
          <w:szCs w:val="24"/>
        </w:rPr>
        <w:t xml:space="preserve"> </w:t>
      </w:r>
      <w:r w:rsidR="00456993" w:rsidRPr="00B76B88">
        <w:rPr>
          <w:rFonts w:hint="eastAsia"/>
          <w:color w:val="000000" w:themeColor="text1"/>
          <w:sz w:val="24"/>
          <w:szCs w:val="24"/>
          <w:lang w:eastAsia="zh-CN"/>
        </w:rPr>
        <w:t>advances</w:t>
      </w:r>
      <w:r w:rsidR="00456993" w:rsidRPr="00B76B88">
        <w:rPr>
          <w:color w:val="000000" w:themeColor="text1"/>
          <w:sz w:val="24"/>
          <w:szCs w:val="24"/>
        </w:rPr>
        <w:t xml:space="preserve"> </w:t>
      </w:r>
      <w:r w:rsidRPr="00B76B88">
        <w:rPr>
          <w:color w:val="000000" w:themeColor="text1"/>
          <w:sz w:val="24"/>
          <w:szCs w:val="24"/>
          <w:lang w:eastAsia="zh-CN"/>
        </w:rPr>
        <w:t xml:space="preserve">our fundamental </w:t>
      </w:r>
      <w:r w:rsidR="00456993" w:rsidRPr="00B76B88">
        <w:rPr>
          <w:bCs/>
          <w:color w:val="000000" w:themeColor="text1"/>
          <w:sz w:val="24"/>
          <w:szCs w:val="24"/>
        </w:rPr>
        <w:t xml:space="preserve">perception </w:t>
      </w:r>
      <w:r w:rsidR="00456993" w:rsidRPr="00B76B88">
        <w:rPr>
          <w:rFonts w:hint="eastAsia"/>
          <w:bCs/>
          <w:color w:val="000000" w:themeColor="text1"/>
          <w:sz w:val="24"/>
          <w:szCs w:val="24"/>
          <w:lang w:eastAsia="zh-CN"/>
        </w:rPr>
        <w:t>of</w:t>
      </w:r>
      <w:r w:rsidR="00456993" w:rsidRPr="00B76B88">
        <w:rPr>
          <w:bCs/>
          <w:color w:val="000000" w:themeColor="text1"/>
          <w:sz w:val="24"/>
          <w:szCs w:val="24"/>
        </w:rPr>
        <w:t xml:space="preserve"> </w:t>
      </w:r>
      <w:r w:rsidR="00EA0B5E" w:rsidRPr="00B76B88">
        <w:rPr>
          <w:rFonts w:hint="eastAsia"/>
          <w:bCs/>
          <w:color w:val="000000" w:themeColor="text1"/>
          <w:sz w:val="24"/>
          <w:szCs w:val="24"/>
          <w:lang w:eastAsia="zh-CN"/>
        </w:rPr>
        <w:t>the</w:t>
      </w:r>
      <w:r w:rsidR="00EA0B5E" w:rsidRPr="00B76B88">
        <w:rPr>
          <w:bCs/>
          <w:color w:val="000000" w:themeColor="text1"/>
          <w:sz w:val="24"/>
          <w:szCs w:val="24"/>
        </w:rPr>
        <w:t xml:space="preserve"> </w:t>
      </w:r>
      <w:r w:rsidR="00EA0B5E" w:rsidRPr="00B76B88">
        <w:rPr>
          <w:rFonts w:hint="eastAsia"/>
          <w:bCs/>
          <w:color w:val="000000" w:themeColor="text1"/>
          <w:sz w:val="24"/>
          <w:szCs w:val="24"/>
          <w:lang w:eastAsia="zh-CN"/>
        </w:rPr>
        <w:t>chemical</w:t>
      </w:r>
      <w:r w:rsidR="00EA0B5E" w:rsidRPr="00B76B88">
        <w:rPr>
          <w:bCs/>
          <w:color w:val="000000" w:themeColor="text1"/>
          <w:sz w:val="24"/>
          <w:szCs w:val="24"/>
        </w:rPr>
        <w:t xml:space="preserve"> </w:t>
      </w:r>
      <w:r w:rsidR="00EA0B5E" w:rsidRPr="00B76B88">
        <w:rPr>
          <w:rFonts w:hint="eastAsia"/>
          <w:bCs/>
          <w:color w:val="000000" w:themeColor="text1"/>
          <w:sz w:val="24"/>
          <w:szCs w:val="24"/>
          <w:lang w:eastAsia="zh-CN"/>
        </w:rPr>
        <w:t>bonding</w:t>
      </w:r>
      <w:r w:rsidR="00EA0B5E" w:rsidRPr="00B76B88">
        <w:rPr>
          <w:bCs/>
          <w:color w:val="000000" w:themeColor="text1"/>
          <w:sz w:val="24"/>
          <w:szCs w:val="24"/>
        </w:rPr>
        <w:t xml:space="preserve"> </w:t>
      </w:r>
      <w:r w:rsidR="00EA0B5E" w:rsidRPr="00B76B88">
        <w:rPr>
          <w:rFonts w:hint="eastAsia"/>
          <w:bCs/>
          <w:color w:val="000000" w:themeColor="text1"/>
          <w:sz w:val="24"/>
          <w:szCs w:val="24"/>
          <w:lang w:eastAsia="zh-CN"/>
        </w:rPr>
        <w:t>of</w:t>
      </w:r>
      <w:r w:rsidR="00EA0B5E" w:rsidRPr="00B76B88">
        <w:rPr>
          <w:bCs/>
          <w:color w:val="000000" w:themeColor="text1"/>
          <w:sz w:val="24"/>
          <w:szCs w:val="24"/>
        </w:rPr>
        <w:t xml:space="preserve"> </w:t>
      </w:r>
      <w:r w:rsidR="00EA0B5E" w:rsidRPr="00B76B88">
        <w:rPr>
          <w:rFonts w:hint="eastAsia"/>
          <w:bCs/>
          <w:color w:val="000000" w:themeColor="text1"/>
          <w:sz w:val="24"/>
          <w:szCs w:val="24"/>
          <w:lang w:eastAsia="zh-CN"/>
        </w:rPr>
        <w:t>nitrogen</w:t>
      </w:r>
      <w:r w:rsidR="00EA0B5E" w:rsidRPr="00B76B88">
        <w:rPr>
          <w:bCs/>
          <w:color w:val="000000" w:themeColor="text1"/>
          <w:sz w:val="24"/>
          <w:szCs w:val="24"/>
        </w:rPr>
        <w:t xml:space="preserve"> </w:t>
      </w:r>
      <w:r w:rsidR="00EA0B5E" w:rsidRPr="00B76B88">
        <w:rPr>
          <w:rFonts w:hint="eastAsia"/>
          <w:bCs/>
          <w:color w:val="000000" w:themeColor="text1"/>
          <w:sz w:val="24"/>
          <w:szCs w:val="24"/>
          <w:lang w:eastAsia="zh-CN"/>
        </w:rPr>
        <w:t>and</w:t>
      </w:r>
      <w:r w:rsidR="00EA0B5E" w:rsidRPr="00B76B88">
        <w:rPr>
          <w:bCs/>
          <w:color w:val="000000" w:themeColor="text1"/>
          <w:sz w:val="24"/>
          <w:szCs w:val="24"/>
        </w:rPr>
        <w:t xml:space="preserve"> </w:t>
      </w:r>
      <w:r w:rsidR="00EA0B5E" w:rsidRPr="00B76B88">
        <w:rPr>
          <w:rFonts w:hint="eastAsia"/>
          <w:bCs/>
          <w:color w:val="000000" w:themeColor="text1"/>
          <w:sz w:val="24"/>
          <w:szCs w:val="24"/>
          <w:lang w:eastAsia="zh-CN"/>
        </w:rPr>
        <w:t>phosphorus</w:t>
      </w:r>
      <w:r w:rsidR="00EA0B5E" w:rsidRPr="00B76B88">
        <w:rPr>
          <w:bCs/>
          <w:color w:val="000000" w:themeColor="text1"/>
          <w:sz w:val="24"/>
          <w:szCs w:val="24"/>
        </w:rPr>
        <w:t xml:space="preserve"> </w:t>
      </w:r>
      <w:r w:rsidR="00EA0B5E" w:rsidRPr="00B76B88">
        <w:rPr>
          <w:rFonts w:hint="eastAsia"/>
          <w:bCs/>
          <w:color w:val="000000" w:themeColor="text1"/>
          <w:sz w:val="24"/>
          <w:szCs w:val="24"/>
          <w:lang w:eastAsia="zh-CN"/>
        </w:rPr>
        <w:t>systems,</w:t>
      </w:r>
      <w:r w:rsidR="00EA0B5E" w:rsidRPr="00B76B88">
        <w:rPr>
          <w:bCs/>
          <w:color w:val="000000" w:themeColor="text1"/>
          <w:sz w:val="24"/>
          <w:szCs w:val="24"/>
          <w:lang w:eastAsia="zh-CN"/>
        </w:rPr>
        <w:t xml:space="preserve"> </w:t>
      </w:r>
      <w:r w:rsidR="00EA0B5E" w:rsidRPr="00B76B88">
        <w:rPr>
          <w:rFonts w:hint="eastAsia"/>
          <w:bCs/>
          <w:color w:val="000000" w:themeColor="text1"/>
          <w:sz w:val="24"/>
          <w:szCs w:val="24"/>
          <w:lang w:eastAsia="zh-CN"/>
        </w:rPr>
        <w:t>but</w:t>
      </w:r>
      <w:r w:rsidR="00EA0B5E" w:rsidRPr="00B76B88">
        <w:rPr>
          <w:bCs/>
          <w:color w:val="000000" w:themeColor="text1"/>
          <w:sz w:val="24"/>
          <w:szCs w:val="24"/>
          <w:lang w:eastAsia="zh-CN"/>
        </w:rPr>
        <w:t xml:space="preserve"> </w:t>
      </w:r>
      <w:r w:rsidR="00EA0B5E" w:rsidRPr="00B76B88">
        <w:rPr>
          <w:rFonts w:hint="eastAsia"/>
          <w:bCs/>
          <w:color w:val="000000" w:themeColor="text1"/>
          <w:sz w:val="24"/>
          <w:szCs w:val="24"/>
          <w:lang w:eastAsia="zh-CN"/>
        </w:rPr>
        <w:t>also</w:t>
      </w:r>
      <w:r w:rsidR="00EA0B5E" w:rsidRPr="00B76B88">
        <w:rPr>
          <w:bCs/>
          <w:color w:val="000000" w:themeColor="text1"/>
          <w:sz w:val="24"/>
          <w:szCs w:val="24"/>
          <w:lang w:eastAsia="zh-CN"/>
        </w:rPr>
        <w:t xml:space="preserve"> provides a </w:t>
      </w:r>
      <w:r w:rsidRPr="00B76B88">
        <w:rPr>
          <w:bCs/>
          <w:color w:val="000000" w:themeColor="text1"/>
          <w:sz w:val="24"/>
          <w:szCs w:val="24"/>
          <w:lang w:eastAsia="zh-CN"/>
        </w:rPr>
        <w:t xml:space="preserve">potentially </w:t>
      </w:r>
      <w:r w:rsidR="00500854" w:rsidRPr="00B76B88">
        <w:rPr>
          <w:bCs/>
          <w:color w:val="000000" w:themeColor="text1"/>
          <w:sz w:val="24"/>
          <w:szCs w:val="24"/>
          <w:lang w:eastAsia="zh-CN"/>
        </w:rPr>
        <w:t xml:space="preserve">viable </w:t>
      </w:r>
      <w:r w:rsidR="00EA0B5E" w:rsidRPr="00B76B88">
        <w:rPr>
          <w:bCs/>
          <w:color w:val="000000" w:themeColor="text1"/>
          <w:sz w:val="24"/>
          <w:szCs w:val="24"/>
          <w:lang w:eastAsia="zh-CN"/>
        </w:rPr>
        <w:t>pathway to generate</w:t>
      </w:r>
      <w:r w:rsidR="00531A0D" w:rsidRPr="00B76B88">
        <w:rPr>
          <w:bCs/>
          <w:color w:val="000000" w:themeColor="text1"/>
          <w:sz w:val="24"/>
          <w:szCs w:val="24"/>
          <w:lang w:eastAsia="zh-CN"/>
        </w:rPr>
        <w:t xml:space="preserve"> </w:t>
      </w:r>
      <w:r w:rsidR="00EA0B5E" w:rsidRPr="00B76B88">
        <w:rPr>
          <w:bCs/>
          <w:color w:val="000000" w:themeColor="text1"/>
          <w:sz w:val="24"/>
          <w:szCs w:val="24"/>
          <w:lang w:eastAsia="zh-CN"/>
        </w:rPr>
        <w:t>polyhedral</w:t>
      </w:r>
      <w:r w:rsidR="00531A0D" w:rsidRPr="00B76B88">
        <w:rPr>
          <w:bCs/>
          <w:color w:val="000000" w:themeColor="text1"/>
          <w:sz w:val="24"/>
          <w:szCs w:val="24"/>
          <w:lang w:eastAsia="zh-CN"/>
        </w:rPr>
        <w:t xml:space="preserve"> </w:t>
      </w:r>
      <w:r w:rsidR="00F8432E" w:rsidRPr="00B76B88">
        <w:rPr>
          <w:bCs/>
          <w:color w:val="000000" w:themeColor="text1"/>
          <w:sz w:val="24"/>
          <w:szCs w:val="24"/>
          <w:lang w:eastAsia="zh-CN"/>
        </w:rPr>
        <w:t>compound</w:t>
      </w:r>
      <w:r w:rsidR="00531A0D" w:rsidRPr="00B76B88">
        <w:rPr>
          <w:bCs/>
          <w:color w:val="000000" w:themeColor="text1"/>
          <w:sz w:val="24"/>
          <w:szCs w:val="24"/>
          <w:lang w:eastAsia="zh-CN"/>
        </w:rPr>
        <w:t xml:space="preserve">s </w:t>
      </w:r>
      <w:r w:rsidRPr="00B76B88">
        <w:rPr>
          <w:bCs/>
          <w:color w:val="000000" w:themeColor="text1"/>
          <w:sz w:val="24"/>
          <w:szCs w:val="24"/>
          <w:lang w:eastAsia="zh-CN"/>
        </w:rPr>
        <w:t>carrying p</w:t>
      </w:r>
      <w:r w:rsidR="00F8432E" w:rsidRPr="00B76B88">
        <w:rPr>
          <w:bCs/>
          <w:color w:val="000000" w:themeColor="text1"/>
          <w:sz w:val="24"/>
          <w:szCs w:val="24"/>
          <w:lang w:eastAsia="zh-CN"/>
        </w:rPr>
        <w:t xml:space="preserve">nictogens </w:t>
      </w:r>
      <w:r w:rsidR="00531A0D" w:rsidRPr="00B76B88">
        <w:rPr>
          <w:bCs/>
          <w:color w:val="000000" w:themeColor="text1"/>
          <w:sz w:val="24"/>
          <w:szCs w:val="24"/>
          <w:lang w:eastAsia="zh-CN"/>
        </w:rPr>
        <w:t>such as</w:t>
      </w:r>
      <w:r w:rsidR="00500854" w:rsidRPr="00B76B88">
        <w:rPr>
          <w:bCs/>
          <w:color w:val="000000" w:themeColor="text1"/>
          <w:sz w:val="24"/>
          <w:szCs w:val="24"/>
          <w:lang w:eastAsia="zh-CN"/>
        </w:rPr>
        <w:t>, for instance,</w:t>
      </w:r>
      <w:r w:rsidR="00531A0D" w:rsidRPr="00B76B88">
        <w:rPr>
          <w:bCs/>
          <w:color w:val="000000" w:themeColor="text1"/>
          <w:sz w:val="24"/>
          <w:szCs w:val="24"/>
          <w:lang w:eastAsia="zh-CN"/>
        </w:rPr>
        <w:t xml:space="preserve"> </w:t>
      </w:r>
      <w:r w:rsidR="00BA39F3" w:rsidRPr="00B76B88">
        <w:rPr>
          <w:rFonts w:hint="eastAsia"/>
          <w:bCs/>
          <w:color w:val="000000" w:themeColor="text1"/>
          <w:sz w:val="24"/>
          <w:szCs w:val="24"/>
          <w:lang w:eastAsia="zh-CN"/>
        </w:rPr>
        <w:t>the</w:t>
      </w:r>
      <w:r w:rsidR="00BA39F3" w:rsidRPr="00B76B88">
        <w:rPr>
          <w:bCs/>
          <w:color w:val="000000" w:themeColor="text1"/>
          <w:sz w:val="24"/>
          <w:szCs w:val="24"/>
          <w:lang w:eastAsia="zh-CN"/>
        </w:rPr>
        <w:t xml:space="preserve"> </w:t>
      </w:r>
      <w:r w:rsidR="00BA39F3" w:rsidRPr="00B76B88">
        <w:rPr>
          <w:rFonts w:hint="eastAsia"/>
          <w:bCs/>
          <w:color w:val="000000" w:themeColor="text1"/>
          <w:sz w:val="24"/>
          <w:szCs w:val="24"/>
          <w:lang w:eastAsia="zh-CN"/>
        </w:rPr>
        <w:t>hitherto</w:t>
      </w:r>
      <w:r w:rsidR="00BA39F3" w:rsidRPr="00B76B88">
        <w:rPr>
          <w:bCs/>
          <w:color w:val="000000" w:themeColor="text1"/>
          <w:sz w:val="24"/>
          <w:szCs w:val="24"/>
          <w:lang w:eastAsia="zh-CN"/>
        </w:rPr>
        <w:t xml:space="preserve"> </w:t>
      </w:r>
      <w:r w:rsidR="00BA39F3" w:rsidRPr="00B76B88">
        <w:rPr>
          <w:rFonts w:hint="eastAsia"/>
          <w:bCs/>
          <w:color w:val="000000" w:themeColor="text1"/>
          <w:sz w:val="24"/>
          <w:szCs w:val="24"/>
          <w:lang w:eastAsia="zh-CN"/>
        </w:rPr>
        <w:t>elusive</w:t>
      </w:r>
      <w:r w:rsidR="00BA39F3" w:rsidRPr="00B76B88">
        <w:rPr>
          <w:bCs/>
          <w:color w:val="000000" w:themeColor="text1"/>
          <w:sz w:val="24"/>
          <w:szCs w:val="24"/>
          <w:lang w:eastAsia="zh-CN"/>
        </w:rPr>
        <w:t xml:space="preserve"> </w:t>
      </w:r>
      <w:r w:rsidR="008E716E" w:rsidRPr="00B76B88">
        <w:rPr>
          <w:bCs/>
          <w:color w:val="000000" w:themeColor="text1"/>
          <w:sz w:val="24"/>
          <w:szCs w:val="24"/>
          <w:lang w:eastAsia="zh-CN"/>
        </w:rPr>
        <w:t>hexa-nitrogen (</w:t>
      </w:r>
      <w:r w:rsidR="00531A0D" w:rsidRPr="00B76B88">
        <w:rPr>
          <w:bCs/>
          <w:color w:val="000000" w:themeColor="text1"/>
          <w:sz w:val="24"/>
          <w:szCs w:val="24"/>
          <w:lang w:eastAsia="zh-CN"/>
        </w:rPr>
        <w:t>N</w:t>
      </w:r>
      <w:r w:rsidR="00C802BF" w:rsidRPr="00B76B88">
        <w:rPr>
          <w:bCs/>
          <w:color w:val="000000" w:themeColor="text1"/>
          <w:sz w:val="24"/>
          <w:szCs w:val="24"/>
          <w:vertAlign w:val="subscript"/>
          <w:lang w:eastAsia="zh-CN"/>
        </w:rPr>
        <w:t>6</w:t>
      </w:r>
      <w:r w:rsidR="008E716E" w:rsidRPr="00B76B88">
        <w:rPr>
          <w:bCs/>
          <w:color w:val="000000" w:themeColor="text1"/>
          <w:sz w:val="24"/>
          <w:szCs w:val="24"/>
          <w:lang w:eastAsia="zh-CN"/>
        </w:rPr>
        <w:t xml:space="preserve">) </w:t>
      </w:r>
      <w:r w:rsidRPr="00B76B88">
        <w:rPr>
          <w:bCs/>
          <w:color w:val="000000" w:themeColor="text1"/>
          <w:sz w:val="24"/>
          <w:szCs w:val="24"/>
          <w:lang w:eastAsia="zh-CN"/>
        </w:rPr>
        <w:t>molec</w:t>
      </w:r>
      <w:r w:rsidR="00F8432E" w:rsidRPr="00B76B88">
        <w:rPr>
          <w:bCs/>
          <w:color w:val="000000" w:themeColor="text1"/>
          <w:sz w:val="24"/>
          <w:szCs w:val="24"/>
          <w:lang w:eastAsia="zh-CN"/>
        </w:rPr>
        <w:t>ules</w:t>
      </w:r>
      <w:r w:rsidR="008E716E" w:rsidRPr="00B76B88">
        <w:rPr>
          <w:bCs/>
          <w:color w:val="000000" w:themeColor="text1"/>
          <w:sz w:val="24"/>
          <w:szCs w:val="24"/>
          <w:lang w:eastAsia="zh-CN"/>
        </w:rPr>
        <w:t xml:space="preserve"> including</w:t>
      </w:r>
      <w:r w:rsidR="00BA39F3" w:rsidRPr="00B76B88">
        <w:rPr>
          <w:bCs/>
          <w:color w:val="000000" w:themeColor="text1"/>
          <w:sz w:val="24"/>
          <w:szCs w:val="24"/>
          <w:lang w:eastAsia="zh-CN"/>
        </w:rPr>
        <w:t xml:space="preserve"> </w:t>
      </w:r>
      <w:r w:rsidR="00E040D0" w:rsidRPr="00B76B88">
        <w:rPr>
          <w:bCs/>
          <w:i/>
          <w:color w:val="000000" w:themeColor="text1"/>
          <w:sz w:val="24"/>
          <w:szCs w:val="24"/>
          <w:lang w:eastAsia="zh-CN"/>
        </w:rPr>
        <w:t>D</w:t>
      </w:r>
      <w:r w:rsidR="00E040D0" w:rsidRPr="00B76B88">
        <w:rPr>
          <w:bCs/>
          <w:color w:val="000000" w:themeColor="text1"/>
          <w:sz w:val="24"/>
          <w:szCs w:val="24"/>
          <w:vertAlign w:val="subscript"/>
          <w:lang w:eastAsia="zh-CN"/>
        </w:rPr>
        <w:t>6h</w:t>
      </w:r>
      <w:r w:rsidR="00E040D0" w:rsidRPr="00B76B88">
        <w:rPr>
          <w:bCs/>
          <w:color w:val="000000" w:themeColor="text1"/>
          <w:sz w:val="24"/>
          <w:szCs w:val="24"/>
          <w:lang w:eastAsia="zh-CN"/>
        </w:rPr>
        <w:t xml:space="preserve"> planar hexaaza</w:t>
      </w:r>
      <w:r w:rsidR="00067B0C" w:rsidRPr="00B76B88">
        <w:rPr>
          <w:bCs/>
          <w:color w:val="000000" w:themeColor="text1"/>
          <w:sz w:val="24"/>
          <w:szCs w:val="24"/>
          <w:lang w:eastAsia="zh-CN"/>
        </w:rPr>
        <w:t xml:space="preserve"> </w:t>
      </w:r>
      <w:r w:rsidR="00E040D0" w:rsidRPr="00B76B88">
        <w:rPr>
          <w:bCs/>
          <w:color w:val="000000" w:themeColor="text1"/>
          <w:sz w:val="24"/>
          <w:szCs w:val="24"/>
          <w:lang w:eastAsia="zh-CN"/>
        </w:rPr>
        <w:t>benzene</w:t>
      </w:r>
      <w:r w:rsidR="00D63279" w:rsidRPr="00B76B88">
        <w:rPr>
          <w:bCs/>
          <w:color w:val="000000" w:themeColor="text1"/>
          <w:sz w:val="24"/>
          <w:szCs w:val="24"/>
          <w:lang w:eastAsia="zh-CN"/>
        </w:rPr>
        <w:fldChar w:fldCharType="begin"/>
      </w:r>
      <w:r w:rsidR="00663D93" w:rsidRPr="00B76B88">
        <w:rPr>
          <w:bCs/>
          <w:color w:val="000000" w:themeColor="text1"/>
          <w:sz w:val="24"/>
          <w:szCs w:val="24"/>
          <w:lang w:eastAsia="zh-CN"/>
        </w:rPr>
        <w:instrText xml:space="preserve"> ADDIN EN.CITE &lt;EndNote&gt;&lt;Cite&gt;&lt;Author&gt;Engelke&lt;/Author&gt;&lt;Year&gt;1989&lt;/Year&gt;&lt;RecNum&gt;54&lt;/RecNum&gt;&lt;DisplayText&gt;&lt;style face="superscript"&gt;18,33&lt;/style&gt;&lt;/DisplayText&gt;&lt;record&gt;&lt;rec-number&gt;54&lt;/rec-number&gt;&lt;foreign-keys&gt;&lt;key app="EN" db-id="v2v0tsrrlwrfptedf96xarvkdxwedts0p0z9" timestamp="1613837713"&gt;54&lt;/key&gt;&lt;/foreign-keys&gt;&lt;ref-type name="Journal Article"&gt;17&lt;/ref-type&gt;&lt;contributors&gt;&lt;authors&gt;&lt;author&gt;Engelke, Ray&lt;/author&gt;&lt;/authors&gt;&lt;/contributors&gt;&lt;titles&gt;&lt;title&gt;&lt;style face="normal" font="default" size="100%"&gt;Five stable points on the N&lt;/style&gt;&lt;style face="subscript" font="default" size="100%"&gt;6&lt;/style&gt;&lt;style face="normal" font="default" size="100%"&gt; energy hypersurface: structures, energies, frequencies, and chemical shifts&lt;/style&gt;&lt;/title&gt;&lt;secondary-title&gt;The Journal of Physical Chemistry&lt;/secondary-title&gt;&lt;/titles&gt;&lt;periodical&gt;&lt;full-title&gt;The Journal of Physical Chemistry&lt;/full-title&gt;&lt;abbr-1&gt;J. Phys. Chem.&lt;/abbr-1&gt;&lt;abbr-2&gt;JPhCh&lt;/abbr-2&gt;&lt;/periodical&gt;&lt;pages&gt;5722-5727&lt;/pages&gt;&lt;volume&gt;93&lt;/volume&gt;&lt;number&gt;15&lt;/number&gt;&lt;dates&gt;&lt;year&gt;1989&lt;/year&gt;&lt;/dates&gt;&lt;isbn&gt;0022-3654&lt;/isbn&gt;&lt;urls&gt;&lt;/urls&gt;&lt;/record&gt;&lt;/Cite&gt;&lt;Cite&gt;&lt;Author&gt;Ha&lt;/Author&gt;&lt;Year&gt;1981&lt;/Year&gt;&lt;RecNum&gt;44&lt;/RecNum&gt;&lt;record&gt;&lt;rec-number&gt;44&lt;/rec-number&gt;&lt;foreign-keys&gt;&lt;key app="EN" db-id="v2v0tsrrlwrfptedf96xarvkdxwedts0p0z9" timestamp="1613822345"&gt;44&lt;/key&gt;&lt;/foreign-keys&gt;&lt;ref-type name="Journal Article"&gt;17&lt;/ref-type&gt;&lt;contributors&gt;&lt;authors&gt;&lt;author&gt;Ha, Tae-Kyu&lt;/author&gt;&lt;author&gt;Cimiraglia, R&lt;/author&gt;&lt;author&gt;Nguyen, Minh Tho&lt;/author&gt;&lt;/authors&gt;&lt;/contributors&gt;&lt;titles&gt;&lt;title&gt;&lt;style face="normal" font="default" size="100%"&gt;Can hexazine (N&lt;/style&gt;&lt;style face="subscript" font="default" size="100%"&gt;6&lt;/style&gt;&lt;style face="normal" font="default" size="100%"&gt;) be stable?&lt;/style&gt;&lt;/title&gt;&lt;secondary-title&gt;Chemical Physics Letters&lt;/secondary-title&gt;&lt;/titles&gt;&lt;periodical&gt;&lt;full-title&gt;Chemical Physics Letters&lt;/full-title&gt;&lt;abbr-1&gt;Chem. Phys. Lett.&lt;/abbr-1&gt;&lt;/periodical&gt;&lt;pages&gt;317-319&lt;/pages&gt;&lt;volume&gt;83&lt;/volume&gt;&lt;number&gt;2&lt;/number&gt;&lt;dates&gt;&lt;year&gt;1981&lt;/year&gt;&lt;/dates&gt;&lt;isbn&gt;0009-2614&lt;/isbn&gt;&lt;urls&gt;&lt;/urls&gt;&lt;/record&gt;&lt;/Cite&gt;&lt;/EndNote&gt;</w:instrText>
      </w:r>
      <w:r w:rsidR="00D63279" w:rsidRPr="00B76B88">
        <w:rPr>
          <w:bCs/>
          <w:color w:val="000000" w:themeColor="text1"/>
          <w:sz w:val="24"/>
          <w:szCs w:val="24"/>
          <w:lang w:eastAsia="zh-CN"/>
        </w:rPr>
        <w:fldChar w:fldCharType="separate"/>
      </w:r>
      <w:r w:rsidR="00663D93" w:rsidRPr="00B76B88">
        <w:rPr>
          <w:bCs/>
          <w:noProof/>
          <w:color w:val="000000" w:themeColor="text1"/>
          <w:sz w:val="24"/>
          <w:szCs w:val="24"/>
          <w:vertAlign w:val="superscript"/>
          <w:lang w:eastAsia="zh-CN"/>
        </w:rPr>
        <w:t>18,33</w:t>
      </w:r>
      <w:r w:rsidR="00D63279" w:rsidRPr="00B76B88">
        <w:rPr>
          <w:bCs/>
          <w:color w:val="000000" w:themeColor="text1"/>
          <w:sz w:val="24"/>
          <w:szCs w:val="24"/>
          <w:lang w:eastAsia="zh-CN"/>
        </w:rPr>
        <w:fldChar w:fldCharType="end"/>
      </w:r>
      <w:r w:rsidR="00E20DAD" w:rsidRPr="00B76B88">
        <w:rPr>
          <w:bCs/>
          <w:color w:val="000000" w:themeColor="text1"/>
          <w:sz w:val="24"/>
          <w:szCs w:val="24"/>
          <w:lang w:eastAsia="zh-CN"/>
        </w:rPr>
        <w:t>,</w:t>
      </w:r>
      <w:r w:rsidR="00E040D0" w:rsidRPr="00B76B88">
        <w:rPr>
          <w:bCs/>
          <w:color w:val="000000" w:themeColor="text1"/>
          <w:sz w:val="24"/>
          <w:szCs w:val="24"/>
          <w:lang w:eastAsia="zh-CN"/>
        </w:rPr>
        <w:t xml:space="preserve"> </w:t>
      </w:r>
      <w:r w:rsidR="00E040D0" w:rsidRPr="00B76B88">
        <w:rPr>
          <w:i/>
          <w:color w:val="000000" w:themeColor="text1"/>
          <w:sz w:val="24"/>
          <w:szCs w:val="24"/>
        </w:rPr>
        <w:t>C</w:t>
      </w:r>
      <w:r w:rsidR="00E040D0" w:rsidRPr="00B76B88">
        <w:rPr>
          <w:color w:val="000000" w:themeColor="text1"/>
          <w:sz w:val="24"/>
          <w:szCs w:val="24"/>
          <w:vertAlign w:val="subscript"/>
        </w:rPr>
        <w:t>2v</w:t>
      </w:r>
      <w:r w:rsidR="00E040D0" w:rsidRPr="00B76B88">
        <w:rPr>
          <w:color w:val="000000" w:themeColor="text1"/>
          <w:sz w:val="24"/>
          <w:szCs w:val="24"/>
        </w:rPr>
        <w:t xml:space="preserve"> hexaaza</w:t>
      </w:r>
      <w:r w:rsidR="0017729C" w:rsidRPr="00B76B88">
        <w:rPr>
          <w:color w:val="000000" w:themeColor="text1"/>
          <w:sz w:val="24"/>
          <w:szCs w:val="24"/>
        </w:rPr>
        <w:t>-D</w:t>
      </w:r>
      <w:r w:rsidR="00E040D0" w:rsidRPr="00B76B88">
        <w:rPr>
          <w:color w:val="000000" w:themeColor="text1"/>
          <w:sz w:val="24"/>
          <w:szCs w:val="24"/>
        </w:rPr>
        <w:t>ewar</w:t>
      </w:r>
      <w:r w:rsidR="0017729C" w:rsidRPr="00B76B88">
        <w:rPr>
          <w:color w:val="000000" w:themeColor="text1"/>
          <w:sz w:val="24"/>
          <w:szCs w:val="24"/>
        </w:rPr>
        <w:t xml:space="preserve"> </w:t>
      </w:r>
      <w:r w:rsidR="00E040D0" w:rsidRPr="00B76B88">
        <w:rPr>
          <w:color w:val="000000" w:themeColor="text1"/>
          <w:sz w:val="24"/>
          <w:szCs w:val="24"/>
        </w:rPr>
        <w:t>benzene</w:t>
      </w:r>
      <w:r w:rsidR="00D63279" w:rsidRPr="00B76B88">
        <w:rPr>
          <w:color w:val="000000" w:themeColor="text1"/>
          <w:sz w:val="24"/>
          <w:szCs w:val="24"/>
        </w:rPr>
        <w:fldChar w:fldCharType="begin"/>
      </w:r>
      <w:r w:rsidR="00663D93" w:rsidRPr="00B76B88">
        <w:rPr>
          <w:color w:val="000000" w:themeColor="text1"/>
          <w:sz w:val="24"/>
          <w:szCs w:val="24"/>
        </w:rPr>
        <w:instrText xml:space="preserve"> ADDIN EN.CITE &lt;EndNote&gt;&lt;Cite&gt;&lt;Author&gt;Engelke&lt;/Author&gt;&lt;Year&gt;1989&lt;/Year&gt;&lt;RecNum&gt;54&lt;/RecNum&gt;&lt;DisplayText&gt;&lt;style face="superscript"&gt;33,34&lt;/style&gt;&lt;/DisplayText&gt;&lt;record&gt;&lt;rec-number&gt;54&lt;/rec-number&gt;&lt;foreign-keys&gt;&lt;key app="EN" db-id="v2v0tsrrlwrfptedf96xarvkdxwedts0p0z9" timestamp="1613837713"&gt;54&lt;/key&gt;&lt;/foreign-keys&gt;&lt;ref-type name="Journal Article"&gt;17&lt;/ref-type&gt;&lt;contributors&gt;&lt;authors&gt;&lt;author&gt;Engelke, Ray&lt;/author&gt;&lt;/authors&gt;&lt;/contributors&gt;&lt;titles&gt;&lt;title&gt;&lt;style face="normal" font="default" size="100%"&gt;Five stable points on the N&lt;/style&gt;&lt;style face="subscript" font="default" size="100%"&gt;6&lt;/style&gt;&lt;style face="normal" font="default" size="100%"&gt; energy hypersurface: structures, energies, frequencies, and chemical shifts&lt;/style&gt;&lt;/title&gt;&lt;secondary-title&gt;The Journal of Physical Chemistry&lt;/secondary-title&gt;&lt;/titles&gt;&lt;periodical&gt;&lt;full-title&gt;The Journal of Physical Chemistry&lt;/full-title&gt;&lt;abbr-1&gt;J. Phys. Chem.&lt;/abbr-1&gt;&lt;abbr-2&gt;JPhCh&lt;/abbr-2&gt;&lt;/periodical&gt;&lt;pages&gt;5722-5727&lt;/pages&gt;&lt;volume&gt;93&lt;/volume&gt;&lt;number&gt;15&lt;/number&gt;&lt;dates&gt;&lt;year&gt;1989&lt;/year&gt;&lt;/dates&gt;&lt;isbn&gt;0022-3654&lt;/isbn&gt;&lt;urls&gt;&lt;/urls&gt;&lt;/record&gt;&lt;/Cite&gt;&lt;Cite&gt;&lt;Author&gt;Engelke&lt;/Author&gt;&lt;Year&gt;1992&lt;/Year&gt;&lt;RecNum&gt;43&lt;/RecNum&gt;&lt;record&gt;&lt;rec-number&gt;43&lt;/rec-number&gt;&lt;foreign-keys&gt;&lt;key app="EN" db-id="v2v0tsrrlwrfptedf96xarvkdxwedts0p0z9" timestamp="1613821866"&gt;43&lt;/key&gt;&lt;/foreign-keys&gt;&lt;ref-type name="Journal Article"&gt;17&lt;/ref-type&gt;&lt;contributors&gt;&lt;authors&gt;&lt;author&gt;Engelke, Ray&lt;/author&gt;&lt;/authors&gt;&lt;/contributors&gt;&lt;titles&gt;&lt;title&gt;&lt;style face="normal" font="default" size="100%"&gt;Ab initio correlated calculations of six nitrogen (N&lt;/style&gt;&lt;style face="subscript" font="default" size="100%"&gt;6&lt;/style&gt;&lt;style face="normal" font="default" size="100%"&gt;) isomers&lt;/style&gt;&lt;/title&gt;&lt;secondary-title&gt;The Journal of Physical Chemistry&lt;/secondary-title&gt;&lt;/titles&gt;&lt;periodical&gt;&lt;full-title&gt;The Journal of Physical Chemistry&lt;/full-title&gt;&lt;abbr-1&gt;J. Phys. Chem.&lt;/abbr-1&gt;&lt;abbr-2&gt;JPhCh&lt;/abbr-2&gt;&lt;/periodical&gt;&lt;pages&gt;10789-10792&lt;/pages&gt;&lt;volume&gt;96&lt;/volume&gt;&lt;number&gt;26&lt;/number&gt;&lt;dates&gt;&lt;year&gt;1992&lt;/year&gt;&lt;/dates&gt;&lt;isbn&gt;0022-3654&lt;/isbn&gt;&lt;urls&gt;&lt;/urls&gt;&lt;/record&gt;&lt;/Cite&gt;&lt;/EndNote&gt;</w:instrText>
      </w:r>
      <w:r w:rsidR="00D63279" w:rsidRPr="00B76B88">
        <w:rPr>
          <w:color w:val="000000" w:themeColor="text1"/>
          <w:sz w:val="24"/>
          <w:szCs w:val="24"/>
        </w:rPr>
        <w:fldChar w:fldCharType="separate"/>
      </w:r>
      <w:r w:rsidR="00663D93" w:rsidRPr="00B76B88">
        <w:rPr>
          <w:noProof/>
          <w:color w:val="000000" w:themeColor="text1"/>
          <w:sz w:val="24"/>
          <w:szCs w:val="24"/>
          <w:vertAlign w:val="superscript"/>
        </w:rPr>
        <w:t>33,34</w:t>
      </w:r>
      <w:r w:rsidR="00D63279" w:rsidRPr="00B76B88">
        <w:rPr>
          <w:color w:val="000000" w:themeColor="text1"/>
          <w:sz w:val="24"/>
          <w:szCs w:val="24"/>
        </w:rPr>
        <w:fldChar w:fldCharType="end"/>
      </w:r>
      <w:r w:rsidR="00E20DAD" w:rsidRPr="00B76B88">
        <w:rPr>
          <w:color w:val="000000" w:themeColor="text1"/>
          <w:sz w:val="24"/>
          <w:szCs w:val="24"/>
        </w:rPr>
        <w:t>,</w:t>
      </w:r>
      <w:r w:rsidR="00E040D0" w:rsidRPr="00B76B88">
        <w:rPr>
          <w:color w:val="000000" w:themeColor="text1"/>
          <w:sz w:val="24"/>
          <w:szCs w:val="24"/>
        </w:rPr>
        <w:t xml:space="preserve"> and </w:t>
      </w:r>
      <w:r w:rsidR="00E040D0" w:rsidRPr="00B76B88">
        <w:rPr>
          <w:i/>
          <w:color w:val="000000" w:themeColor="text1"/>
          <w:sz w:val="24"/>
          <w:szCs w:val="24"/>
        </w:rPr>
        <w:t>D</w:t>
      </w:r>
      <w:r w:rsidR="00E040D0" w:rsidRPr="00B76B88">
        <w:rPr>
          <w:color w:val="000000" w:themeColor="text1"/>
          <w:sz w:val="24"/>
          <w:szCs w:val="24"/>
          <w:vertAlign w:val="subscript"/>
        </w:rPr>
        <w:t>3h</w:t>
      </w:r>
      <w:r w:rsidR="00881BE5" w:rsidRPr="00B76B88">
        <w:rPr>
          <w:color w:val="000000" w:themeColor="text1"/>
        </w:rPr>
        <w:t xml:space="preserve"> </w:t>
      </w:r>
      <w:r w:rsidR="006A45CD" w:rsidRPr="00B76B88">
        <w:rPr>
          <w:color w:val="000000" w:themeColor="text1"/>
          <w:sz w:val="24"/>
          <w:szCs w:val="24"/>
        </w:rPr>
        <w:t>hexaaza</w:t>
      </w:r>
      <w:r w:rsidR="00067B0C" w:rsidRPr="00B76B88">
        <w:rPr>
          <w:color w:val="000000" w:themeColor="text1"/>
          <w:sz w:val="24"/>
          <w:szCs w:val="24"/>
        </w:rPr>
        <w:t xml:space="preserve"> </w:t>
      </w:r>
      <w:r w:rsidR="00881BE5" w:rsidRPr="00B76B88">
        <w:rPr>
          <w:color w:val="000000" w:themeColor="text1"/>
          <w:sz w:val="24"/>
          <w:szCs w:val="24"/>
        </w:rPr>
        <w:t>prismane</w:t>
      </w:r>
      <w:r w:rsidR="00D63279" w:rsidRPr="00B76B88">
        <w:rPr>
          <w:color w:val="000000" w:themeColor="text1"/>
          <w:sz w:val="24"/>
          <w:szCs w:val="24"/>
        </w:rPr>
        <w:fldChar w:fldCharType="begin"/>
      </w:r>
      <w:r w:rsidR="00663D93" w:rsidRPr="00B76B88">
        <w:rPr>
          <w:color w:val="000000" w:themeColor="text1"/>
          <w:sz w:val="24"/>
          <w:szCs w:val="24"/>
        </w:rPr>
        <w:instrText xml:space="preserve"> ADDIN EN.CITE &lt;EndNote&gt;&lt;Cite&gt;&lt;Author&gt;Tobita&lt;/Author&gt;&lt;Year&gt;2001&lt;/Year&gt;&lt;RecNum&gt;41&lt;/RecNum&gt;&lt;DisplayText&gt;&lt;style face="superscript"&gt;35&lt;/style&gt;&lt;/DisplayText&gt;&lt;record&gt;&lt;rec-number&gt;41&lt;/rec-number&gt;&lt;foreign-keys&gt;&lt;key app="EN" db-id="v2v0tsrrlwrfptedf96xarvkdxwedts0p0z9" timestamp="1613821625"&gt;41&lt;/key&gt;&lt;/foreign-keys&gt;&lt;ref-type name="Journal Article"&gt;17&lt;/ref-type&gt;&lt;contributors&gt;&lt;authors&gt;&lt;author&gt;Tobita, Motoi&lt;/author&gt;&lt;author&gt;Bartlett, Rodney J&lt;/author&gt;&lt;/authors&gt;&lt;/contributors&gt;&lt;titles&gt;&lt;title&gt;&lt;style face="normal" font="default" size="100%"&gt;Structure and stability of N&lt;/style&gt;&lt;style face="subscript" font="default" size="100%"&gt;6&lt;/style&gt;&lt;style face="normal" font="default" size="100%"&gt; isomers and their spectroscopic characteristics&lt;/style&gt;&lt;/title&gt;&lt;secondary-title&gt;The Journal of Physical Chemistry A&lt;/secondary-title&gt;&lt;/titles&gt;&lt;periodical&gt;&lt;full-title&gt;The Journal of Physical Chemistry A&lt;/full-title&gt;&lt;abbr-1&gt;J. Phys. Chem. A&lt;/abbr-1&gt;&lt;/periodical&gt;&lt;pages&gt;4107-4113&lt;/pages&gt;&lt;volume&gt;105&lt;/volume&gt;&lt;number&gt;16&lt;/number&gt;&lt;dates&gt;&lt;year&gt;2001&lt;/year&gt;&lt;/dates&gt;&lt;isbn&gt;1089-5639&lt;/isbn&gt;&lt;urls&gt;&lt;/urls&gt;&lt;/record&gt;&lt;/Cite&gt;&lt;/EndNote&gt;</w:instrText>
      </w:r>
      <w:r w:rsidR="00D63279" w:rsidRPr="00B76B88">
        <w:rPr>
          <w:color w:val="000000" w:themeColor="text1"/>
          <w:sz w:val="24"/>
          <w:szCs w:val="24"/>
        </w:rPr>
        <w:fldChar w:fldCharType="separate"/>
      </w:r>
      <w:r w:rsidR="00663D93" w:rsidRPr="00B76B88">
        <w:rPr>
          <w:noProof/>
          <w:color w:val="000000" w:themeColor="text1"/>
          <w:sz w:val="24"/>
          <w:szCs w:val="24"/>
          <w:vertAlign w:val="superscript"/>
        </w:rPr>
        <w:t>35</w:t>
      </w:r>
      <w:r w:rsidR="00D63279" w:rsidRPr="00B76B88">
        <w:rPr>
          <w:color w:val="000000" w:themeColor="text1"/>
          <w:sz w:val="24"/>
          <w:szCs w:val="24"/>
        </w:rPr>
        <w:fldChar w:fldCharType="end"/>
      </w:r>
      <w:r w:rsidR="008E716E" w:rsidRPr="00B76B88">
        <w:rPr>
          <w:bCs/>
          <w:color w:val="000000" w:themeColor="text1"/>
          <w:sz w:val="24"/>
          <w:szCs w:val="24"/>
          <w:lang w:eastAsia="zh-CN"/>
        </w:rPr>
        <w:t xml:space="preserve"> </w:t>
      </w:r>
      <w:r w:rsidR="008E716E" w:rsidRPr="00B76B88">
        <w:rPr>
          <w:color w:val="000000" w:themeColor="text1"/>
          <w:sz w:val="24"/>
          <w:szCs w:val="24"/>
        </w:rPr>
        <w:t xml:space="preserve">by </w:t>
      </w:r>
      <w:r w:rsidR="005F64A5" w:rsidRPr="00B76B88">
        <w:rPr>
          <w:color w:val="000000" w:themeColor="text1"/>
          <w:sz w:val="24"/>
          <w:szCs w:val="24"/>
        </w:rPr>
        <w:t xml:space="preserve">extensive </w:t>
      </w:r>
      <w:r w:rsidR="008E716E" w:rsidRPr="00B76B88">
        <w:rPr>
          <w:color w:val="000000" w:themeColor="text1"/>
          <w:sz w:val="24"/>
          <w:szCs w:val="24"/>
        </w:rPr>
        <w:t xml:space="preserve">electron </w:t>
      </w:r>
      <w:r w:rsidR="008E716E" w:rsidRPr="00B76B88">
        <w:rPr>
          <w:rFonts w:hint="eastAsia"/>
          <w:color w:val="000000" w:themeColor="text1"/>
          <w:sz w:val="24"/>
          <w:szCs w:val="24"/>
          <w:lang w:eastAsia="zh-CN"/>
        </w:rPr>
        <w:t>irradiation</w:t>
      </w:r>
      <w:r w:rsidR="008E716E" w:rsidRPr="00B76B88">
        <w:rPr>
          <w:color w:val="000000" w:themeColor="text1"/>
          <w:sz w:val="24"/>
          <w:szCs w:val="24"/>
        </w:rPr>
        <w:t xml:space="preserve"> </w:t>
      </w:r>
      <w:r w:rsidR="008E716E" w:rsidRPr="00B76B88">
        <w:rPr>
          <w:rFonts w:hint="eastAsia"/>
          <w:color w:val="000000" w:themeColor="text1"/>
          <w:sz w:val="24"/>
          <w:szCs w:val="24"/>
          <w:lang w:eastAsia="zh-CN"/>
        </w:rPr>
        <w:t>of</w:t>
      </w:r>
      <w:r w:rsidR="008E716E" w:rsidRPr="00B76B88">
        <w:rPr>
          <w:color w:val="000000" w:themeColor="text1"/>
          <w:sz w:val="24"/>
          <w:szCs w:val="24"/>
        </w:rPr>
        <w:t xml:space="preserve"> pure </w:t>
      </w:r>
      <w:r w:rsidR="005F64A5" w:rsidRPr="00B76B88">
        <w:rPr>
          <w:color w:val="000000" w:themeColor="text1"/>
          <w:sz w:val="24"/>
          <w:szCs w:val="24"/>
        </w:rPr>
        <w:t xml:space="preserve">nitrogen </w:t>
      </w:r>
      <w:r w:rsidR="008E716E" w:rsidRPr="00B76B88">
        <w:rPr>
          <w:rFonts w:hint="eastAsia"/>
          <w:color w:val="000000" w:themeColor="text1"/>
          <w:sz w:val="24"/>
          <w:szCs w:val="24"/>
          <w:lang w:eastAsia="zh-CN"/>
        </w:rPr>
        <w:t>ice</w:t>
      </w:r>
      <w:r w:rsidR="008E716E" w:rsidRPr="00B76B88">
        <w:rPr>
          <w:color w:val="000000" w:themeColor="text1"/>
          <w:sz w:val="24"/>
          <w:szCs w:val="24"/>
        </w:rPr>
        <w:t xml:space="preserve"> </w:t>
      </w:r>
      <w:r w:rsidR="008E716E" w:rsidRPr="00B76B88">
        <w:rPr>
          <w:rFonts w:hint="eastAsia"/>
          <w:color w:val="000000" w:themeColor="text1"/>
          <w:sz w:val="24"/>
          <w:szCs w:val="24"/>
          <w:lang w:eastAsia="zh-CN"/>
        </w:rPr>
        <w:t>and</w:t>
      </w:r>
      <w:r w:rsidR="008E716E" w:rsidRPr="00B76B88">
        <w:rPr>
          <w:color w:val="000000" w:themeColor="text1"/>
          <w:sz w:val="24"/>
          <w:szCs w:val="24"/>
        </w:rPr>
        <w:t xml:space="preserve"> </w:t>
      </w:r>
      <w:r w:rsidR="008E716E" w:rsidRPr="00B76B88">
        <w:rPr>
          <w:rFonts w:hint="eastAsia"/>
          <w:color w:val="000000" w:themeColor="text1"/>
          <w:sz w:val="24"/>
          <w:szCs w:val="24"/>
          <w:lang w:eastAsia="zh-CN"/>
        </w:rPr>
        <w:t>dis</w:t>
      </w:r>
      <w:r w:rsidR="008E716E" w:rsidRPr="00B76B88">
        <w:rPr>
          <w:color w:val="000000" w:themeColor="text1"/>
          <w:sz w:val="24"/>
          <w:szCs w:val="24"/>
          <w:lang w:eastAsia="zh-CN"/>
        </w:rPr>
        <w:t>tinguish</w:t>
      </w:r>
      <w:r w:rsidR="008E716E" w:rsidRPr="00B76B88">
        <w:rPr>
          <w:color w:val="000000" w:themeColor="text1"/>
          <w:sz w:val="24"/>
          <w:szCs w:val="24"/>
        </w:rPr>
        <w:t xml:space="preserve"> </w:t>
      </w:r>
      <w:r w:rsidR="008E716E" w:rsidRPr="00B76B88">
        <w:rPr>
          <w:rFonts w:hint="eastAsia"/>
          <w:color w:val="000000" w:themeColor="text1"/>
          <w:sz w:val="24"/>
          <w:szCs w:val="24"/>
          <w:lang w:eastAsia="zh-CN"/>
        </w:rPr>
        <w:t>them</w:t>
      </w:r>
      <w:r w:rsidR="008E716E" w:rsidRPr="00B76B88">
        <w:rPr>
          <w:color w:val="000000" w:themeColor="text1"/>
          <w:sz w:val="24"/>
          <w:szCs w:val="24"/>
        </w:rPr>
        <w:t xml:space="preserve"> by selectively</w:t>
      </w:r>
      <w:r w:rsidR="005F64A5" w:rsidRPr="00B76B88">
        <w:rPr>
          <w:color w:val="000000" w:themeColor="text1"/>
          <w:sz w:val="24"/>
          <w:szCs w:val="24"/>
        </w:rPr>
        <w:t xml:space="preserve"> </w:t>
      </w:r>
      <w:r w:rsidR="008E716E" w:rsidRPr="00B76B88">
        <w:rPr>
          <w:color w:val="000000" w:themeColor="text1"/>
          <w:sz w:val="24"/>
          <w:szCs w:val="24"/>
        </w:rPr>
        <w:t>photoionizing the isomers with VUV photons</w:t>
      </w:r>
      <w:r w:rsidR="008E716E" w:rsidRPr="00B76B88">
        <w:rPr>
          <w:bCs/>
          <w:color w:val="000000" w:themeColor="text1"/>
          <w:sz w:val="24"/>
          <w:szCs w:val="24"/>
          <w:lang w:eastAsia="zh-CN"/>
        </w:rPr>
        <w:t>.</w:t>
      </w:r>
      <w:r w:rsidR="00E51AAF" w:rsidRPr="00B76B88">
        <w:rPr>
          <w:i/>
          <w:color w:val="000000" w:themeColor="text1"/>
          <w:sz w:val="24"/>
          <w:szCs w:val="24"/>
        </w:rPr>
        <w:t xml:space="preserve"> </w:t>
      </w:r>
      <w:r w:rsidR="003150E2" w:rsidRPr="00B76B88">
        <w:rPr>
          <w:color w:val="000000" w:themeColor="text1"/>
          <w:sz w:val="24"/>
          <w:szCs w:val="24"/>
        </w:rPr>
        <w:t xml:space="preserve">This approach may </w:t>
      </w:r>
      <w:r w:rsidR="001C69BA" w:rsidRPr="00B76B88">
        <w:rPr>
          <w:rFonts w:hint="eastAsia"/>
          <w:color w:val="000000" w:themeColor="text1"/>
          <w:sz w:val="24"/>
          <w:szCs w:val="24"/>
          <w:lang w:eastAsia="zh-CN"/>
        </w:rPr>
        <w:t>also</w:t>
      </w:r>
      <w:r w:rsidR="001C69BA" w:rsidRPr="00B76B88">
        <w:rPr>
          <w:color w:val="000000" w:themeColor="text1"/>
          <w:sz w:val="24"/>
          <w:szCs w:val="24"/>
          <w:lang w:eastAsia="zh-CN"/>
        </w:rPr>
        <w:t xml:space="preserve"> </w:t>
      </w:r>
      <w:r w:rsidR="003150E2" w:rsidRPr="00B76B88">
        <w:rPr>
          <w:color w:val="000000" w:themeColor="text1"/>
          <w:sz w:val="24"/>
          <w:szCs w:val="24"/>
        </w:rPr>
        <w:t>be</w:t>
      </w:r>
      <w:r w:rsidR="003150E2" w:rsidRPr="00B76B88">
        <w:rPr>
          <w:color w:val="000000" w:themeColor="text1"/>
          <w:sz w:val="24"/>
          <w:szCs w:val="24"/>
          <w:lang w:eastAsia="zh-CN"/>
        </w:rPr>
        <w:t xml:space="preserve"> </w:t>
      </w:r>
      <w:r w:rsidR="003150E2" w:rsidRPr="00B76B88">
        <w:rPr>
          <w:color w:val="000000" w:themeColor="text1"/>
          <w:sz w:val="24"/>
          <w:szCs w:val="24"/>
        </w:rPr>
        <w:t xml:space="preserve">valuable for future studies of </w:t>
      </w:r>
      <w:r w:rsidR="003150E2" w:rsidRPr="00B76B88">
        <w:rPr>
          <w:rFonts w:hint="eastAsia"/>
          <w:color w:val="000000" w:themeColor="text1"/>
          <w:sz w:val="24"/>
          <w:szCs w:val="24"/>
          <w:lang w:eastAsia="zh-CN"/>
        </w:rPr>
        <w:t>other</w:t>
      </w:r>
      <w:r w:rsidR="003150E2" w:rsidRPr="00B76B88">
        <w:rPr>
          <w:color w:val="000000" w:themeColor="text1"/>
          <w:sz w:val="24"/>
          <w:szCs w:val="24"/>
        </w:rPr>
        <w:t xml:space="preserve"> binary P</w:t>
      </w:r>
      <w:r w:rsidR="003150E2" w:rsidRPr="00B76B88">
        <w:rPr>
          <w:rFonts w:ascii="Symbol" w:hAnsi="Symbol"/>
          <w:color w:val="000000" w:themeColor="text1"/>
          <w:sz w:val="24"/>
          <w:szCs w:val="24"/>
        </w:rPr>
        <w:t></w:t>
      </w:r>
      <w:r w:rsidR="003150E2" w:rsidRPr="00B76B88">
        <w:rPr>
          <w:color w:val="000000" w:themeColor="text1"/>
          <w:sz w:val="24"/>
          <w:szCs w:val="24"/>
        </w:rPr>
        <w:t xml:space="preserve">N compounds </w:t>
      </w:r>
      <w:r w:rsidR="003150E2" w:rsidRPr="00B76B88">
        <w:rPr>
          <w:rFonts w:hint="eastAsia"/>
          <w:color w:val="000000" w:themeColor="text1"/>
          <w:sz w:val="24"/>
          <w:szCs w:val="24"/>
          <w:lang w:eastAsia="zh-CN"/>
        </w:rPr>
        <w:t>similar</w:t>
      </w:r>
      <w:r w:rsidR="003150E2" w:rsidRPr="00B76B88">
        <w:rPr>
          <w:color w:val="000000" w:themeColor="text1"/>
          <w:sz w:val="24"/>
          <w:szCs w:val="24"/>
          <w:lang w:eastAsia="zh-CN"/>
        </w:rPr>
        <w:t xml:space="preserve"> </w:t>
      </w:r>
      <w:r w:rsidR="003150E2" w:rsidRPr="00B76B88">
        <w:rPr>
          <w:rFonts w:hint="eastAsia"/>
          <w:color w:val="000000" w:themeColor="text1"/>
          <w:sz w:val="24"/>
          <w:szCs w:val="24"/>
          <w:lang w:eastAsia="zh-CN"/>
        </w:rPr>
        <w:t>to</w:t>
      </w:r>
      <w:r w:rsidR="003150E2" w:rsidRPr="00B76B88">
        <w:rPr>
          <w:color w:val="000000" w:themeColor="text1"/>
          <w:sz w:val="24"/>
          <w:szCs w:val="24"/>
          <w:lang w:eastAsia="zh-CN"/>
        </w:rPr>
        <w:t xml:space="preserve"> P</w:t>
      </w:r>
      <w:r w:rsidR="003150E2" w:rsidRPr="00B76B88">
        <w:rPr>
          <w:color w:val="000000" w:themeColor="text1"/>
          <w:sz w:val="24"/>
          <w:szCs w:val="24"/>
          <w:vertAlign w:val="subscript"/>
          <w:lang w:eastAsia="zh-CN"/>
        </w:rPr>
        <w:t>3</w:t>
      </w:r>
      <w:r w:rsidR="003150E2" w:rsidRPr="00B76B88">
        <w:rPr>
          <w:color w:val="000000" w:themeColor="text1"/>
          <w:sz w:val="24"/>
          <w:szCs w:val="24"/>
          <w:lang w:eastAsia="zh-CN"/>
        </w:rPr>
        <w:t>N</w:t>
      </w:r>
      <w:r w:rsidR="003150E2" w:rsidRPr="00B76B88">
        <w:rPr>
          <w:color w:val="000000" w:themeColor="text1"/>
          <w:sz w:val="24"/>
          <w:szCs w:val="24"/>
          <w:vertAlign w:val="subscript"/>
          <w:lang w:eastAsia="zh-CN"/>
        </w:rPr>
        <w:t>5</w:t>
      </w:r>
      <w:r w:rsidR="003150E2" w:rsidRPr="00B76B88">
        <w:rPr>
          <w:color w:val="000000" w:themeColor="text1"/>
          <w:sz w:val="24"/>
          <w:szCs w:val="24"/>
          <w:vertAlign w:val="subscript"/>
          <w:lang w:eastAsia="zh-CN"/>
        </w:rPr>
        <w:fldChar w:fldCharType="begin"/>
      </w:r>
      <w:r w:rsidR="00F408EB" w:rsidRPr="00B76B88">
        <w:rPr>
          <w:color w:val="000000" w:themeColor="text1"/>
          <w:sz w:val="24"/>
          <w:szCs w:val="24"/>
          <w:vertAlign w:val="subscript"/>
          <w:lang w:eastAsia="zh-CN"/>
        </w:rPr>
        <w:instrText xml:space="preserve"> ADDIN EN.CITE &lt;EndNote&gt;&lt;Cite&gt;&lt;Author&gt;Schnick&lt;/Author&gt;&lt;Year&gt;1996&lt;/Year&gt;&lt;RecNum&gt;94&lt;/RecNum&gt;&lt;DisplayText&gt;&lt;style face="superscript"&gt;36&lt;/style&gt;&lt;/DisplayText&gt;&lt;record&gt;&lt;rec-number&gt;94&lt;/rec-number&gt;&lt;foreign-keys&gt;&lt;key app="EN" db-id="v2v0tsrrlwrfptedf96xarvkdxwedts0p0z9" timestamp="1627079216"&gt;94&lt;/key&gt;&lt;/foreign-keys&gt;&lt;ref-type name="Journal Article"&gt;17&lt;/ref-type&gt;&lt;contributors&gt;&lt;authors&gt;&lt;author&gt;Schnick, Wolfgang&lt;/author&gt;&lt;author&gt;Lücke, Jan&lt;/author&gt;&lt;author&gt;Krumeich, Frank&lt;/author&gt;&lt;/authors&gt;&lt;/contributors&gt;&lt;titles&gt;&lt;title&gt;&lt;style face="normal" font="default" size="100%"&gt;Phosphorus nitride P&lt;/style&gt;&lt;style face="subscript" font="default" size="100%"&gt;3&lt;/style&gt;&lt;style face="normal" font="default" size="100%"&gt;N&lt;/style&gt;&lt;style face="subscript" font="default" size="100%"&gt;5&lt;/style&gt;&lt;style face="normal" font="default" size="100%"&gt;: Synthesis, spectroscopic, and electron microscopic investigations&lt;/style&gt;&lt;/title&gt;&lt;secondary-title&gt;Chemistry of materials&lt;/secondary-title&gt;&lt;/titles&gt;&lt;periodical&gt;&lt;full-title&gt;Chemistry of materials&lt;/full-title&gt;&lt;abbr-1&gt;Chem. Mater.&lt;/abbr-1&gt;&lt;/periodical&gt;&lt;pages&gt;281-286&lt;/pages&gt;&lt;volume&gt;8&lt;/volume&gt;&lt;number&gt;1&lt;/number&gt;&lt;dates&gt;&lt;year&gt;1996&lt;/year&gt;&lt;/dates&gt;&lt;isbn&gt;0897-4756&lt;/isbn&gt;&lt;urls&gt;&lt;/urls&gt;&lt;/record&gt;&lt;/Cite&gt;&lt;/EndNote&gt;</w:instrText>
      </w:r>
      <w:r w:rsidR="003150E2" w:rsidRPr="00B76B88">
        <w:rPr>
          <w:color w:val="000000" w:themeColor="text1"/>
          <w:sz w:val="24"/>
          <w:szCs w:val="24"/>
          <w:vertAlign w:val="subscript"/>
          <w:lang w:eastAsia="zh-CN"/>
        </w:rPr>
        <w:fldChar w:fldCharType="separate"/>
      </w:r>
      <w:r w:rsidR="00663D93" w:rsidRPr="00B76B88">
        <w:rPr>
          <w:noProof/>
          <w:color w:val="000000" w:themeColor="text1"/>
          <w:sz w:val="24"/>
          <w:szCs w:val="24"/>
          <w:vertAlign w:val="superscript"/>
          <w:lang w:eastAsia="zh-CN"/>
        </w:rPr>
        <w:t>36</w:t>
      </w:r>
      <w:r w:rsidR="003150E2" w:rsidRPr="00B76B88">
        <w:rPr>
          <w:color w:val="000000" w:themeColor="text1"/>
          <w:sz w:val="24"/>
          <w:szCs w:val="24"/>
          <w:vertAlign w:val="subscript"/>
          <w:lang w:eastAsia="zh-CN"/>
        </w:rPr>
        <w:fldChar w:fldCharType="end"/>
      </w:r>
      <w:r w:rsidR="003150E2" w:rsidRPr="00B76B88">
        <w:rPr>
          <w:color w:val="000000" w:themeColor="text1"/>
          <w:sz w:val="24"/>
          <w:szCs w:val="24"/>
          <w:lang w:eastAsia="zh-CN"/>
        </w:rPr>
        <w:t>, P(N</w:t>
      </w:r>
      <w:r w:rsidR="003150E2" w:rsidRPr="00B76B88">
        <w:rPr>
          <w:color w:val="000000" w:themeColor="text1"/>
          <w:sz w:val="24"/>
          <w:szCs w:val="24"/>
          <w:vertAlign w:val="subscript"/>
          <w:lang w:eastAsia="zh-CN"/>
        </w:rPr>
        <w:t>3</w:t>
      </w:r>
      <w:r w:rsidR="003150E2" w:rsidRPr="00B76B88">
        <w:rPr>
          <w:color w:val="000000" w:themeColor="text1"/>
          <w:sz w:val="24"/>
          <w:szCs w:val="24"/>
          <w:lang w:eastAsia="zh-CN"/>
        </w:rPr>
        <w:t>)</w:t>
      </w:r>
      <w:r w:rsidR="003150E2" w:rsidRPr="00B76B88">
        <w:rPr>
          <w:color w:val="000000" w:themeColor="text1"/>
          <w:sz w:val="24"/>
          <w:szCs w:val="24"/>
          <w:vertAlign w:val="subscript"/>
          <w:lang w:eastAsia="zh-CN"/>
        </w:rPr>
        <w:t>3</w:t>
      </w:r>
      <w:r w:rsidR="003150E2" w:rsidRPr="00B76B88">
        <w:rPr>
          <w:color w:val="000000" w:themeColor="text1"/>
          <w:sz w:val="24"/>
          <w:szCs w:val="24"/>
          <w:vertAlign w:val="subscript"/>
          <w:lang w:eastAsia="zh-CN"/>
        </w:rPr>
        <w:fldChar w:fldCharType="begin"/>
      </w:r>
      <w:r w:rsidR="006C1E94" w:rsidRPr="00B76B88">
        <w:rPr>
          <w:color w:val="000000" w:themeColor="text1"/>
          <w:sz w:val="24"/>
          <w:szCs w:val="24"/>
          <w:vertAlign w:val="subscript"/>
          <w:lang w:eastAsia="zh-CN"/>
        </w:rPr>
        <w:instrText xml:space="preserve"> ADDIN EN.CITE &lt;EndNote&gt;&lt;Cite&gt;&lt;Author&gt;Buder&lt;/Author&gt;&lt;Year&gt;1975&lt;/Year&gt;&lt;RecNum&gt;92&lt;/RecNum&gt;&lt;DisplayText&gt;&lt;style face="superscript"&gt;37&lt;/style&gt;&lt;/DisplayText&gt;&lt;record&gt;&lt;rec-number&gt;92&lt;/rec-number&gt;&lt;foreign-keys&gt;&lt;key app="EN" db-id="v2v0tsrrlwrfptedf96xarvkdxwedts0p0z9" timestamp="1627079021"&gt;92&lt;/key&gt;&lt;/foreign-keys&gt;&lt;ref-type name="Journal Article"&gt;17&lt;/ref-type&gt;&lt;contributors&gt;&lt;authors&gt;&lt;author&gt;Buder, Wolfgang&lt;/author&gt;&lt;author&gt;Schmidt, Armin&lt;/author&gt;&lt;/authors&gt;&lt;/contributors&gt;&lt;titles&gt;&lt;title&gt;Phosphorazide und deren Schwingungsspektren&lt;/title&gt;&lt;secondary-title&gt;Zeitschrift für anorganische und allgemeine Chemie&lt;/secondary-title&gt;&lt;/titles&gt;&lt;periodical&gt;&lt;full-title&gt;Zeitschrift für anorganische und allgemeine Chemie&lt;/full-title&gt;&lt;abbr-1&gt;Z. Anorg. Allg. Chem.&lt;/abbr-1&gt;&lt;/periodical&gt;&lt;pages&gt;263-267&lt;/pages&gt;&lt;volume&gt;415&lt;/volume&gt;&lt;number&gt;3&lt;/number&gt;&lt;dates&gt;&lt;year&gt;1975&lt;/year&gt;&lt;/dates&gt;&lt;isbn&gt;0044-2313&lt;/isbn&gt;&lt;urls&gt;&lt;/urls&gt;&lt;/record&gt;&lt;/Cite&gt;&lt;/EndNote&gt;</w:instrText>
      </w:r>
      <w:r w:rsidR="003150E2" w:rsidRPr="00B76B88">
        <w:rPr>
          <w:color w:val="000000" w:themeColor="text1"/>
          <w:sz w:val="24"/>
          <w:szCs w:val="24"/>
          <w:vertAlign w:val="subscript"/>
          <w:lang w:eastAsia="zh-CN"/>
        </w:rPr>
        <w:fldChar w:fldCharType="separate"/>
      </w:r>
      <w:r w:rsidR="00663D93" w:rsidRPr="00B76B88">
        <w:rPr>
          <w:noProof/>
          <w:color w:val="000000" w:themeColor="text1"/>
          <w:sz w:val="24"/>
          <w:szCs w:val="24"/>
          <w:vertAlign w:val="superscript"/>
          <w:lang w:eastAsia="zh-CN"/>
        </w:rPr>
        <w:t>37</w:t>
      </w:r>
      <w:r w:rsidR="003150E2" w:rsidRPr="00B76B88">
        <w:rPr>
          <w:color w:val="000000" w:themeColor="text1"/>
          <w:sz w:val="24"/>
          <w:szCs w:val="24"/>
          <w:vertAlign w:val="subscript"/>
          <w:lang w:eastAsia="zh-CN"/>
        </w:rPr>
        <w:fldChar w:fldCharType="end"/>
      </w:r>
      <w:r w:rsidR="003150E2" w:rsidRPr="00B76B88">
        <w:rPr>
          <w:color w:val="000000" w:themeColor="text1"/>
          <w:sz w:val="24"/>
          <w:szCs w:val="24"/>
          <w:lang w:eastAsia="zh-CN"/>
        </w:rPr>
        <w:t>, P(N</w:t>
      </w:r>
      <w:r w:rsidR="003150E2" w:rsidRPr="00B76B88">
        <w:rPr>
          <w:color w:val="000000" w:themeColor="text1"/>
          <w:sz w:val="24"/>
          <w:szCs w:val="24"/>
          <w:vertAlign w:val="subscript"/>
          <w:lang w:eastAsia="zh-CN"/>
        </w:rPr>
        <w:t>3</w:t>
      </w:r>
      <w:r w:rsidR="003150E2" w:rsidRPr="00B76B88">
        <w:rPr>
          <w:color w:val="000000" w:themeColor="text1"/>
          <w:sz w:val="24"/>
          <w:szCs w:val="24"/>
          <w:lang w:eastAsia="zh-CN"/>
        </w:rPr>
        <w:t>)</w:t>
      </w:r>
      <w:r w:rsidR="003150E2" w:rsidRPr="00B76B88">
        <w:rPr>
          <w:color w:val="000000" w:themeColor="text1"/>
          <w:sz w:val="24"/>
          <w:szCs w:val="24"/>
          <w:vertAlign w:val="subscript"/>
          <w:lang w:eastAsia="zh-CN"/>
        </w:rPr>
        <w:t>5</w:t>
      </w:r>
      <w:r w:rsidR="003150E2" w:rsidRPr="00B76B88">
        <w:rPr>
          <w:color w:val="000000" w:themeColor="text1"/>
          <w:sz w:val="24"/>
          <w:szCs w:val="24"/>
          <w:vertAlign w:val="subscript"/>
          <w:lang w:eastAsia="zh-CN"/>
        </w:rPr>
        <w:fldChar w:fldCharType="begin"/>
      </w:r>
      <w:r w:rsidR="006C1E94" w:rsidRPr="00B76B88">
        <w:rPr>
          <w:color w:val="000000" w:themeColor="text1"/>
          <w:sz w:val="24"/>
          <w:szCs w:val="24"/>
          <w:vertAlign w:val="subscript"/>
          <w:lang w:eastAsia="zh-CN"/>
        </w:rPr>
        <w:instrText xml:space="preserve"> ADDIN EN.CITE &lt;EndNote&gt;&lt;Cite&gt;&lt;Author&gt;Buder&lt;/Author&gt;&lt;Year&gt;1975&lt;/Year&gt;&lt;RecNum&gt;92&lt;/RecNum&gt;&lt;DisplayText&gt;&lt;style face="superscript"&gt;37&lt;/style&gt;&lt;/DisplayText&gt;&lt;record&gt;&lt;rec-number&gt;92&lt;/rec-number&gt;&lt;foreign-keys&gt;&lt;key app="EN" db-id="v2v0tsrrlwrfptedf96xarvkdxwedts0p0z9" timestamp="1627079021"&gt;92&lt;/key&gt;&lt;/foreign-keys&gt;&lt;ref-type name="Journal Article"&gt;17&lt;/ref-type&gt;&lt;contributors&gt;&lt;authors&gt;&lt;author&gt;Buder, Wolfgang&lt;/author&gt;&lt;author&gt;Schmidt, Armin&lt;/author&gt;&lt;/authors&gt;&lt;/contributors&gt;&lt;titles&gt;&lt;title&gt;Phosphorazide und deren Schwingungsspektren&lt;/title&gt;&lt;secondary-title&gt;Zeitschrift für anorganische und allgemeine Chemie&lt;/secondary-title&gt;&lt;/titles&gt;&lt;periodical&gt;&lt;full-title&gt;Zeitschrift für anorganische und allgemeine Chemie&lt;/full-title&gt;&lt;abbr-1&gt;Z. Anorg. Allg. Chem.&lt;/abbr-1&gt;&lt;/periodical&gt;&lt;pages&gt;263-267&lt;/pages&gt;&lt;volume&gt;415&lt;/volume&gt;&lt;number&gt;3&lt;/number&gt;&lt;dates&gt;&lt;year&gt;1975&lt;/year&gt;&lt;/dates&gt;&lt;isbn&gt;0044-2313&lt;/isbn&gt;&lt;urls&gt;&lt;/urls&gt;&lt;/record&gt;&lt;/Cite&gt;&lt;/EndNote&gt;</w:instrText>
      </w:r>
      <w:r w:rsidR="003150E2" w:rsidRPr="00B76B88">
        <w:rPr>
          <w:color w:val="000000" w:themeColor="text1"/>
          <w:sz w:val="24"/>
          <w:szCs w:val="24"/>
          <w:vertAlign w:val="subscript"/>
          <w:lang w:eastAsia="zh-CN"/>
        </w:rPr>
        <w:fldChar w:fldCharType="separate"/>
      </w:r>
      <w:r w:rsidR="00663D93" w:rsidRPr="00B76B88">
        <w:rPr>
          <w:noProof/>
          <w:color w:val="000000" w:themeColor="text1"/>
          <w:sz w:val="24"/>
          <w:szCs w:val="24"/>
          <w:vertAlign w:val="superscript"/>
          <w:lang w:eastAsia="zh-CN"/>
        </w:rPr>
        <w:t>37</w:t>
      </w:r>
      <w:r w:rsidR="003150E2" w:rsidRPr="00B76B88">
        <w:rPr>
          <w:color w:val="000000" w:themeColor="text1"/>
          <w:sz w:val="24"/>
          <w:szCs w:val="24"/>
          <w:vertAlign w:val="subscript"/>
          <w:lang w:eastAsia="zh-CN"/>
        </w:rPr>
        <w:fldChar w:fldCharType="end"/>
      </w:r>
      <w:r w:rsidR="003150E2" w:rsidRPr="00B76B88">
        <w:rPr>
          <w:color w:val="000000" w:themeColor="text1"/>
          <w:sz w:val="24"/>
          <w:szCs w:val="24"/>
          <w:lang w:eastAsia="zh-CN"/>
        </w:rPr>
        <w:t>, and P</w:t>
      </w:r>
      <w:r w:rsidR="003150E2" w:rsidRPr="00B76B88">
        <w:rPr>
          <w:color w:val="000000" w:themeColor="text1"/>
          <w:sz w:val="24"/>
          <w:szCs w:val="24"/>
          <w:vertAlign w:val="subscript"/>
          <w:lang w:eastAsia="zh-CN"/>
        </w:rPr>
        <w:t>3</w:t>
      </w:r>
      <w:r w:rsidR="003150E2" w:rsidRPr="00B76B88">
        <w:rPr>
          <w:color w:val="000000" w:themeColor="text1"/>
          <w:sz w:val="24"/>
          <w:szCs w:val="24"/>
          <w:lang w:eastAsia="zh-CN"/>
        </w:rPr>
        <w:t>N</w:t>
      </w:r>
      <w:r w:rsidR="003150E2" w:rsidRPr="00B76B88">
        <w:rPr>
          <w:color w:val="000000" w:themeColor="text1"/>
          <w:sz w:val="24"/>
          <w:szCs w:val="24"/>
          <w:vertAlign w:val="subscript"/>
          <w:lang w:eastAsia="zh-CN"/>
        </w:rPr>
        <w:t>21</w:t>
      </w:r>
      <w:r w:rsidR="003150E2" w:rsidRPr="00B76B88">
        <w:rPr>
          <w:color w:val="000000" w:themeColor="text1"/>
          <w:sz w:val="24"/>
          <w:szCs w:val="24"/>
          <w:vertAlign w:val="subscript"/>
          <w:lang w:eastAsia="zh-CN"/>
        </w:rPr>
        <w:fldChar w:fldCharType="begin"/>
      </w:r>
      <w:r w:rsidR="006C1E94" w:rsidRPr="00B76B88">
        <w:rPr>
          <w:color w:val="000000" w:themeColor="text1"/>
          <w:sz w:val="24"/>
          <w:szCs w:val="24"/>
          <w:vertAlign w:val="subscript"/>
          <w:lang w:eastAsia="zh-CN"/>
        </w:rPr>
        <w:instrText xml:space="preserve"> ADDIN EN.CITE &lt;EndNote&gt;&lt;Cite&gt;&lt;Author&gt;Göbel&lt;/Author&gt;&lt;Year&gt;2006&lt;/Year&gt;&lt;RecNum&gt;93&lt;/RecNum&gt;&lt;DisplayText&gt;&lt;style face="superscript"&gt;38&lt;/style&gt;&lt;/DisplayText&gt;&lt;record&gt;&lt;rec-number&gt;93&lt;/rec-number&gt;&lt;foreign-keys&gt;&lt;key app="EN" db-id="v2v0tsrrlwrfptedf96xarvkdxwedts0p0z9" timestamp="1627079075"&gt;93&lt;/key&gt;&lt;/foreign-keys&gt;&lt;ref-type name="Journal Article"&gt;17&lt;/ref-type&gt;&lt;contributors&gt;&lt;authors&gt;&lt;author&gt;Göbel, Michael&lt;/author&gt;&lt;author&gt;Karaghiosoff, Konstantin&lt;/author&gt;&lt;author&gt;Klapötke, Thomas M&lt;/author&gt;&lt;/authors&gt;&lt;/contributors&gt;&lt;titles&gt;&lt;title&gt;&lt;style face="normal" font="default" size="100%"&gt;The first structural characterization of a binary P–N molecule: The highly energetic compound P&lt;/style&gt;&lt;style face="subscript" font="default" size="100%"&gt;3&lt;/style&gt;&lt;style face="normal" font="default" size="100%"&gt;N&lt;/style&gt;&lt;style face="subscript" font="default" size="100%"&gt;21&lt;/style&gt;&lt;/title&gt;&lt;secondary-title&gt;Angewandte Chemie International Edition&lt;/secondary-title&gt;&lt;/titles&gt;&lt;periodical&gt;&lt;full-title&gt;Angewandte Chemie International Edition&lt;/full-title&gt;&lt;abbr-1&gt;Angew. Chem. Int. Ed.&lt;/abbr-1&gt;&lt;abbr-2&gt;AChIE&lt;/abbr-2&gt;&lt;/periodical&gt;&lt;pages&gt;6037-6040&lt;/pages&gt;&lt;volume&gt;45&lt;/volume&gt;&lt;number&gt;36&lt;/number&gt;&lt;dates&gt;&lt;year&gt;2006&lt;/year&gt;&lt;/dates&gt;&lt;isbn&gt;1433-7851&lt;/isbn&gt;&lt;urls&gt;&lt;/urls&gt;&lt;/record&gt;&lt;/Cite&gt;&lt;/EndNote&gt;</w:instrText>
      </w:r>
      <w:r w:rsidR="003150E2" w:rsidRPr="00B76B88">
        <w:rPr>
          <w:color w:val="000000" w:themeColor="text1"/>
          <w:sz w:val="24"/>
          <w:szCs w:val="24"/>
          <w:vertAlign w:val="subscript"/>
          <w:lang w:eastAsia="zh-CN"/>
        </w:rPr>
        <w:fldChar w:fldCharType="separate"/>
      </w:r>
      <w:r w:rsidR="00663D93" w:rsidRPr="00B76B88">
        <w:rPr>
          <w:noProof/>
          <w:color w:val="000000" w:themeColor="text1"/>
          <w:sz w:val="24"/>
          <w:szCs w:val="24"/>
          <w:vertAlign w:val="superscript"/>
          <w:lang w:eastAsia="zh-CN"/>
        </w:rPr>
        <w:t>38</w:t>
      </w:r>
      <w:r w:rsidR="003150E2" w:rsidRPr="00B76B88">
        <w:rPr>
          <w:color w:val="000000" w:themeColor="text1"/>
          <w:sz w:val="24"/>
          <w:szCs w:val="24"/>
          <w:vertAlign w:val="subscript"/>
          <w:lang w:eastAsia="zh-CN"/>
        </w:rPr>
        <w:fldChar w:fldCharType="end"/>
      </w:r>
      <w:r w:rsidR="003150E2" w:rsidRPr="00B76B88">
        <w:rPr>
          <w:rFonts w:hint="eastAsia"/>
          <w:color w:val="000000" w:themeColor="text1"/>
          <w:sz w:val="24"/>
          <w:szCs w:val="24"/>
          <w:lang w:eastAsia="zh-CN"/>
        </w:rPr>
        <w:t>.</w:t>
      </w:r>
    </w:p>
    <w:p w14:paraId="37980D13" w14:textId="77777777" w:rsidR="00CC7005" w:rsidRPr="00B76B88" w:rsidRDefault="00CC7005" w:rsidP="00D51DA9">
      <w:pPr>
        <w:spacing w:before="480" w:line="360" w:lineRule="auto"/>
        <w:jc w:val="both"/>
        <w:outlineLvl w:val="0"/>
        <w:rPr>
          <w:rFonts w:asciiTheme="minorHAnsi" w:eastAsiaTheme="minorEastAsia" w:hAnsiTheme="minorHAnsi" w:cstheme="minorHAnsi"/>
          <w:b/>
          <w:color w:val="000000" w:themeColor="text1"/>
          <w:sz w:val="32"/>
          <w:szCs w:val="32"/>
          <w:lang w:eastAsia="zh-CN"/>
        </w:rPr>
      </w:pPr>
      <w:r w:rsidRPr="00B76B88">
        <w:rPr>
          <w:rFonts w:asciiTheme="minorHAnsi" w:eastAsiaTheme="minorEastAsia" w:hAnsiTheme="minorHAnsi" w:cstheme="minorHAnsi"/>
          <w:b/>
          <w:color w:val="000000" w:themeColor="text1"/>
          <w:sz w:val="32"/>
          <w:szCs w:val="32"/>
          <w:lang w:eastAsia="zh-CN"/>
        </w:rPr>
        <w:t>Methods</w:t>
      </w:r>
    </w:p>
    <w:p w14:paraId="61E213D3" w14:textId="3AC05E4A" w:rsidR="0058060F" w:rsidRPr="004D7542" w:rsidRDefault="0058060F" w:rsidP="00554214">
      <w:pPr>
        <w:spacing w:after="120" w:line="360" w:lineRule="auto"/>
        <w:jc w:val="both"/>
        <w:outlineLvl w:val="1"/>
        <w:rPr>
          <w:color w:val="000000" w:themeColor="text1"/>
          <w:sz w:val="24"/>
          <w:szCs w:val="24"/>
          <w:rPrChange w:id="81" w:author="Starbase20" w:date="2021-08-20T10:05:00Z">
            <w:rPr>
              <w:b/>
              <w:color w:val="000000" w:themeColor="text1"/>
              <w:sz w:val="24"/>
            </w:rPr>
          </w:rPrChange>
        </w:rPr>
      </w:pPr>
      <w:r w:rsidRPr="00B76B88">
        <w:rPr>
          <w:b/>
          <w:color w:val="000000" w:themeColor="text1"/>
          <w:sz w:val="24"/>
        </w:rPr>
        <w:t>Experimental</w:t>
      </w:r>
      <w:r w:rsidR="00D51DA9" w:rsidRPr="00B76B88">
        <w:rPr>
          <w:rFonts w:hint="eastAsia"/>
          <w:b/>
          <w:color w:val="000000" w:themeColor="text1"/>
          <w:sz w:val="24"/>
          <w:lang w:eastAsia="zh-CN"/>
        </w:rPr>
        <w:t>.</w:t>
      </w:r>
      <w:r w:rsidRPr="00B76B88">
        <w:rPr>
          <w:color w:val="000000" w:themeColor="text1"/>
          <w:sz w:val="24"/>
          <w:szCs w:val="24"/>
          <w:lang w:val="en"/>
        </w:rPr>
        <w:t xml:space="preserve"> The experiments were carried out </w:t>
      </w:r>
      <w:del w:id="82" w:author="Starbase20" w:date="2021-08-20T09:37:00Z">
        <w:r w:rsidRPr="00B76B88" w:rsidDel="003A4F9A">
          <w:rPr>
            <w:rFonts w:hint="eastAsia"/>
            <w:color w:val="000000" w:themeColor="text1"/>
            <w:sz w:val="24"/>
            <w:szCs w:val="24"/>
            <w:lang w:val="en" w:eastAsia="zh-CN"/>
          </w:rPr>
          <w:delText>at the W. M. Keck Research Laboratory in Astrochemistry</w:delText>
        </w:r>
      </w:del>
      <w:ins w:id="83" w:author="Starbase20" w:date="2021-08-20T09:37:00Z">
        <w:r w:rsidR="003A4F9A">
          <w:rPr>
            <w:rFonts w:hint="eastAsia"/>
            <w:color w:val="000000" w:themeColor="text1"/>
            <w:sz w:val="24"/>
            <w:szCs w:val="24"/>
            <w:lang w:val="en" w:eastAsia="zh-CN"/>
          </w:rPr>
          <w:t>in</w:t>
        </w:r>
        <w:r w:rsidR="003A4F9A" w:rsidRPr="003A4F9A">
          <w:rPr>
            <w:color w:val="000000" w:themeColor="text1"/>
            <w:sz w:val="24"/>
            <w:szCs w:val="24"/>
            <w:lang w:val="en" w:eastAsia="zh-CN"/>
          </w:rPr>
          <w:t xml:space="preserve"> a</w:t>
        </w:r>
      </w:ins>
      <w:ins w:id="84" w:author="Starbase20" w:date="2021-08-20T09:38:00Z">
        <w:r w:rsidR="003A4F9A">
          <w:rPr>
            <w:rFonts w:hint="eastAsia"/>
            <w:color w:val="000000" w:themeColor="text1"/>
            <w:sz w:val="24"/>
            <w:szCs w:val="24"/>
            <w:lang w:val="en" w:eastAsia="zh-CN"/>
          </w:rPr>
          <w:t>n</w:t>
        </w:r>
      </w:ins>
      <w:ins w:id="85" w:author="Starbase20" w:date="2021-08-20T09:37:00Z">
        <w:r w:rsidR="003A4F9A" w:rsidRPr="003A4F9A">
          <w:rPr>
            <w:color w:val="000000" w:themeColor="text1"/>
            <w:sz w:val="24"/>
            <w:szCs w:val="24"/>
            <w:lang w:val="en" w:eastAsia="zh-CN"/>
          </w:rPr>
          <w:t xml:space="preserve"> ultra-high vacuum chamber (UHV) </w:t>
        </w:r>
      </w:ins>
      <w:ins w:id="86" w:author="Starbase20" w:date="2021-08-20T09:38:00Z">
        <w:r w:rsidR="003A4F9A">
          <w:rPr>
            <w:rFonts w:hint="eastAsia"/>
            <w:color w:val="000000" w:themeColor="text1"/>
            <w:sz w:val="24"/>
            <w:szCs w:val="24"/>
            <w:lang w:val="en" w:eastAsia="zh-CN"/>
          </w:rPr>
          <w:t>pumped</w:t>
        </w:r>
      </w:ins>
      <w:ins w:id="87" w:author="Starbase20" w:date="2021-08-20T09:37:00Z">
        <w:r w:rsidR="003A4F9A" w:rsidRPr="003A4F9A">
          <w:rPr>
            <w:color w:val="000000" w:themeColor="text1"/>
            <w:sz w:val="24"/>
            <w:szCs w:val="24"/>
            <w:lang w:val="en" w:eastAsia="zh-CN"/>
          </w:rPr>
          <w:t xml:space="preserve"> to a base pressure of </w:t>
        </w:r>
      </w:ins>
      <w:ins w:id="88" w:author="Starbase20" w:date="2021-08-20T09:39:00Z">
        <w:r w:rsidR="003A4F9A">
          <w:rPr>
            <w:color w:val="000000" w:themeColor="text1"/>
            <w:sz w:val="24"/>
            <w:szCs w:val="24"/>
            <w:lang w:val="en" w:eastAsia="zh-CN"/>
          </w:rPr>
          <w:t>7 ×</w:t>
        </w:r>
      </w:ins>
      <w:ins w:id="89" w:author="Starbase20" w:date="2021-08-20T09:37:00Z">
        <w:r w:rsidR="003A4F9A" w:rsidRPr="003A4F9A">
          <w:rPr>
            <w:color w:val="000000" w:themeColor="text1"/>
            <w:sz w:val="24"/>
            <w:szCs w:val="24"/>
            <w:lang w:val="en" w:eastAsia="zh-CN"/>
          </w:rPr>
          <w:t xml:space="preserve"> 10</w:t>
        </w:r>
        <w:r w:rsidR="003A4F9A" w:rsidRPr="003A4F9A">
          <w:rPr>
            <w:color w:val="000000" w:themeColor="text1"/>
            <w:sz w:val="24"/>
            <w:szCs w:val="24"/>
            <w:vertAlign w:val="superscript"/>
            <w:lang w:val="en" w:eastAsia="zh-CN"/>
            <w:rPrChange w:id="90" w:author="Starbase20" w:date="2021-08-20T09:39:00Z">
              <w:rPr>
                <w:color w:val="000000" w:themeColor="text1"/>
                <w:sz w:val="24"/>
                <w:szCs w:val="24"/>
                <w:lang w:val="en" w:eastAsia="zh-CN"/>
              </w:rPr>
            </w:rPrChange>
          </w:rPr>
          <w:t>−11</w:t>
        </w:r>
        <w:r w:rsidR="003A4F9A" w:rsidRPr="003A4F9A">
          <w:rPr>
            <w:color w:val="000000" w:themeColor="text1"/>
            <w:sz w:val="24"/>
            <w:szCs w:val="24"/>
            <w:lang w:val="en" w:eastAsia="zh-CN"/>
          </w:rPr>
          <w:t xml:space="preserve"> Torr </w:t>
        </w:r>
      </w:ins>
      <w:ins w:id="91" w:author="Starbase20" w:date="2021-08-20T09:40:00Z">
        <w:r w:rsidR="003A4F9A">
          <w:rPr>
            <w:rFonts w:hint="eastAsia"/>
            <w:color w:val="000000" w:themeColor="text1"/>
            <w:sz w:val="24"/>
            <w:szCs w:val="24"/>
            <w:lang w:val="en" w:eastAsia="zh-CN"/>
          </w:rPr>
          <w:t>utilizing</w:t>
        </w:r>
      </w:ins>
      <w:ins w:id="92" w:author="Starbase20" w:date="2021-08-20T09:37:00Z">
        <w:r w:rsidR="003A4F9A" w:rsidRPr="003A4F9A">
          <w:rPr>
            <w:color w:val="000000" w:themeColor="text1"/>
            <w:sz w:val="24"/>
            <w:szCs w:val="24"/>
            <w:lang w:val="en" w:eastAsia="zh-CN"/>
          </w:rPr>
          <w:t xml:space="preserve"> turbo molecular pumps</w:t>
        </w:r>
      </w:ins>
      <w:ins w:id="93" w:author="Starbase20" w:date="2021-08-20T09:48:00Z">
        <w:r w:rsidR="003A4F9A">
          <w:rPr>
            <w:color w:val="000000" w:themeColor="text1"/>
            <w:sz w:val="24"/>
            <w:szCs w:val="24"/>
            <w:lang w:val="en" w:eastAsia="zh-CN"/>
          </w:rPr>
          <w:t xml:space="preserve"> </w:t>
        </w:r>
        <w:r w:rsidR="003A4F9A" w:rsidRPr="00554214">
          <w:rPr>
            <w:color w:val="000000" w:themeColor="text1"/>
            <w:sz w:val="24"/>
            <w:szCs w:val="24"/>
            <w:lang w:val="en" w:eastAsia="zh-CN"/>
          </w:rPr>
          <w:t>(Osaka</w:t>
        </w:r>
      </w:ins>
      <w:ins w:id="94" w:author="Starbase20" w:date="2021-08-20T16:27:00Z">
        <w:r w:rsidR="00917FA1">
          <w:rPr>
            <w:color w:val="000000" w:themeColor="text1"/>
            <w:sz w:val="24"/>
            <w:szCs w:val="24"/>
            <w:lang w:val="en" w:eastAsia="zh-CN"/>
          </w:rPr>
          <w:t>,</w:t>
        </w:r>
      </w:ins>
      <w:ins w:id="95" w:author="Starbase20" w:date="2021-08-20T11:35:00Z">
        <w:r w:rsidR="00AB51B2" w:rsidRPr="00554214">
          <w:t xml:space="preserve"> </w:t>
        </w:r>
        <w:r w:rsidR="00AB51B2" w:rsidRPr="00554214">
          <w:rPr>
            <w:color w:val="000000" w:themeColor="text1"/>
            <w:sz w:val="24"/>
            <w:szCs w:val="24"/>
            <w:lang w:val="en" w:eastAsia="zh-CN"/>
          </w:rPr>
          <w:t>TG1300MUCWB and TG420MCAB</w:t>
        </w:r>
      </w:ins>
      <w:ins w:id="96" w:author="Starbase20" w:date="2021-08-20T09:48:00Z">
        <w:r w:rsidR="003A4F9A" w:rsidRPr="00554214">
          <w:rPr>
            <w:color w:val="000000" w:themeColor="text1"/>
            <w:sz w:val="24"/>
            <w:szCs w:val="24"/>
            <w:lang w:val="en" w:eastAsia="zh-CN"/>
          </w:rPr>
          <w:t>)</w:t>
        </w:r>
      </w:ins>
      <w:ins w:id="97" w:author="Starbase20" w:date="2021-08-20T09:42:00Z">
        <w:r w:rsidR="003A4F9A">
          <w:rPr>
            <w:color w:val="000000" w:themeColor="text1"/>
            <w:sz w:val="24"/>
            <w:szCs w:val="24"/>
            <w:lang w:val="en" w:eastAsia="zh-CN"/>
          </w:rPr>
          <w:t xml:space="preserve"> </w:t>
        </w:r>
      </w:ins>
      <w:ins w:id="98" w:author="Starbase20" w:date="2021-08-20T09:37:00Z">
        <w:r w:rsidR="003A4F9A" w:rsidRPr="003A4F9A">
          <w:rPr>
            <w:color w:val="000000" w:themeColor="text1"/>
            <w:sz w:val="24"/>
            <w:szCs w:val="24"/>
            <w:lang w:val="en" w:eastAsia="zh-CN"/>
          </w:rPr>
          <w:t xml:space="preserve">backed </w:t>
        </w:r>
      </w:ins>
      <w:ins w:id="99" w:author="Starbase20" w:date="2021-08-20T09:41:00Z">
        <w:r w:rsidR="003A4F9A">
          <w:rPr>
            <w:rFonts w:hint="eastAsia"/>
            <w:color w:val="000000" w:themeColor="text1"/>
            <w:sz w:val="24"/>
            <w:szCs w:val="24"/>
            <w:lang w:val="en" w:eastAsia="zh-CN"/>
          </w:rPr>
          <w:t>with</w:t>
        </w:r>
      </w:ins>
      <w:ins w:id="100" w:author="Starbase20" w:date="2021-08-20T09:37:00Z">
        <w:r w:rsidR="003A4F9A" w:rsidRPr="003A4F9A">
          <w:rPr>
            <w:color w:val="000000" w:themeColor="text1"/>
            <w:sz w:val="24"/>
            <w:szCs w:val="24"/>
            <w:lang w:val="en" w:eastAsia="zh-CN"/>
          </w:rPr>
          <w:t xml:space="preserve"> oil-free scroll pumps</w:t>
        </w:r>
      </w:ins>
      <w:ins w:id="101" w:author="Starbase20" w:date="2021-08-20T09:49:00Z">
        <w:r w:rsidR="009D4868">
          <w:rPr>
            <w:color w:val="000000" w:themeColor="text1"/>
            <w:sz w:val="24"/>
            <w:szCs w:val="24"/>
            <w:lang w:val="en" w:eastAsia="zh-CN"/>
          </w:rPr>
          <w:t xml:space="preserve"> (</w:t>
        </w:r>
        <w:r w:rsidR="009D4868" w:rsidRPr="009D4868">
          <w:rPr>
            <w:color w:val="000000" w:themeColor="text1"/>
            <w:sz w:val="24"/>
            <w:szCs w:val="24"/>
            <w:lang w:val="en" w:eastAsia="zh-CN"/>
          </w:rPr>
          <w:t>Edwards GVSP30)</w:t>
        </w:r>
      </w:ins>
      <w:r w:rsidRPr="00B76B88">
        <w:rPr>
          <w:color w:val="000000" w:themeColor="text1"/>
          <w:sz w:val="24"/>
          <w:szCs w:val="24"/>
          <w:lang w:val="en"/>
        </w:rPr>
        <w:fldChar w:fldCharType="begin">
          <w:fldData xml:space="preserve">PEVuZE5vdGU+PENpdGU+PEF1dGhvcj5Kb25lczwvQXV0aG9yPjxZZWFyPjIwMTM8L1llYXI+PFJl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</w:fldData>
        </w:fldChar>
      </w:r>
      <w:r w:rsidR="0094246B">
        <w:rPr>
          <w:color w:val="000000" w:themeColor="text1"/>
          <w:sz w:val="24"/>
          <w:szCs w:val="24"/>
          <w:lang w:val="en"/>
        </w:rPr>
        <w:instrText xml:space="preserve"> ADDIN EN.CITE </w:instrText>
      </w:r>
      <w:r w:rsidR="0094246B">
        <w:rPr>
          <w:color w:val="000000" w:themeColor="text1"/>
          <w:sz w:val="24"/>
          <w:szCs w:val="24"/>
          <w:lang w:val="en"/>
        </w:rPr>
        <w:fldChar w:fldCharType="begin">
          <w:fldData xml:space="preserve">PEVuZE5vdGU+PENpdGU+PEF1dGhvcj5Kb25lczwvQXV0aG9yPjxZZWFyPjIwMTM8L1llYXI+PFJl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</w:fldData>
        </w:fldChar>
      </w:r>
      <w:r w:rsidR="0094246B">
        <w:rPr>
          <w:color w:val="000000" w:themeColor="text1"/>
          <w:sz w:val="24"/>
          <w:szCs w:val="24"/>
          <w:lang w:val="en"/>
        </w:rPr>
        <w:instrText xml:space="preserve"> ADDIN EN.CITE.DATA </w:instrText>
      </w:r>
      <w:r w:rsidR="0094246B">
        <w:rPr>
          <w:color w:val="000000" w:themeColor="text1"/>
          <w:sz w:val="24"/>
          <w:szCs w:val="24"/>
          <w:lang w:val="en"/>
        </w:rPr>
      </w:r>
      <w:r w:rsidR="0094246B">
        <w:rPr>
          <w:color w:val="000000" w:themeColor="text1"/>
          <w:sz w:val="24"/>
          <w:szCs w:val="24"/>
          <w:lang w:val="en"/>
        </w:rPr>
        <w:fldChar w:fldCharType="end"/>
      </w:r>
      <w:r w:rsidRPr="00B76B88">
        <w:rPr>
          <w:color w:val="000000" w:themeColor="text1"/>
          <w:sz w:val="24"/>
          <w:szCs w:val="24"/>
          <w:lang w:val="en"/>
        </w:rPr>
      </w:r>
      <w:r w:rsidRPr="00B76B88">
        <w:rPr>
          <w:color w:val="000000" w:themeColor="text1"/>
          <w:sz w:val="24"/>
          <w:szCs w:val="24"/>
          <w:lang w:val="en"/>
        </w:rPr>
        <w:fldChar w:fldCharType="separate"/>
      </w:r>
      <w:r w:rsidR="0094246B" w:rsidRPr="0094246B">
        <w:rPr>
          <w:noProof/>
          <w:color w:val="000000" w:themeColor="text1"/>
          <w:sz w:val="24"/>
          <w:szCs w:val="24"/>
          <w:vertAlign w:val="superscript"/>
          <w:lang w:val="en"/>
        </w:rPr>
        <w:t>20,23,39,40</w:t>
      </w:r>
      <w:r w:rsidRPr="00B76B88">
        <w:rPr>
          <w:color w:val="000000" w:themeColor="text1"/>
          <w:sz w:val="24"/>
          <w:szCs w:val="24"/>
          <w:lang w:val="en"/>
        </w:rPr>
        <w:fldChar w:fldCharType="end"/>
      </w:r>
      <w:r w:rsidRPr="00B76B88">
        <w:rPr>
          <w:color w:val="000000" w:themeColor="text1"/>
          <w:sz w:val="24"/>
          <w:szCs w:val="24"/>
          <w:lang w:val="en"/>
        </w:rPr>
        <w:t xml:space="preserve">. </w:t>
      </w:r>
      <w:del w:id="102" w:author="Starbase20" w:date="2021-08-20T09:38:00Z">
        <w:r w:rsidRPr="00B76B88" w:rsidDel="003A4F9A">
          <w:rPr>
            <w:color w:val="000000" w:themeColor="text1"/>
            <w:sz w:val="24"/>
            <w:szCs w:val="24"/>
            <w:lang w:val="en"/>
          </w:rPr>
          <w:delText>T</w:delText>
        </w:r>
      </w:del>
      <w:del w:id="103" w:author="Starbase20" w:date="2021-08-20T09:37:00Z">
        <w:r w:rsidRPr="00B76B88" w:rsidDel="003A4F9A">
          <w:rPr>
            <w:color w:val="000000" w:themeColor="text1"/>
            <w:sz w:val="24"/>
            <w:szCs w:val="24"/>
            <w:lang w:val="en"/>
          </w:rPr>
          <w:delText>he experimental setup consists of a contamination-free stainless steel ultra-high vacuum chamber (UHV) evacuated to a base pressure of a few 10</w:delText>
        </w:r>
        <w:r w:rsidRPr="00B76B88" w:rsidDel="003A4F9A">
          <w:rPr>
            <w:color w:val="000000" w:themeColor="text1"/>
            <w:sz w:val="24"/>
            <w:szCs w:val="24"/>
            <w:vertAlign w:val="superscript"/>
            <w:lang w:val="en"/>
          </w:rPr>
          <w:delText>−11</w:delText>
        </w:r>
        <w:r w:rsidRPr="00B76B88" w:rsidDel="003A4F9A">
          <w:rPr>
            <w:color w:val="000000" w:themeColor="text1"/>
            <w:sz w:val="24"/>
            <w:szCs w:val="24"/>
            <w:lang w:val="en"/>
          </w:rPr>
          <w:delText xml:space="preserve"> Torr by magnetically levitated turbo molecular pumps backed by oil-free scroll backing pumps</w:delText>
        </w:r>
      </w:del>
      <w:del w:id="104" w:author="Starbase20" w:date="2021-08-20T09:38:00Z">
        <w:r w:rsidRPr="00B76B88" w:rsidDel="003A4F9A">
          <w:rPr>
            <w:color w:val="000000" w:themeColor="text1"/>
            <w:sz w:val="24"/>
            <w:szCs w:val="24"/>
            <w:lang w:val="en"/>
          </w:rPr>
          <w:delText>.</w:delText>
        </w:r>
        <w:r w:rsidRPr="00B76B88" w:rsidDel="003A4F9A">
          <w:rPr>
            <w:color w:val="000000" w:themeColor="text1"/>
            <w:sz w:val="24"/>
            <w:szCs w:val="24"/>
          </w:rPr>
          <w:delText xml:space="preserve"> </w:delText>
        </w:r>
      </w:del>
      <w:r w:rsidRPr="00B76B88">
        <w:rPr>
          <w:color w:val="000000" w:themeColor="text1"/>
          <w:sz w:val="24"/>
          <w:szCs w:val="24"/>
          <w:lang w:val="en"/>
        </w:rPr>
        <w:t>Within the chamber, a</w:t>
      </w:r>
      <w:ins w:id="105" w:author="Starbase20" w:date="2021-08-20T09:50:00Z">
        <w:r w:rsidR="009D4868">
          <w:rPr>
            <w:color w:val="000000" w:themeColor="text1"/>
            <w:sz w:val="24"/>
            <w:szCs w:val="24"/>
            <w:lang w:val="en"/>
          </w:rPr>
          <w:t xml:space="preserve"> fine polished</w:t>
        </w:r>
      </w:ins>
      <w:r w:rsidRPr="00B76B88">
        <w:rPr>
          <w:color w:val="000000" w:themeColor="text1"/>
          <w:sz w:val="24"/>
          <w:szCs w:val="24"/>
          <w:lang w:val="en"/>
        </w:rPr>
        <w:t xml:space="preserve"> silver </w:t>
      </w:r>
      <w:del w:id="106" w:author="Starbase20" w:date="2021-08-20T09:50:00Z">
        <w:r w:rsidRPr="00B76B88" w:rsidDel="009D4868">
          <w:rPr>
            <w:color w:val="000000" w:themeColor="text1"/>
            <w:sz w:val="24"/>
            <w:szCs w:val="24"/>
            <w:lang w:val="en"/>
          </w:rPr>
          <w:delText>mirror substrate</w:delText>
        </w:r>
      </w:del>
      <w:ins w:id="107" w:author="Starbase20" w:date="2021-08-20T09:50:00Z">
        <w:r w:rsidR="009D4868">
          <w:rPr>
            <w:color w:val="000000" w:themeColor="text1"/>
            <w:sz w:val="24"/>
            <w:szCs w:val="24"/>
            <w:lang w:val="en"/>
          </w:rPr>
          <w:t>wafer</w:t>
        </w:r>
      </w:ins>
      <w:r w:rsidRPr="00B76B88">
        <w:rPr>
          <w:color w:val="000000" w:themeColor="text1"/>
          <w:sz w:val="24"/>
          <w:szCs w:val="24"/>
          <w:lang w:val="en"/>
        </w:rPr>
        <w:t xml:space="preserve"> is </w:t>
      </w:r>
      <w:del w:id="108" w:author="Starbase20" w:date="2021-08-20T09:50:00Z">
        <w:r w:rsidRPr="00B76B88" w:rsidDel="009D4868">
          <w:rPr>
            <w:color w:val="000000" w:themeColor="text1"/>
            <w:sz w:val="24"/>
            <w:szCs w:val="24"/>
            <w:lang w:val="en"/>
          </w:rPr>
          <w:delText xml:space="preserve">interfaced </w:delText>
        </w:r>
      </w:del>
      <w:ins w:id="109" w:author="Starbase20" w:date="2021-08-20T09:50:00Z">
        <w:r w:rsidR="009D4868">
          <w:rPr>
            <w:color w:val="000000" w:themeColor="text1"/>
            <w:sz w:val="24"/>
            <w:szCs w:val="24"/>
            <w:lang w:val="en"/>
          </w:rPr>
          <w:t>mounted</w:t>
        </w:r>
        <w:r w:rsidR="009D4868" w:rsidRPr="00B76B88">
          <w:rPr>
            <w:color w:val="000000" w:themeColor="text1"/>
            <w:sz w:val="24"/>
            <w:szCs w:val="24"/>
            <w:lang w:val="en"/>
          </w:rPr>
          <w:t xml:space="preserve"> </w:t>
        </w:r>
      </w:ins>
      <w:r w:rsidRPr="00B76B88">
        <w:rPr>
          <w:color w:val="000000" w:themeColor="text1"/>
          <w:sz w:val="24"/>
          <w:szCs w:val="24"/>
          <w:lang w:val="en"/>
        </w:rPr>
        <w:t xml:space="preserve">to a </w:t>
      </w:r>
      <w:ins w:id="110" w:author="Starbase20" w:date="2021-08-20T09:51:00Z">
        <w:r w:rsidR="009D4868">
          <w:rPr>
            <w:color w:val="000000" w:themeColor="text1"/>
            <w:sz w:val="24"/>
            <w:szCs w:val="24"/>
            <w:lang w:val="en"/>
          </w:rPr>
          <w:t xml:space="preserve">copper </w:t>
        </w:r>
      </w:ins>
      <w:r w:rsidRPr="00B76B88">
        <w:rPr>
          <w:color w:val="000000" w:themeColor="text1"/>
          <w:sz w:val="24"/>
          <w:szCs w:val="24"/>
          <w:lang w:val="en"/>
        </w:rPr>
        <w:t xml:space="preserve">cold </w:t>
      </w:r>
      <w:ins w:id="111" w:author="Starbase20" w:date="2021-08-20T09:51:00Z">
        <w:r w:rsidR="009D4868">
          <w:rPr>
            <w:color w:val="000000" w:themeColor="text1"/>
            <w:sz w:val="24"/>
            <w:szCs w:val="24"/>
            <w:lang w:val="en"/>
          </w:rPr>
          <w:t xml:space="preserve">head cooled </w:t>
        </w:r>
      </w:ins>
      <w:del w:id="112" w:author="Starbase20" w:date="2021-08-20T09:52:00Z">
        <w:r w:rsidRPr="00B76B88" w:rsidDel="009D4868">
          <w:rPr>
            <w:color w:val="000000" w:themeColor="text1"/>
            <w:sz w:val="24"/>
            <w:szCs w:val="24"/>
            <w:lang w:val="en"/>
          </w:rPr>
          <w:delText>finger, which is connected to</w:delText>
        </w:r>
      </w:del>
      <w:ins w:id="113" w:author="Starbase20" w:date="2021-08-20T09:52:00Z">
        <w:r w:rsidR="009D4868">
          <w:rPr>
            <w:color w:val="000000" w:themeColor="text1"/>
            <w:sz w:val="24"/>
            <w:szCs w:val="24"/>
            <w:lang w:val="en"/>
          </w:rPr>
          <w:t>by</w:t>
        </w:r>
      </w:ins>
      <w:r w:rsidRPr="00B76B88">
        <w:rPr>
          <w:color w:val="000000" w:themeColor="text1"/>
          <w:sz w:val="24"/>
          <w:szCs w:val="24"/>
          <w:lang w:val="en"/>
        </w:rPr>
        <w:t xml:space="preserve"> a closed cycle helium </w:t>
      </w:r>
      <w:ins w:id="114" w:author="Starbase20" w:date="2021-08-20T09:53:00Z">
        <w:r w:rsidR="009D4868">
          <w:rPr>
            <w:color w:val="000000" w:themeColor="text1"/>
            <w:sz w:val="24"/>
            <w:szCs w:val="24"/>
            <w:lang w:val="en"/>
          </w:rPr>
          <w:t>refrigerator</w:t>
        </w:r>
      </w:ins>
      <w:del w:id="115" w:author="Starbase20" w:date="2021-08-20T09:53:00Z">
        <w:r w:rsidRPr="00B76B88" w:rsidDel="009D4868">
          <w:rPr>
            <w:color w:val="000000" w:themeColor="text1"/>
            <w:sz w:val="24"/>
            <w:szCs w:val="24"/>
            <w:lang w:val="en"/>
          </w:rPr>
          <w:delText xml:space="preserve">compressor </w:delText>
        </w:r>
      </w:del>
      <w:ins w:id="116" w:author="Starbase20" w:date="2021-08-20T09:53:00Z">
        <w:r w:rsidR="009D4868">
          <w:rPr>
            <w:color w:val="000000" w:themeColor="text1"/>
            <w:sz w:val="24"/>
            <w:szCs w:val="24"/>
            <w:lang w:val="en"/>
          </w:rPr>
          <w:t xml:space="preserve"> </w:t>
        </w:r>
      </w:ins>
      <w:r w:rsidRPr="00B76B88">
        <w:rPr>
          <w:color w:val="000000" w:themeColor="text1"/>
          <w:sz w:val="24"/>
          <w:szCs w:val="24"/>
          <w:lang w:val="en"/>
        </w:rPr>
        <w:t>(Sumitomo Heavy Industries, RDK-415E)</w:t>
      </w:r>
      <w:ins w:id="117" w:author="Starbase20" w:date="2021-08-20T10:19:00Z">
        <w:r w:rsidR="00810B9D" w:rsidRPr="00810B9D">
          <w:t xml:space="preserve"> </w:t>
        </w:r>
        <w:r w:rsidR="00810B9D" w:rsidRPr="00810B9D">
          <w:rPr>
            <w:color w:val="000000" w:themeColor="text1"/>
            <w:sz w:val="24"/>
            <w:szCs w:val="24"/>
            <w:lang w:val="en"/>
          </w:rPr>
          <w:lastRenderedPageBreak/>
          <w:t xml:space="preserve">capable of achieving temperatures </w:t>
        </w:r>
        <w:r w:rsidR="00810B9D">
          <w:rPr>
            <w:color w:val="000000" w:themeColor="text1"/>
            <w:sz w:val="24"/>
            <w:szCs w:val="24"/>
            <w:lang w:val="en"/>
          </w:rPr>
          <w:t xml:space="preserve">to </w:t>
        </w:r>
        <w:r w:rsidR="00810B9D" w:rsidRPr="00B76B88">
          <w:rPr>
            <w:color w:val="000000" w:themeColor="text1"/>
            <w:sz w:val="24"/>
            <w:szCs w:val="24"/>
          </w:rPr>
          <w:t>5.0 ± 0.1 K</w:t>
        </w:r>
      </w:ins>
      <w:r w:rsidRPr="00B76B88">
        <w:rPr>
          <w:color w:val="000000" w:themeColor="text1"/>
          <w:sz w:val="24"/>
          <w:szCs w:val="24"/>
          <w:lang w:val="en"/>
        </w:rPr>
        <w:t>.</w:t>
      </w:r>
      <w:r w:rsidRPr="00B76B88">
        <w:rPr>
          <w:color w:val="000000" w:themeColor="text1"/>
          <w:sz w:val="24"/>
          <w:szCs w:val="24"/>
        </w:rPr>
        <w:t xml:space="preserve"> </w:t>
      </w:r>
      <w:ins w:id="118" w:author="Starbase20" w:date="2021-08-20T09:57:00Z">
        <w:r w:rsidR="009D4868">
          <w:rPr>
            <w:color w:val="000000" w:themeColor="text1"/>
            <w:sz w:val="24"/>
            <w:szCs w:val="24"/>
            <w:lang w:val="en"/>
          </w:rPr>
          <w:t>The wafer can be</w:t>
        </w:r>
        <w:r w:rsidR="009D4868" w:rsidRPr="00B76B88">
          <w:rPr>
            <w:color w:val="000000" w:themeColor="text1"/>
            <w:sz w:val="24"/>
            <w:szCs w:val="24"/>
            <w:lang w:val="en"/>
          </w:rPr>
          <w:t xml:space="preserve"> translated vertically </w:t>
        </w:r>
      </w:ins>
      <w:ins w:id="119" w:author="Starbase20" w:date="2021-08-20T09:58:00Z">
        <w:r w:rsidR="009D4868">
          <w:rPr>
            <w:color w:val="000000" w:themeColor="text1"/>
            <w:sz w:val="24"/>
            <w:szCs w:val="24"/>
            <w:lang w:val="en"/>
          </w:rPr>
          <w:t xml:space="preserve">and </w:t>
        </w:r>
      </w:ins>
      <w:ins w:id="120" w:author="Starbase20" w:date="2021-08-20T09:57:00Z">
        <w:r w:rsidR="009D4868" w:rsidRPr="00B76B88">
          <w:rPr>
            <w:color w:val="000000" w:themeColor="text1"/>
            <w:sz w:val="24"/>
            <w:szCs w:val="24"/>
            <w:lang w:val="en"/>
          </w:rPr>
          <w:t>rotated in the horizontal plane</w:t>
        </w:r>
      </w:ins>
      <w:ins w:id="121" w:author="Starbase20" w:date="2021-08-20T09:58:00Z">
        <w:r w:rsidR="009D4868">
          <w:rPr>
            <w:color w:val="000000" w:themeColor="text1"/>
            <w:sz w:val="24"/>
            <w:szCs w:val="24"/>
            <w:lang w:val="en"/>
          </w:rPr>
          <w:t xml:space="preserve"> with a</w:t>
        </w:r>
      </w:ins>
      <w:ins w:id="122" w:author="Starbase20" w:date="2021-08-20T09:59:00Z">
        <w:r w:rsidR="009D4868">
          <w:rPr>
            <w:color w:val="000000" w:themeColor="text1"/>
            <w:sz w:val="24"/>
            <w:szCs w:val="24"/>
            <w:lang w:val="en"/>
          </w:rPr>
          <w:t xml:space="preserve"> </w:t>
        </w:r>
      </w:ins>
      <w:ins w:id="123" w:author="Starbase20" w:date="2021-08-20T10:00:00Z">
        <w:r w:rsidR="009D4868">
          <w:rPr>
            <w:color w:val="000000" w:themeColor="text1"/>
            <w:sz w:val="24"/>
            <w:szCs w:val="24"/>
            <w:lang w:val="en"/>
          </w:rPr>
          <w:t xml:space="preserve">linear translator </w:t>
        </w:r>
      </w:ins>
      <w:ins w:id="124" w:author="Starbase20" w:date="2021-08-20T09:59:00Z">
        <w:r w:rsidR="009D4868" w:rsidRPr="00B76B88">
          <w:rPr>
            <w:color w:val="000000" w:themeColor="text1"/>
            <w:sz w:val="24"/>
            <w:szCs w:val="24"/>
            <w:lang w:val="en"/>
          </w:rPr>
          <w:t>(McAllister, BLT106)</w:t>
        </w:r>
      </w:ins>
      <w:ins w:id="125" w:author="Starbase20" w:date="2021-08-20T09:58:00Z">
        <w:r w:rsidR="009D4868">
          <w:rPr>
            <w:color w:val="000000" w:themeColor="text1"/>
            <w:sz w:val="24"/>
            <w:szCs w:val="24"/>
            <w:lang w:val="en"/>
          </w:rPr>
          <w:t xml:space="preserve"> </w:t>
        </w:r>
      </w:ins>
      <w:ins w:id="126" w:author="Starbase20" w:date="2021-08-20T10:01:00Z">
        <w:r w:rsidR="009D4868">
          <w:rPr>
            <w:color w:val="000000" w:themeColor="text1"/>
            <w:sz w:val="24"/>
            <w:szCs w:val="24"/>
            <w:lang w:val="en"/>
          </w:rPr>
          <w:t xml:space="preserve">and </w:t>
        </w:r>
        <w:r w:rsidR="004D7542" w:rsidRPr="00B76B88">
          <w:rPr>
            <w:color w:val="000000" w:themeColor="text1"/>
            <w:sz w:val="24"/>
            <w:szCs w:val="24"/>
            <w:lang w:val="en"/>
          </w:rPr>
          <w:t>a rotational feedthrough (Thermionics Vacuum Products, RNN-600/FA/ MCO)</w:t>
        </w:r>
        <w:r w:rsidR="009D4868">
          <w:rPr>
            <w:color w:val="000000" w:themeColor="text1"/>
            <w:sz w:val="24"/>
            <w:szCs w:val="24"/>
            <w:lang w:val="en"/>
          </w:rPr>
          <w:t xml:space="preserve">, </w:t>
        </w:r>
      </w:ins>
      <w:ins w:id="127" w:author="Starbase20" w:date="2021-08-20T09:57:00Z">
        <w:r w:rsidR="009D4868" w:rsidRPr="00B76B88">
          <w:rPr>
            <w:color w:val="000000" w:themeColor="text1"/>
            <w:sz w:val="24"/>
            <w:szCs w:val="24"/>
            <w:lang w:val="en"/>
          </w:rPr>
          <w:t>respectively.</w:t>
        </w:r>
      </w:ins>
      <w:ins w:id="128" w:author="Starbase20" w:date="2021-08-20T10:05:00Z">
        <w:r w:rsidR="004D7542">
          <w:rPr>
            <w:color w:val="000000" w:themeColor="text1"/>
            <w:sz w:val="24"/>
            <w:szCs w:val="24"/>
            <w:lang w:val="en"/>
          </w:rPr>
          <w:t xml:space="preserve"> </w:t>
        </w:r>
      </w:ins>
      <w:ins w:id="129" w:author="Starbase20" w:date="2021-08-20T10:13:00Z">
        <w:r w:rsidR="00810B9D">
          <w:rPr>
            <w:color w:val="000000" w:themeColor="text1"/>
            <w:sz w:val="24"/>
            <w:szCs w:val="24"/>
            <w:lang w:val="en"/>
          </w:rPr>
          <w:t xml:space="preserve">During the experiment, </w:t>
        </w:r>
      </w:ins>
      <w:ins w:id="130" w:author="Starbase20" w:date="2021-08-20T10:21:00Z">
        <w:r w:rsidR="00810B9D" w:rsidRPr="00B76B88">
          <w:rPr>
            <w:color w:val="000000" w:themeColor="text1"/>
            <w:sz w:val="24"/>
            <w:szCs w:val="24"/>
          </w:rPr>
          <w:t>phosphine (PH</w:t>
        </w:r>
        <w:r w:rsidR="00810B9D" w:rsidRPr="00B76B88">
          <w:rPr>
            <w:color w:val="000000" w:themeColor="text1"/>
            <w:sz w:val="24"/>
            <w:szCs w:val="24"/>
            <w:vertAlign w:val="subscript"/>
          </w:rPr>
          <w:t>3</w:t>
        </w:r>
        <w:r w:rsidR="00810B9D" w:rsidRPr="00B76B88">
          <w:rPr>
            <w:color w:val="000000" w:themeColor="text1"/>
            <w:sz w:val="24"/>
            <w:szCs w:val="24"/>
          </w:rPr>
          <w:t xml:space="preserve">, Sigma-Aldrich, 99.9995 %) and </w:t>
        </w:r>
        <w:r w:rsidR="00810B9D" w:rsidRPr="00B76B88">
          <w:rPr>
            <w:color w:val="000000" w:themeColor="text1"/>
            <w:sz w:val="24"/>
            <w:szCs w:val="24"/>
            <w:lang w:eastAsia="zh-CN"/>
          </w:rPr>
          <w:t>nitrogen</w:t>
        </w:r>
        <w:r w:rsidR="00810B9D" w:rsidRPr="00B76B88">
          <w:rPr>
            <w:color w:val="000000" w:themeColor="text1"/>
            <w:sz w:val="24"/>
            <w:szCs w:val="24"/>
          </w:rPr>
          <w:t xml:space="preserve"> (N</w:t>
        </w:r>
        <w:r w:rsidR="00810B9D" w:rsidRPr="00B76B88">
          <w:rPr>
            <w:color w:val="000000" w:themeColor="text1"/>
            <w:sz w:val="24"/>
            <w:szCs w:val="24"/>
            <w:vertAlign w:val="subscript"/>
          </w:rPr>
          <w:t>2</w:t>
        </w:r>
        <w:r w:rsidR="00810B9D" w:rsidRPr="00B76B88">
          <w:rPr>
            <w:color w:val="000000" w:themeColor="text1"/>
            <w:sz w:val="24"/>
            <w:szCs w:val="24"/>
          </w:rPr>
          <w:t>, Matheson, 99.9992%)</w:t>
        </w:r>
      </w:ins>
      <w:ins w:id="131" w:author="Starbase20" w:date="2021-08-20T10:34:00Z">
        <w:r w:rsidR="00AD1F4E">
          <w:rPr>
            <w:color w:val="000000" w:themeColor="text1"/>
            <w:sz w:val="24"/>
            <w:szCs w:val="24"/>
          </w:rPr>
          <w:t xml:space="preserve"> (or </w:t>
        </w:r>
        <w:r w:rsidR="00AD1F4E" w:rsidRPr="00B76B88">
          <w:rPr>
            <w:color w:val="000000" w:themeColor="text1"/>
            <w:sz w:val="24"/>
            <w:szCs w:val="24"/>
            <w:vertAlign w:val="superscript"/>
          </w:rPr>
          <w:t>15</w:t>
        </w:r>
        <w:r w:rsidR="00AD1F4E" w:rsidRPr="00B76B88">
          <w:rPr>
            <w:color w:val="000000" w:themeColor="text1"/>
            <w:sz w:val="24"/>
            <w:szCs w:val="24"/>
          </w:rPr>
          <w:t>N-nitrogen (</w:t>
        </w:r>
        <w:r w:rsidR="00AD1F4E" w:rsidRPr="00B76B88">
          <w:rPr>
            <w:color w:val="000000" w:themeColor="text1"/>
            <w:sz w:val="24"/>
            <w:szCs w:val="24"/>
            <w:vertAlign w:val="superscript"/>
          </w:rPr>
          <w:t>15</w:t>
        </w:r>
        <w:r w:rsidR="00AD1F4E" w:rsidRPr="00B76B88">
          <w:rPr>
            <w:color w:val="000000" w:themeColor="text1"/>
            <w:sz w:val="24"/>
            <w:szCs w:val="24"/>
          </w:rPr>
          <w:t>N</w:t>
        </w:r>
        <w:r w:rsidR="00AD1F4E" w:rsidRPr="00B76B88">
          <w:rPr>
            <w:color w:val="000000" w:themeColor="text1"/>
            <w:sz w:val="24"/>
            <w:szCs w:val="24"/>
            <w:vertAlign w:val="subscript"/>
          </w:rPr>
          <w:t>2</w:t>
        </w:r>
        <w:r w:rsidR="00AD1F4E" w:rsidRPr="00B76B88">
          <w:rPr>
            <w:color w:val="000000" w:themeColor="text1"/>
            <w:sz w:val="24"/>
            <w:szCs w:val="24"/>
          </w:rPr>
          <w:t xml:space="preserve">, Sigma-Aldrich, 98% </w:t>
        </w:r>
        <w:r w:rsidR="00AD1F4E" w:rsidRPr="00B76B88">
          <w:rPr>
            <w:color w:val="000000" w:themeColor="text1"/>
            <w:sz w:val="24"/>
            <w:szCs w:val="24"/>
            <w:vertAlign w:val="superscript"/>
          </w:rPr>
          <w:t>15</w:t>
        </w:r>
        <w:r w:rsidR="00AD1F4E" w:rsidRPr="00B76B88">
          <w:rPr>
            <w:color w:val="000000" w:themeColor="text1"/>
            <w:sz w:val="24"/>
            <w:szCs w:val="24"/>
          </w:rPr>
          <w:t>N)</w:t>
        </w:r>
        <w:r w:rsidR="00AD1F4E">
          <w:rPr>
            <w:color w:val="000000" w:themeColor="text1"/>
            <w:sz w:val="24"/>
            <w:szCs w:val="24"/>
          </w:rPr>
          <w:t>)</w:t>
        </w:r>
      </w:ins>
      <w:ins w:id="132" w:author="Starbase20" w:date="2021-08-20T10:30:00Z">
        <w:r w:rsidR="0060745E">
          <w:rPr>
            <w:color w:val="000000" w:themeColor="text1"/>
            <w:sz w:val="24"/>
            <w:szCs w:val="24"/>
          </w:rPr>
          <w:t xml:space="preserve"> </w:t>
        </w:r>
      </w:ins>
      <w:ins w:id="133" w:author="Starbase20" w:date="2021-08-20T10:22:00Z">
        <w:r w:rsidR="00810B9D">
          <w:rPr>
            <w:color w:val="000000" w:themeColor="text1"/>
            <w:sz w:val="24"/>
            <w:szCs w:val="24"/>
          </w:rPr>
          <w:t>gases</w:t>
        </w:r>
      </w:ins>
      <w:ins w:id="134" w:author="Starbase20" w:date="2021-08-20T10:21:00Z">
        <w:r w:rsidR="00810B9D" w:rsidRPr="00B76B88">
          <w:rPr>
            <w:color w:val="000000" w:themeColor="text1"/>
            <w:sz w:val="24"/>
            <w:szCs w:val="24"/>
          </w:rPr>
          <w:t xml:space="preserve"> (Supplementary Table 1) were co-deposited onto </w:t>
        </w:r>
        <w:r w:rsidR="00810B9D">
          <w:rPr>
            <w:color w:val="000000" w:themeColor="text1"/>
            <w:sz w:val="24"/>
            <w:szCs w:val="24"/>
          </w:rPr>
          <w:t xml:space="preserve">the silver wafer </w:t>
        </w:r>
        <w:r w:rsidR="00810B9D" w:rsidRPr="00B76B88">
          <w:rPr>
            <w:color w:val="000000" w:themeColor="text1"/>
            <w:sz w:val="24"/>
            <w:szCs w:val="24"/>
          </w:rPr>
          <w:t>via two</w:t>
        </w:r>
      </w:ins>
      <w:ins w:id="135" w:author="Starbase20" w:date="2021-08-20T10:22:00Z">
        <w:r w:rsidR="00810B9D">
          <w:rPr>
            <w:color w:val="000000" w:themeColor="text1"/>
            <w:sz w:val="24"/>
            <w:szCs w:val="24"/>
          </w:rPr>
          <w:t xml:space="preserve"> separate </w:t>
        </w:r>
      </w:ins>
      <w:ins w:id="136" w:author="Starbase20" w:date="2021-08-20T10:21:00Z">
        <w:r w:rsidR="00810B9D" w:rsidRPr="00B76B88">
          <w:rPr>
            <w:color w:val="000000" w:themeColor="text1"/>
            <w:sz w:val="24"/>
            <w:szCs w:val="24"/>
          </w:rPr>
          <w:t xml:space="preserve">glass capillary arrays to </w:t>
        </w:r>
      </w:ins>
      <w:ins w:id="137" w:author="Starbase20" w:date="2021-08-20T10:24:00Z">
        <w:r w:rsidR="0060745E">
          <w:rPr>
            <w:color w:val="000000" w:themeColor="text1"/>
            <w:sz w:val="24"/>
            <w:szCs w:val="24"/>
          </w:rPr>
          <w:t>produce ice mixtures of</w:t>
        </w:r>
      </w:ins>
      <w:ins w:id="138" w:author="Starbase20" w:date="2021-08-20T10:21:00Z">
        <w:r w:rsidR="00810B9D" w:rsidRPr="00B76B88">
          <w:rPr>
            <w:color w:val="000000" w:themeColor="text1"/>
            <w:sz w:val="24"/>
            <w:szCs w:val="24"/>
          </w:rPr>
          <w:t xml:space="preserve"> PH</w:t>
        </w:r>
        <w:r w:rsidR="00810B9D" w:rsidRPr="00B76B88">
          <w:rPr>
            <w:color w:val="000000" w:themeColor="text1"/>
            <w:sz w:val="24"/>
            <w:szCs w:val="24"/>
            <w:vertAlign w:val="subscript"/>
          </w:rPr>
          <w:t>3</w:t>
        </w:r>
        <w:r w:rsidR="00810B9D" w:rsidRPr="00B76B88">
          <w:rPr>
            <w:color w:val="000000" w:themeColor="text1"/>
            <w:sz w:val="24"/>
            <w:szCs w:val="24"/>
          </w:rPr>
          <w:t xml:space="preserve"> </w:t>
        </w:r>
      </w:ins>
      <w:ins w:id="139" w:author="Starbase20" w:date="2021-08-20T10:25:00Z">
        <w:r w:rsidR="0060745E">
          <w:rPr>
            <w:color w:val="000000" w:themeColor="text1"/>
            <w:sz w:val="24"/>
            <w:szCs w:val="24"/>
          </w:rPr>
          <w:t>and</w:t>
        </w:r>
      </w:ins>
      <w:ins w:id="140" w:author="Starbase20" w:date="2021-08-20T10:21:00Z">
        <w:r w:rsidR="00810B9D" w:rsidRPr="00B76B88">
          <w:rPr>
            <w:color w:val="000000" w:themeColor="text1"/>
            <w:sz w:val="24"/>
            <w:szCs w:val="24"/>
          </w:rPr>
          <w:t xml:space="preserve"> N</w:t>
        </w:r>
        <w:r w:rsidR="00810B9D" w:rsidRPr="00B76B88">
          <w:rPr>
            <w:color w:val="000000" w:themeColor="text1"/>
            <w:sz w:val="24"/>
            <w:szCs w:val="24"/>
            <w:vertAlign w:val="subscript"/>
          </w:rPr>
          <w:t>2</w:t>
        </w:r>
        <w:r w:rsidR="00810B9D" w:rsidRPr="00B76B88">
          <w:rPr>
            <w:color w:val="000000" w:themeColor="text1"/>
            <w:sz w:val="24"/>
            <w:szCs w:val="24"/>
          </w:rPr>
          <w:t xml:space="preserve"> </w:t>
        </w:r>
      </w:ins>
      <w:ins w:id="141" w:author="Starbase20" w:date="2021-08-20T10:28:00Z">
        <w:r w:rsidR="0060745E">
          <w:rPr>
            <w:color w:val="000000" w:themeColor="text1"/>
            <w:sz w:val="24"/>
            <w:szCs w:val="24"/>
          </w:rPr>
          <w:t>with a</w:t>
        </w:r>
      </w:ins>
      <w:ins w:id="142" w:author="Starbase20" w:date="2021-08-20T10:21:00Z">
        <w:r w:rsidR="00810B9D" w:rsidRPr="00B76B88">
          <w:rPr>
            <w:color w:val="000000" w:themeColor="text1"/>
            <w:sz w:val="24"/>
            <w:szCs w:val="24"/>
          </w:rPr>
          <w:t xml:space="preserve"> composition ratio</w:t>
        </w:r>
      </w:ins>
      <w:ins w:id="143" w:author="Starbase20" w:date="2021-08-20T10:28:00Z">
        <w:r w:rsidR="0060745E">
          <w:rPr>
            <w:color w:val="000000" w:themeColor="text1"/>
            <w:sz w:val="24"/>
            <w:szCs w:val="24"/>
          </w:rPr>
          <w:t xml:space="preserve"> of </w:t>
        </w:r>
        <w:r w:rsidR="0060745E" w:rsidRPr="00B76B88">
          <w:rPr>
            <w:color w:val="000000" w:themeColor="text1"/>
            <w:sz w:val="24"/>
            <w:szCs w:val="24"/>
          </w:rPr>
          <w:t>(1.2 ± 0.2) : 1</w:t>
        </w:r>
        <w:r w:rsidR="0060745E">
          <w:rPr>
            <w:color w:val="000000" w:themeColor="text1"/>
            <w:sz w:val="24"/>
            <w:szCs w:val="24"/>
          </w:rPr>
          <w:t>.</w:t>
        </w:r>
      </w:ins>
      <w:del w:id="144" w:author="Starbase20" w:date="2021-08-20T10:05:00Z">
        <w:r w:rsidRPr="00B76B88" w:rsidDel="004D7542">
          <w:rPr>
            <w:color w:val="000000" w:themeColor="text1"/>
            <w:sz w:val="24"/>
            <w:szCs w:val="24"/>
            <w:lang w:val="en"/>
          </w:rPr>
          <w:delText>By utilizing a doubly differentially pumped rotational feedthrough (Thermionics Vacuum Products, RNN-600/FA/ MCO) and an UHV compatible bel</w:delText>
        </w:r>
        <w:r w:rsidRPr="00B76B88" w:rsidDel="004D7542">
          <w:rPr>
            <w:color w:val="000000" w:themeColor="text1"/>
            <w:sz w:val="24"/>
            <w:szCs w:val="24"/>
            <w:lang w:val="en"/>
          </w:rPr>
          <w:softHyphen/>
          <w:delText xml:space="preserve">low (McAllister, BLT106), </w:delText>
        </w:r>
      </w:del>
      <w:del w:id="145" w:author="Starbase20" w:date="2021-08-20T09:57:00Z">
        <w:r w:rsidRPr="00B76B88" w:rsidDel="009D4868">
          <w:rPr>
            <w:color w:val="000000" w:themeColor="text1"/>
            <w:sz w:val="24"/>
            <w:szCs w:val="24"/>
            <w:lang w:val="en"/>
          </w:rPr>
          <w:delText xml:space="preserve">the substrate is able to be rotated in the horizontal plane and to be translated vertically, respectively. </w:delText>
        </w:r>
      </w:del>
      <w:del w:id="146" w:author="Starbase20" w:date="2021-08-20T10:30:00Z">
        <w:r w:rsidRPr="00B76B88" w:rsidDel="0060745E">
          <w:rPr>
            <w:color w:val="000000" w:themeColor="text1"/>
            <w:sz w:val="24"/>
            <w:szCs w:val="24"/>
          </w:rPr>
          <w:delText>The temperature of the silver wafer was monitored by a silicon diode sensor (Lakeshore DT-470) and regulated in a range of 5 to 300 K with a precision of ± 0.1 K by a programmable temperature controller (Lakeshore 336). After the wafer reached 5.0 ± 0.1 K, phosphine (PH</w:delText>
        </w:r>
        <w:r w:rsidRPr="00B76B88" w:rsidDel="0060745E">
          <w:rPr>
            <w:color w:val="000000" w:themeColor="text1"/>
            <w:sz w:val="24"/>
            <w:szCs w:val="24"/>
            <w:vertAlign w:val="subscript"/>
          </w:rPr>
          <w:delText>3</w:delText>
        </w:r>
        <w:r w:rsidRPr="00B76B88" w:rsidDel="0060745E">
          <w:rPr>
            <w:color w:val="000000" w:themeColor="text1"/>
            <w:sz w:val="24"/>
            <w:szCs w:val="24"/>
          </w:rPr>
          <w:delText xml:space="preserve">, Sigma-Aldrich, 99.9995 %) and </w:delText>
        </w:r>
        <w:r w:rsidRPr="00B76B88" w:rsidDel="0060745E">
          <w:rPr>
            <w:color w:val="000000" w:themeColor="text1"/>
            <w:sz w:val="24"/>
            <w:szCs w:val="24"/>
            <w:lang w:eastAsia="zh-CN"/>
          </w:rPr>
          <w:delText>nitrogen</w:delText>
        </w:r>
        <w:r w:rsidRPr="00B76B88" w:rsidDel="0060745E">
          <w:rPr>
            <w:color w:val="000000" w:themeColor="text1"/>
            <w:sz w:val="24"/>
            <w:szCs w:val="24"/>
          </w:rPr>
          <w:delText xml:space="preserve"> (N</w:delText>
        </w:r>
        <w:r w:rsidRPr="00B76B88" w:rsidDel="0060745E">
          <w:rPr>
            <w:color w:val="000000" w:themeColor="text1"/>
            <w:sz w:val="24"/>
            <w:szCs w:val="24"/>
            <w:vertAlign w:val="subscript"/>
          </w:rPr>
          <w:delText>2</w:delText>
        </w:r>
        <w:r w:rsidRPr="00B76B88" w:rsidDel="0060745E">
          <w:rPr>
            <w:color w:val="000000" w:themeColor="text1"/>
            <w:sz w:val="24"/>
            <w:szCs w:val="24"/>
          </w:rPr>
          <w:delText>, Matheson, 99.9992%) (</w:delText>
        </w:r>
        <w:r w:rsidR="006A4D96" w:rsidRPr="00B76B88" w:rsidDel="0060745E">
          <w:rPr>
            <w:color w:val="000000" w:themeColor="text1"/>
            <w:sz w:val="24"/>
            <w:szCs w:val="24"/>
          </w:rPr>
          <w:delText xml:space="preserve">Supplementary Table </w:delText>
        </w:r>
        <w:r w:rsidRPr="00B76B88" w:rsidDel="0060745E">
          <w:rPr>
            <w:color w:val="000000" w:themeColor="text1"/>
            <w:sz w:val="24"/>
            <w:szCs w:val="24"/>
          </w:rPr>
          <w:delText>1) were co-deposited onto it via two glass capillary arrays to form an ice with a PH</w:delText>
        </w:r>
        <w:r w:rsidRPr="00B76B88" w:rsidDel="0060745E">
          <w:rPr>
            <w:color w:val="000000" w:themeColor="text1"/>
            <w:sz w:val="24"/>
            <w:szCs w:val="24"/>
            <w:vertAlign w:val="subscript"/>
          </w:rPr>
          <w:delText>3</w:delText>
        </w:r>
        <w:r w:rsidRPr="00B76B88" w:rsidDel="0060745E">
          <w:rPr>
            <w:color w:val="000000" w:themeColor="text1"/>
            <w:sz w:val="24"/>
            <w:szCs w:val="24"/>
          </w:rPr>
          <w:delText xml:space="preserve"> : N</w:delText>
        </w:r>
        <w:r w:rsidRPr="00B76B88" w:rsidDel="0060745E">
          <w:rPr>
            <w:color w:val="000000" w:themeColor="text1"/>
            <w:sz w:val="24"/>
            <w:szCs w:val="24"/>
            <w:vertAlign w:val="subscript"/>
          </w:rPr>
          <w:delText>2</w:delText>
        </w:r>
        <w:r w:rsidRPr="00B76B88" w:rsidDel="0060745E">
          <w:rPr>
            <w:color w:val="000000" w:themeColor="text1"/>
            <w:sz w:val="24"/>
            <w:szCs w:val="24"/>
          </w:rPr>
          <w:delText xml:space="preserve"> = (1.2 ± 0.2) : </w:delText>
        </w:r>
        <w:r w:rsidRPr="00B76B88" w:rsidDel="0060745E">
          <w:rPr>
            <w:rFonts w:hint="eastAsia"/>
            <w:color w:val="000000" w:themeColor="text1"/>
            <w:sz w:val="24"/>
            <w:szCs w:val="24"/>
          </w:rPr>
          <w:delText>1</w:delText>
        </w:r>
        <w:r w:rsidRPr="00B76B88" w:rsidDel="0060745E">
          <w:rPr>
            <w:color w:val="000000" w:themeColor="text1"/>
            <w:sz w:val="24"/>
            <w:szCs w:val="24"/>
          </w:rPr>
          <w:delText xml:space="preserve"> composition ratio.</w:delText>
        </w:r>
      </w:del>
      <w:r w:rsidRPr="00B76B88">
        <w:rPr>
          <w:color w:val="000000" w:themeColor="text1"/>
          <w:sz w:val="24"/>
          <w:szCs w:val="24"/>
        </w:rPr>
        <w:t xml:space="preserve"> </w:t>
      </w:r>
      <w:del w:id="147" w:author="Starbase20" w:date="2021-08-20T10:33:00Z">
        <w:r w:rsidRPr="00B76B88" w:rsidDel="0060745E">
          <w:rPr>
            <w:color w:val="000000" w:themeColor="text1"/>
            <w:sz w:val="24"/>
            <w:szCs w:val="24"/>
          </w:rPr>
          <w:delText>I</w:delText>
        </w:r>
      </w:del>
      <w:del w:id="148" w:author="Starbase20" w:date="2021-08-20T10:34:00Z">
        <w:r w:rsidRPr="00B76B88" w:rsidDel="00AD1F4E">
          <w:rPr>
            <w:color w:val="000000" w:themeColor="text1"/>
            <w:sz w:val="24"/>
            <w:szCs w:val="24"/>
          </w:rPr>
          <w:delText xml:space="preserve">sotopically labeled </w:delText>
        </w:r>
        <w:r w:rsidRPr="00B76B88" w:rsidDel="00AD1F4E">
          <w:rPr>
            <w:color w:val="000000" w:themeColor="text1"/>
            <w:sz w:val="24"/>
            <w:szCs w:val="24"/>
            <w:vertAlign w:val="superscript"/>
          </w:rPr>
          <w:delText>15</w:delText>
        </w:r>
        <w:r w:rsidRPr="00B76B88" w:rsidDel="00AD1F4E">
          <w:rPr>
            <w:color w:val="000000" w:themeColor="text1"/>
            <w:sz w:val="24"/>
            <w:szCs w:val="24"/>
          </w:rPr>
          <w:delText>N-nitrogen (</w:delText>
        </w:r>
        <w:r w:rsidRPr="00B76B88" w:rsidDel="00AD1F4E">
          <w:rPr>
            <w:color w:val="000000" w:themeColor="text1"/>
            <w:sz w:val="24"/>
            <w:szCs w:val="24"/>
            <w:vertAlign w:val="superscript"/>
          </w:rPr>
          <w:delText>15</w:delText>
        </w:r>
        <w:r w:rsidRPr="00B76B88" w:rsidDel="00AD1F4E">
          <w:rPr>
            <w:color w:val="000000" w:themeColor="text1"/>
            <w:sz w:val="24"/>
            <w:szCs w:val="24"/>
          </w:rPr>
          <w:delText>N</w:delText>
        </w:r>
        <w:r w:rsidRPr="00B76B88" w:rsidDel="00AD1F4E">
          <w:rPr>
            <w:color w:val="000000" w:themeColor="text1"/>
            <w:sz w:val="24"/>
            <w:szCs w:val="24"/>
            <w:vertAlign w:val="subscript"/>
          </w:rPr>
          <w:delText>2</w:delText>
        </w:r>
        <w:r w:rsidRPr="00B76B88" w:rsidDel="00AD1F4E">
          <w:rPr>
            <w:color w:val="000000" w:themeColor="text1"/>
            <w:sz w:val="24"/>
            <w:szCs w:val="24"/>
          </w:rPr>
          <w:delText xml:space="preserve">, Sigma-Aldrich, 98% </w:delText>
        </w:r>
        <w:r w:rsidRPr="00B76B88" w:rsidDel="00AD1F4E">
          <w:rPr>
            <w:color w:val="000000" w:themeColor="text1"/>
            <w:sz w:val="24"/>
            <w:szCs w:val="24"/>
            <w:vertAlign w:val="superscript"/>
          </w:rPr>
          <w:delText>15</w:delText>
        </w:r>
        <w:r w:rsidRPr="00B76B88" w:rsidDel="00AD1F4E">
          <w:rPr>
            <w:color w:val="000000" w:themeColor="text1"/>
            <w:sz w:val="24"/>
            <w:szCs w:val="24"/>
          </w:rPr>
          <w:delText>N) was utilized in duplicate experiments</w:delText>
        </w:r>
      </w:del>
      <w:del w:id="149" w:author="Starbase20" w:date="2021-08-20T10:33:00Z">
        <w:r w:rsidRPr="00B76B88" w:rsidDel="0060745E">
          <w:rPr>
            <w:color w:val="000000" w:themeColor="text1"/>
            <w:sz w:val="24"/>
            <w:szCs w:val="24"/>
          </w:rPr>
          <w:delText xml:space="preserve"> to observe infrared absorptions </w:delText>
        </w:r>
        <w:r w:rsidRPr="00B76B88" w:rsidDel="0060745E">
          <w:rPr>
            <w:rFonts w:hint="eastAsia"/>
            <w:color w:val="000000" w:themeColor="text1"/>
            <w:sz w:val="24"/>
            <w:szCs w:val="24"/>
          </w:rPr>
          <w:delText>and mass</w:delText>
        </w:r>
        <w:r w:rsidRPr="00B76B88" w:rsidDel="0060745E">
          <w:rPr>
            <w:color w:val="000000" w:themeColor="text1"/>
            <w:sz w:val="24"/>
            <w:szCs w:val="24"/>
          </w:rPr>
          <w:delText xml:space="preserve"> shifts of products</w:delText>
        </w:r>
      </w:del>
      <w:del w:id="150" w:author="Starbase20" w:date="2021-08-20T10:34:00Z">
        <w:r w:rsidRPr="00B76B88" w:rsidDel="00AD1F4E">
          <w:rPr>
            <w:color w:val="000000" w:themeColor="text1"/>
            <w:sz w:val="24"/>
            <w:szCs w:val="24"/>
          </w:rPr>
          <w:delText xml:space="preserve">. </w:delText>
        </w:r>
      </w:del>
      <w:r w:rsidRPr="00B76B88">
        <w:rPr>
          <w:color w:val="000000" w:themeColor="text1"/>
          <w:sz w:val="24"/>
          <w:szCs w:val="24"/>
        </w:rPr>
        <w:t>The</w:t>
      </w:r>
      <w:ins w:id="151" w:author="Starbase20" w:date="2021-08-20T10:35:00Z">
        <w:r w:rsidR="00AD1F4E">
          <w:rPr>
            <w:color w:val="000000" w:themeColor="text1"/>
            <w:sz w:val="24"/>
            <w:szCs w:val="24"/>
          </w:rPr>
          <w:t xml:space="preserve"> ice</w:t>
        </w:r>
      </w:ins>
      <w:r w:rsidRPr="00B76B88">
        <w:rPr>
          <w:color w:val="000000" w:themeColor="text1"/>
          <w:sz w:val="24"/>
          <w:szCs w:val="24"/>
        </w:rPr>
        <w:t xml:space="preserve"> </w:t>
      </w:r>
      <w:del w:id="152" w:author="Starbase20" w:date="2021-08-20T10:35:00Z">
        <w:r w:rsidRPr="00B76B88" w:rsidDel="00AD1F4E">
          <w:rPr>
            <w:color w:val="000000" w:themeColor="text1"/>
            <w:sz w:val="24"/>
            <w:szCs w:val="24"/>
          </w:rPr>
          <w:delText xml:space="preserve">overall </w:delText>
        </w:r>
      </w:del>
      <w:r w:rsidRPr="00B76B88">
        <w:rPr>
          <w:color w:val="000000" w:themeColor="text1"/>
          <w:sz w:val="24"/>
          <w:szCs w:val="24"/>
        </w:rPr>
        <w:t xml:space="preserve">thickness </w:t>
      </w:r>
      <w:del w:id="153" w:author="Starbase20" w:date="2021-08-20T10:35:00Z">
        <w:r w:rsidRPr="00B76B88" w:rsidDel="00AD1F4E">
          <w:rPr>
            <w:color w:val="000000" w:themeColor="text1"/>
            <w:sz w:val="24"/>
            <w:szCs w:val="24"/>
          </w:rPr>
          <w:delText xml:space="preserve">of the ice </w:delText>
        </w:r>
      </w:del>
      <w:r w:rsidRPr="00B76B88">
        <w:rPr>
          <w:color w:val="000000" w:themeColor="text1"/>
          <w:sz w:val="24"/>
          <w:szCs w:val="24"/>
        </w:rPr>
        <w:t xml:space="preserve">was determined </w:t>
      </w:r>
      <w:del w:id="154" w:author="Starbase20" w:date="2021-08-20T10:38:00Z">
        <w:r w:rsidRPr="00B76B88" w:rsidDel="00AD1F4E">
          <w:rPr>
            <w:color w:val="000000" w:themeColor="text1"/>
            <w:sz w:val="24"/>
            <w:szCs w:val="24"/>
          </w:rPr>
          <w:delText xml:space="preserve">using </w:delText>
        </w:r>
      </w:del>
      <w:ins w:id="155" w:author="Starbase20" w:date="2021-08-20T10:38:00Z">
        <w:r w:rsidR="00AD1F4E">
          <w:rPr>
            <w:color w:val="000000" w:themeColor="text1"/>
            <w:sz w:val="24"/>
            <w:szCs w:val="24"/>
          </w:rPr>
          <w:t>exploiting</w:t>
        </w:r>
        <w:r w:rsidR="00AD1F4E" w:rsidRPr="00B76B88">
          <w:rPr>
            <w:color w:val="000000" w:themeColor="text1"/>
            <w:sz w:val="24"/>
            <w:szCs w:val="24"/>
          </w:rPr>
          <w:t xml:space="preserve"> </w:t>
        </w:r>
      </w:ins>
      <w:r w:rsidRPr="00B76B88">
        <w:rPr>
          <w:color w:val="000000" w:themeColor="text1"/>
          <w:sz w:val="24"/>
          <w:szCs w:val="24"/>
        </w:rPr>
        <w:t>laser interferometry</w:t>
      </w:r>
      <w:r w:rsidRPr="00B76B88">
        <w:rPr>
          <w:color w:val="000000" w:themeColor="text1"/>
          <w:sz w:val="24"/>
          <w:szCs w:val="24"/>
        </w:rPr>
        <w:fldChar w:fldCharType="begin"/>
      </w:r>
      <w:r w:rsidR="003150E2" w:rsidRPr="00B76B88">
        <w:rPr>
          <w:color w:val="000000" w:themeColor="text1"/>
          <w:sz w:val="24"/>
          <w:szCs w:val="24"/>
        </w:rPr>
        <w:instrText xml:space="preserve"> ADDIN EN.CITE &lt;EndNote&gt;&lt;Cite&gt;&lt;Author&gt;Zhou&lt;/Author&gt;&lt;Year&gt;2014&lt;/Year&gt;&lt;RecNum&gt;33&lt;/RecNum&gt;&lt;DisplayText&gt;&lt;style face="superscript"&gt;41&lt;/style&gt;&lt;/DisplayText&gt;&lt;record&gt;&lt;rec-number&gt;33&lt;/rec-number&gt;&lt;foreign-keys&gt;&lt;key app="EN" db-id="dvwt9xaaufazaaezwacxfaparrxvtpvaxzfd" timestamp="1574207330"&gt;33&lt;/key&gt;&lt;/foreign-keys&gt;&lt;ref-type name="Journal Article"&gt;17&lt;/ref-type&gt;&lt;contributors&gt;&lt;authors&gt;&lt;author&gt;Zhou, Li&lt;/author&gt;&lt;author&gt;Maity, Surajit&lt;/author&gt;&lt;author&gt;Abplanalp, Matt&lt;/author&gt;&lt;author&gt;Turner, Andrew&lt;/author&gt;&lt;author&gt;Kaiser, Ralf I&lt;/author&gt;&lt;/authors&gt;&lt;/contributors&gt;&lt;titles&gt;&lt;title&gt;On the radiolysis of ethylene ices by energetic electrons and implications to the extraterrestrial hydrocarbon chemistry&lt;/title&gt;&lt;secondary-title&gt;The Astrophysical Journal&lt;/secondary-title&gt;&lt;/titles&gt;&lt;periodical&gt;&lt;full-title&gt;The Astrophysical Journal&lt;/full-title&gt;&lt;abbr-1&gt;Astrophys. J.&lt;/abbr-1&gt;&lt;abbr-2&gt;ApJ&lt;/abbr-2&gt;&lt;/periodical&gt;&lt;pages&gt;38&lt;/pages&gt;&lt;volume&gt;790&lt;/volume&gt;&lt;number&gt;1&lt;/number&gt;&lt;dates&gt;&lt;year&gt;2014&lt;/year&gt;&lt;/dates&gt;&lt;isbn&gt;0004-637X&lt;/isbn&gt;&lt;urls&gt;&lt;/urls&gt;&lt;/record&gt;&lt;/Cite&gt;&lt;/EndNote&gt;</w:instrText>
      </w:r>
      <w:r w:rsidRPr="00B76B88">
        <w:rPr>
          <w:color w:val="000000" w:themeColor="text1"/>
          <w:sz w:val="24"/>
          <w:szCs w:val="24"/>
        </w:rPr>
        <w:fldChar w:fldCharType="separate"/>
      </w:r>
      <w:r w:rsidR="003150E2" w:rsidRPr="00B76B88">
        <w:rPr>
          <w:noProof/>
          <w:color w:val="000000" w:themeColor="text1"/>
          <w:sz w:val="24"/>
          <w:szCs w:val="24"/>
          <w:vertAlign w:val="superscript"/>
        </w:rPr>
        <w:t>41</w:t>
      </w:r>
      <w:r w:rsidRPr="00B76B88">
        <w:rPr>
          <w:color w:val="000000" w:themeColor="text1"/>
          <w:sz w:val="24"/>
          <w:szCs w:val="24"/>
        </w:rPr>
        <w:fldChar w:fldCharType="end"/>
      </w:r>
      <w:ins w:id="156" w:author="Starbase20" w:date="2021-08-20T10:42:00Z">
        <w:r w:rsidR="00AD1F4E">
          <w:rPr>
            <w:color w:val="000000" w:themeColor="text1"/>
            <w:sz w:val="24"/>
            <w:szCs w:val="24"/>
          </w:rPr>
          <w:t xml:space="preserve"> by </w:t>
        </w:r>
        <w:r w:rsidR="00AD1F4E" w:rsidRPr="00AD1F4E">
          <w:rPr>
            <w:color w:val="000000" w:themeColor="text1"/>
            <w:sz w:val="24"/>
            <w:szCs w:val="24"/>
          </w:rPr>
          <w:t>monitoring the interference fringes</w:t>
        </w:r>
      </w:ins>
      <w:ins w:id="157" w:author="Starbase20" w:date="2021-08-20T10:43:00Z">
        <w:r w:rsidR="00AD1F4E">
          <w:rPr>
            <w:color w:val="000000" w:themeColor="text1"/>
            <w:sz w:val="24"/>
            <w:szCs w:val="24"/>
          </w:rPr>
          <w:t xml:space="preserve"> of </w:t>
        </w:r>
        <w:r w:rsidR="00AD1F4E" w:rsidRPr="00AD1F4E">
          <w:rPr>
            <w:color w:val="000000" w:themeColor="text1"/>
            <w:sz w:val="24"/>
            <w:szCs w:val="24"/>
          </w:rPr>
          <w:t xml:space="preserve">a </w:t>
        </w:r>
      </w:ins>
      <w:ins w:id="158" w:author="Starbase20" w:date="2021-08-20T10:45:00Z">
        <w:r w:rsidR="00695DCE" w:rsidRPr="00AD1F4E">
          <w:rPr>
            <w:color w:val="000000" w:themeColor="text1"/>
            <w:sz w:val="24"/>
            <w:szCs w:val="24"/>
          </w:rPr>
          <w:t xml:space="preserve">632.8 nm </w:t>
        </w:r>
      </w:ins>
      <w:ins w:id="159" w:author="Starbase20" w:date="2021-08-20T10:43:00Z">
        <w:r w:rsidR="00AD1F4E" w:rsidRPr="00AD1F4E">
          <w:rPr>
            <w:color w:val="000000" w:themeColor="text1"/>
            <w:sz w:val="24"/>
            <w:szCs w:val="24"/>
          </w:rPr>
          <w:t xml:space="preserve">helium-neon laser </w:t>
        </w:r>
      </w:ins>
      <w:del w:id="160" w:author="Starbase20" w:date="2021-08-20T10:45:00Z">
        <w:r w:rsidRPr="00B76B88" w:rsidDel="00695DCE">
          <w:rPr>
            <w:color w:val="000000" w:themeColor="text1"/>
            <w:sz w:val="24"/>
            <w:szCs w:val="24"/>
          </w:rPr>
          <w:delText xml:space="preserve"> with </w:delText>
        </w:r>
      </w:del>
      <w:del w:id="161" w:author="Starbase20" w:date="2021-08-20T10:35:00Z">
        <w:r w:rsidRPr="00B76B88" w:rsidDel="00AD1F4E">
          <w:rPr>
            <w:color w:val="000000" w:themeColor="text1"/>
            <w:sz w:val="24"/>
            <w:szCs w:val="24"/>
          </w:rPr>
          <w:delText xml:space="preserve">one </w:delText>
        </w:r>
      </w:del>
      <w:del w:id="162" w:author="Starbase20" w:date="2021-08-20T10:45:00Z">
        <w:r w:rsidRPr="00B76B88" w:rsidDel="00695DCE">
          <w:rPr>
            <w:color w:val="000000" w:themeColor="text1"/>
            <w:sz w:val="24"/>
            <w:szCs w:val="24"/>
          </w:rPr>
          <w:delText xml:space="preserve">helium-neon laser </w:delText>
        </w:r>
      </w:del>
      <w:r w:rsidRPr="00B76B88">
        <w:rPr>
          <w:color w:val="000000" w:themeColor="text1"/>
          <w:sz w:val="24"/>
          <w:szCs w:val="24"/>
        </w:rPr>
        <w:t>(CVI Melles Griot</w:t>
      </w:r>
      <w:del w:id="163" w:author="Starbase20" w:date="2021-08-20T16:27:00Z">
        <w:r w:rsidRPr="00B76B88" w:rsidDel="00917FA1">
          <w:rPr>
            <w:color w:val="000000" w:themeColor="text1"/>
            <w:sz w:val="24"/>
            <w:szCs w:val="24"/>
          </w:rPr>
          <w:delText xml:space="preserve">; </w:delText>
        </w:r>
      </w:del>
      <w:ins w:id="164" w:author="Starbase20" w:date="2021-08-20T16:27:00Z">
        <w:r w:rsidR="00917FA1">
          <w:rPr>
            <w:color w:val="000000" w:themeColor="text1"/>
            <w:sz w:val="24"/>
            <w:szCs w:val="24"/>
          </w:rPr>
          <w:t xml:space="preserve">, </w:t>
        </w:r>
      </w:ins>
      <w:r w:rsidRPr="00B76B88">
        <w:rPr>
          <w:color w:val="000000" w:themeColor="text1"/>
          <w:sz w:val="24"/>
          <w:szCs w:val="24"/>
        </w:rPr>
        <w:t>25-LHP-230)</w:t>
      </w:r>
      <w:ins w:id="165" w:author="Starbase20" w:date="2021-08-20T10:40:00Z">
        <w:r w:rsidR="00AD1F4E" w:rsidRPr="00AD1F4E">
          <w:rPr>
            <w:color w:val="000000" w:themeColor="text1"/>
            <w:sz w:val="24"/>
            <w:szCs w:val="24"/>
          </w:rPr>
          <w:t xml:space="preserve"> that is reflected </w:t>
        </w:r>
      </w:ins>
      <w:ins w:id="166" w:author="Starbase20" w:date="2021-08-20T10:46:00Z">
        <w:r w:rsidR="00695DCE">
          <w:rPr>
            <w:color w:val="000000" w:themeColor="text1"/>
            <w:sz w:val="24"/>
            <w:szCs w:val="24"/>
          </w:rPr>
          <w:t xml:space="preserve">from </w:t>
        </w:r>
      </w:ins>
      <w:ins w:id="167" w:author="Starbase20" w:date="2021-08-20T10:40:00Z">
        <w:r w:rsidR="00695DCE">
          <w:rPr>
            <w:color w:val="000000" w:themeColor="text1"/>
            <w:sz w:val="24"/>
            <w:szCs w:val="24"/>
          </w:rPr>
          <w:t>the silve</w:t>
        </w:r>
      </w:ins>
      <w:ins w:id="168" w:author="Starbase20" w:date="2021-08-20T10:46:00Z">
        <w:r w:rsidR="00695DCE">
          <w:rPr>
            <w:color w:val="000000" w:themeColor="text1"/>
            <w:sz w:val="24"/>
            <w:szCs w:val="24"/>
          </w:rPr>
          <w:t>r wafer</w:t>
        </w:r>
      </w:ins>
      <w:ins w:id="169" w:author="Starbase20" w:date="2021-08-20T10:47:00Z">
        <w:r w:rsidR="00695DCE">
          <w:rPr>
            <w:color w:val="000000" w:themeColor="text1"/>
            <w:sz w:val="24"/>
            <w:szCs w:val="24"/>
          </w:rPr>
          <w:t xml:space="preserve">  (</w:t>
        </w:r>
      </w:ins>
      <w:del w:id="170" w:author="Starbase20" w:date="2021-08-20T10:37:00Z">
        <w:r w:rsidRPr="00B76B88" w:rsidDel="00AD1F4E">
          <w:rPr>
            <w:color w:val="000000" w:themeColor="text1"/>
            <w:sz w:val="24"/>
            <w:szCs w:val="24"/>
          </w:rPr>
          <w:delText xml:space="preserve"> operating at </w:delText>
        </w:r>
      </w:del>
      <w:del w:id="171" w:author="Starbase20" w:date="2021-08-20T10:38:00Z">
        <w:r w:rsidRPr="00B76B88" w:rsidDel="00AD1F4E">
          <w:rPr>
            <w:color w:val="000000" w:themeColor="text1"/>
            <w:sz w:val="24"/>
            <w:szCs w:val="24"/>
          </w:rPr>
          <w:delText>632.8 nm</w:delText>
        </w:r>
      </w:del>
      <w:del w:id="172" w:author="Starbase20" w:date="2021-08-20T10:47:00Z">
        <w:r w:rsidRPr="00B76B88" w:rsidDel="00695DCE">
          <w:rPr>
            <w:color w:val="000000" w:themeColor="text1"/>
            <w:sz w:val="24"/>
            <w:szCs w:val="24"/>
          </w:rPr>
          <w:delText xml:space="preserve">. The laser light was reflected at an angle of </w:delText>
        </w:r>
      </w:del>
      <w:r w:rsidRPr="00B76B88">
        <w:rPr>
          <w:color w:val="000000" w:themeColor="text1"/>
          <w:sz w:val="24"/>
          <w:szCs w:val="24"/>
        </w:rPr>
        <w:t>2° relative to the ice surface normal</w:t>
      </w:r>
      <w:ins w:id="173" w:author="Starbase20" w:date="2021-08-20T10:47:00Z">
        <w:r w:rsidR="00695DCE">
          <w:rPr>
            <w:color w:val="000000" w:themeColor="text1"/>
            <w:sz w:val="24"/>
            <w:szCs w:val="24"/>
          </w:rPr>
          <w:t>)</w:t>
        </w:r>
      </w:ins>
      <w:r w:rsidRPr="00B76B88">
        <w:rPr>
          <w:color w:val="000000" w:themeColor="text1"/>
          <w:sz w:val="24"/>
          <w:szCs w:val="24"/>
        </w:rPr>
        <w:t xml:space="preserve">. </w:t>
      </w:r>
      <w:del w:id="174" w:author="Starbase20" w:date="2021-08-20T10:48:00Z">
        <w:r w:rsidRPr="00B76B88" w:rsidDel="00695DCE">
          <w:rPr>
            <w:color w:val="000000" w:themeColor="text1"/>
            <w:sz w:val="24"/>
            <w:szCs w:val="24"/>
          </w:rPr>
          <w:delText xml:space="preserve">Considering </w:delText>
        </w:r>
      </w:del>
      <w:ins w:id="175" w:author="Starbase20" w:date="2021-08-20T10:48:00Z">
        <w:r w:rsidR="00695DCE">
          <w:rPr>
            <w:color w:val="000000" w:themeColor="text1"/>
            <w:sz w:val="24"/>
            <w:szCs w:val="24"/>
          </w:rPr>
          <w:t>With</w:t>
        </w:r>
      </w:ins>
      <w:del w:id="176" w:author="Starbase20" w:date="2021-08-20T10:48:00Z">
        <w:r w:rsidRPr="00B76B88" w:rsidDel="00695DCE">
          <w:rPr>
            <w:color w:val="000000" w:themeColor="text1"/>
            <w:sz w:val="24"/>
            <w:szCs w:val="24"/>
          </w:rPr>
          <w:delText>the ratio of PH</w:delText>
        </w:r>
        <w:r w:rsidRPr="00B76B88" w:rsidDel="00695DCE">
          <w:rPr>
            <w:color w:val="000000" w:themeColor="text1"/>
            <w:sz w:val="24"/>
            <w:szCs w:val="24"/>
            <w:vertAlign w:val="subscript"/>
          </w:rPr>
          <w:delText>3</w:delText>
        </w:r>
        <w:r w:rsidRPr="00B76B88" w:rsidDel="00695DCE">
          <w:rPr>
            <w:color w:val="000000" w:themeColor="text1"/>
            <w:sz w:val="24"/>
            <w:szCs w:val="24"/>
          </w:rPr>
          <w:delText xml:space="preserve"> and N</w:delText>
        </w:r>
        <w:r w:rsidRPr="00B76B88" w:rsidDel="00695DCE">
          <w:rPr>
            <w:color w:val="000000" w:themeColor="text1"/>
            <w:sz w:val="24"/>
            <w:szCs w:val="24"/>
            <w:vertAlign w:val="subscript"/>
          </w:rPr>
          <w:delText>2</w:delText>
        </w:r>
        <w:r w:rsidRPr="00B76B88" w:rsidDel="00695DCE">
          <w:rPr>
            <w:color w:val="000000" w:themeColor="text1"/>
            <w:sz w:val="24"/>
            <w:szCs w:val="24"/>
          </w:rPr>
          <w:delText xml:space="preserve"> = (1.2 ± 0.2) : 1 and</w:delText>
        </w:r>
      </w:del>
      <w:r w:rsidRPr="00B76B88">
        <w:rPr>
          <w:color w:val="000000" w:themeColor="text1"/>
          <w:sz w:val="24"/>
          <w:szCs w:val="24"/>
        </w:rPr>
        <w:t xml:space="preserve"> the </w:t>
      </w:r>
      <w:hyperlink r:id="rId16" w:history="1">
        <w:r w:rsidRPr="00B76B88">
          <w:rPr>
            <w:rStyle w:val="Hyperlink"/>
            <w:bCs/>
            <w:iCs/>
            <w:color w:val="000000" w:themeColor="text1"/>
            <w:sz w:val="24"/>
            <w:szCs w:val="24"/>
            <w:u w:val="none"/>
            <w:shd w:val="clear" w:color="auto" w:fill="FFFFFF"/>
          </w:rPr>
          <w:t>refractive</w:t>
        </w:r>
        <w:r w:rsidRPr="00B76B88">
          <w:rPr>
            <w:rStyle w:val="Hyperlink"/>
            <w:color w:val="000000" w:themeColor="text1"/>
            <w:sz w:val="24"/>
            <w:szCs w:val="24"/>
            <w:u w:val="none"/>
            <w:shd w:val="clear" w:color="auto" w:fill="FFFFFF"/>
          </w:rPr>
          <w:t> index</w:t>
        </w:r>
      </w:hyperlink>
      <w:r w:rsidRPr="00B76B88">
        <w:rPr>
          <w:color w:val="000000" w:themeColor="text1"/>
          <w:sz w:val="24"/>
          <w:szCs w:val="24"/>
        </w:rPr>
        <w:t>es of</w:t>
      </w:r>
      <w:ins w:id="177" w:author="Starbase20" w:date="2021-08-20T10:51:00Z">
        <w:r w:rsidR="00695DCE">
          <w:rPr>
            <w:color w:val="000000" w:themeColor="text1"/>
            <w:sz w:val="24"/>
            <w:szCs w:val="24"/>
          </w:rPr>
          <w:t xml:space="preserve"> pure</w:t>
        </w:r>
      </w:ins>
      <w:r w:rsidRPr="00B76B88">
        <w:rPr>
          <w:color w:val="000000" w:themeColor="text1"/>
          <w:sz w:val="24"/>
          <w:szCs w:val="24"/>
        </w:rPr>
        <w:t xml:space="preserve"> </w:t>
      </w:r>
      <w:ins w:id="178" w:author="Starbase20" w:date="2021-08-20T10:50:00Z">
        <w:r w:rsidR="00695DCE" w:rsidRPr="00B76B88">
          <w:rPr>
            <w:color w:val="000000" w:themeColor="text1"/>
            <w:sz w:val="24"/>
            <w:szCs w:val="24"/>
          </w:rPr>
          <w:t>PH</w:t>
        </w:r>
        <w:r w:rsidR="00695DCE" w:rsidRPr="00B76B88">
          <w:rPr>
            <w:color w:val="000000" w:themeColor="text1"/>
            <w:sz w:val="24"/>
            <w:szCs w:val="24"/>
            <w:vertAlign w:val="subscript"/>
          </w:rPr>
          <w:t>3</w:t>
        </w:r>
        <w:r w:rsidR="00695DCE" w:rsidRPr="00B76B88">
          <w:rPr>
            <w:color w:val="000000" w:themeColor="text1"/>
            <w:sz w:val="24"/>
            <w:szCs w:val="24"/>
          </w:rPr>
          <w:t xml:space="preserve"> and N</w:t>
        </w:r>
        <w:r w:rsidR="00695DCE" w:rsidRPr="00B76B88">
          <w:rPr>
            <w:color w:val="000000" w:themeColor="text1"/>
            <w:sz w:val="24"/>
            <w:szCs w:val="24"/>
            <w:vertAlign w:val="subscript"/>
          </w:rPr>
          <w:t>2</w:t>
        </w:r>
      </w:ins>
      <w:del w:id="179" w:author="Starbase20" w:date="2021-08-20T10:50:00Z">
        <w:r w:rsidRPr="00B76B88" w:rsidDel="00695DCE">
          <w:rPr>
            <w:color w:val="000000" w:themeColor="text1"/>
            <w:sz w:val="24"/>
            <w:szCs w:val="24"/>
          </w:rPr>
          <w:delText>pure</w:delText>
        </w:r>
      </w:del>
      <w:r w:rsidRPr="00B76B88">
        <w:rPr>
          <w:color w:val="000000" w:themeColor="text1"/>
          <w:sz w:val="24"/>
          <w:szCs w:val="24"/>
        </w:rPr>
        <w:t xml:space="preserve"> ices </w:t>
      </w:r>
      <w:ins w:id="180" w:author="Starbase20" w:date="2021-08-20T10:50:00Z">
        <w:r w:rsidR="00695DCE">
          <w:rPr>
            <w:color w:val="000000" w:themeColor="text1"/>
            <w:sz w:val="24"/>
            <w:szCs w:val="24"/>
          </w:rPr>
          <w:t>(</w:t>
        </w:r>
      </w:ins>
      <w:r w:rsidRPr="00B76B88">
        <w:rPr>
          <w:i/>
          <w:color w:val="000000" w:themeColor="text1"/>
          <w:sz w:val="24"/>
          <w:szCs w:val="24"/>
        </w:rPr>
        <w:t>n</w:t>
      </w:r>
      <w:r w:rsidRPr="00B76B88">
        <w:rPr>
          <w:color w:val="000000" w:themeColor="text1"/>
          <w:sz w:val="24"/>
          <w:szCs w:val="24"/>
          <w:vertAlign w:val="subscript"/>
        </w:rPr>
        <w:t>PH</w:t>
      </w:r>
      <w:r w:rsidRPr="00B76B88">
        <w:rPr>
          <w:color w:val="000000" w:themeColor="text1"/>
          <w:position w:val="-6"/>
          <w:sz w:val="24"/>
          <w:szCs w:val="24"/>
          <w:vertAlign w:val="subscript"/>
        </w:rPr>
        <w:t>3</w:t>
      </w:r>
      <w:r w:rsidRPr="00B76B88">
        <w:rPr>
          <w:color w:val="000000" w:themeColor="text1"/>
          <w:sz w:val="24"/>
          <w:szCs w:val="24"/>
        </w:rPr>
        <w:t xml:space="preserve"> = 1.51 ± 0.04</w:t>
      </w:r>
      <w:del w:id="181" w:author="Starbase20" w:date="2021-08-20T10:50:00Z">
        <w:r w:rsidRPr="00B76B88" w:rsidDel="00695DCE">
          <w:rPr>
            <w:color w:val="000000" w:themeColor="text1"/>
            <w:sz w:val="24"/>
            <w:szCs w:val="24"/>
          </w:rPr>
          <w:delText xml:space="preserve"> and </w:delText>
        </w:r>
      </w:del>
      <w:ins w:id="182" w:author="Starbase20" w:date="2021-08-20T10:50:00Z">
        <w:r w:rsidR="00695DCE">
          <w:rPr>
            <w:color w:val="000000" w:themeColor="text1"/>
            <w:sz w:val="24"/>
            <w:szCs w:val="24"/>
          </w:rPr>
          <w:t xml:space="preserve">, </w:t>
        </w:r>
      </w:ins>
      <w:r w:rsidRPr="00B76B88">
        <w:rPr>
          <w:i/>
          <w:color w:val="000000" w:themeColor="text1"/>
          <w:sz w:val="24"/>
          <w:szCs w:val="24"/>
        </w:rPr>
        <w:t>n</w:t>
      </w:r>
      <w:r w:rsidRPr="00B76B88">
        <w:rPr>
          <w:color w:val="000000" w:themeColor="text1"/>
          <w:sz w:val="24"/>
          <w:szCs w:val="24"/>
          <w:vertAlign w:val="subscript"/>
        </w:rPr>
        <w:t>N</w:t>
      </w:r>
      <w:r w:rsidRPr="00B76B88">
        <w:rPr>
          <w:color w:val="000000" w:themeColor="text1"/>
          <w:position w:val="-6"/>
          <w:sz w:val="24"/>
          <w:szCs w:val="24"/>
          <w:vertAlign w:val="subscript"/>
        </w:rPr>
        <w:t>2</w:t>
      </w:r>
      <w:r w:rsidRPr="00B76B88">
        <w:rPr>
          <w:color w:val="000000" w:themeColor="text1"/>
          <w:sz w:val="24"/>
          <w:szCs w:val="24"/>
          <w:vertAlign w:val="subscript"/>
        </w:rPr>
        <w:t xml:space="preserve"> </w:t>
      </w:r>
      <w:r w:rsidRPr="00B76B88">
        <w:rPr>
          <w:color w:val="000000" w:themeColor="text1"/>
          <w:sz w:val="24"/>
          <w:szCs w:val="24"/>
        </w:rPr>
        <w:t>= 1.21 ± 0.01</w:t>
      </w:r>
      <w:ins w:id="183" w:author="Starbase20" w:date="2021-08-20T10:50:00Z">
        <w:r w:rsidR="00695DCE">
          <w:rPr>
            <w:color w:val="000000" w:themeColor="text1"/>
            <w:sz w:val="24"/>
            <w:szCs w:val="24"/>
          </w:rPr>
          <w:t>)</w:t>
        </w:r>
      </w:ins>
      <w:r w:rsidRPr="00B76B88">
        <w:rPr>
          <w:color w:val="000000" w:themeColor="text1"/>
          <w:sz w:val="24"/>
          <w:szCs w:val="24"/>
        </w:rPr>
        <w:fldChar w:fldCharType="begin">
          <w:fldData xml:space="preserve">PEVuZE5vdGU+PENpdGU+PEF1dGhvcj5TYXRvcnJlPC9BdXRob3I+PFllYXI+MjAwODwvWWVhcj48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</w:fldData>
        </w:fldChar>
      </w:r>
      <w:r w:rsidR="00F408EB" w:rsidRPr="00B76B88">
        <w:rPr>
          <w:color w:val="000000" w:themeColor="text1"/>
          <w:sz w:val="24"/>
          <w:szCs w:val="24"/>
        </w:rPr>
        <w:instrText xml:space="preserve"> ADDIN EN.CITE </w:instrText>
      </w:r>
      <w:r w:rsidR="00F408EB" w:rsidRPr="00B76B88">
        <w:rPr>
          <w:color w:val="000000" w:themeColor="text1"/>
          <w:sz w:val="24"/>
          <w:szCs w:val="24"/>
        </w:rPr>
        <w:fldChar w:fldCharType="begin">
          <w:fldData xml:space="preserve">PEVuZE5vdGU+PENpdGU+PEF1dGhvcj5TYXRvcnJlPC9BdXRob3I+PFllYXI+MjAwODwvWWVhcj48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</w:fldData>
        </w:fldChar>
      </w:r>
      <w:r w:rsidR="00F408EB" w:rsidRPr="00B76B88">
        <w:rPr>
          <w:color w:val="000000" w:themeColor="text1"/>
          <w:sz w:val="24"/>
          <w:szCs w:val="24"/>
        </w:rPr>
        <w:instrText xml:space="preserve"> ADDIN EN.CITE.DATA </w:instrText>
      </w:r>
      <w:r w:rsidR="00F408EB" w:rsidRPr="00B76B88">
        <w:rPr>
          <w:color w:val="000000" w:themeColor="text1"/>
          <w:sz w:val="24"/>
          <w:szCs w:val="24"/>
        </w:rPr>
      </w:r>
      <w:r w:rsidR="00F408EB" w:rsidRPr="00B76B88">
        <w:rPr>
          <w:color w:val="000000" w:themeColor="text1"/>
          <w:sz w:val="24"/>
          <w:szCs w:val="24"/>
        </w:rPr>
        <w:fldChar w:fldCharType="end"/>
      </w:r>
      <w:r w:rsidRPr="00B76B88">
        <w:rPr>
          <w:color w:val="000000" w:themeColor="text1"/>
          <w:sz w:val="24"/>
          <w:szCs w:val="24"/>
        </w:rPr>
      </w:r>
      <w:r w:rsidRPr="00B76B88">
        <w:rPr>
          <w:color w:val="000000" w:themeColor="text1"/>
          <w:sz w:val="24"/>
          <w:szCs w:val="24"/>
        </w:rPr>
        <w:fldChar w:fldCharType="separate"/>
      </w:r>
      <w:r w:rsidR="00663D93" w:rsidRPr="00B76B88">
        <w:rPr>
          <w:noProof/>
          <w:color w:val="000000" w:themeColor="text1"/>
          <w:sz w:val="24"/>
          <w:szCs w:val="24"/>
          <w:vertAlign w:val="superscript"/>
        </w:rPr>
        <w:t>21,42</w:t>
      </w:r>
      <w:r w:rsidRPr="00B76B88">
        <w:rPr>
          <w:color w:val="000000" w:themeColor="text1"/>
          <w:sz w:val="24"/>
          <w:szCs w:val="24"/>
        </w:rPr>
        <w:fldChar w:fldCharType="end"/>
      </w:r>
      <w:ins w:id="184" w:author="Starbase20" w:date="2021-08-20T10:48:00Z">
        <w:r w:rsidR="00695DCE">
          <w:rPr>
            <w:color w:val="000000" w:themeColor="text1"/>
            <w:sz w:val="24"/>
            <w:szCs w:val="24"/>
          </w:rPr>
          <w:t xml:space="preserve"> and </w:t>
        </w:r>
        <w:r w:rsidR="00695DCE" w:rsidRPr="00B76B88">
          <w:rPr>
            <w:color w:val="000000" w:themeColor="text1"/>
            <w:sz w:val="24"/>
            <w:szCs w:val="24"/>
          </w:rPr>
          <w:t>the</w:t>
        </w:r>
      </w:ins>
      <w:ins w:id="185" w:author="Starbase20" w:date="2021-08-20T10:50:00Z">
        <w:r w:rsidR="00695DCE">
          <w:rPr>
            <w:color w:val="000000" w:themeColor="text1"/>
            <w:sz w:val="24"/>
            <w:szCs w:val="24"/>
          </w:rPr>
          <w:t>ir</w:t>
        </w:r>
      </w:ins>
      <w:ins w:id="186" w:author="Starbase20" w:date="2021-08-20T10:48:00Z">
        <w:r w:rsidR="00695DCE" w:rsidRPr="00B76B88">
          <w:rPr>
            <w:color w:val="000000" w:themeColor="text1"/>
            <w:sz w:val="24"/>
            <w:szCs w:val="24"/>
          </w:rPr>
          <w:t xml:space="preserve"> </w:t>
        </w:r>
      </w:ins>
      <w:ins w:id="187" w:author="Starbase20" w:date="2021-08-20T10:53:00Z">
        <w:r w:rsidR="00695DCE">
          <w:rPr>
            <w:color w:val="000000" w:themeColor="text1"/>
            <w:sz w:val="24"/>
            <w:szCs w:val="24"/>
          </w:rPr>
          <w:t xml:space="preserve">composition </w:t>
        </w:r>
      </w:ins>
      <w:ins w:id="188" w:author="Starbase20" w:date="2021-08-20T10:48:00Z">
        <w:r w:rsidR="00695DCE" w:rsidRPr="00B76B88">
          <w:rPr>
            <w:color w:val="000000" w:themeColor="text1"/>
            <w:sz w:val="24"/>
            <w:szCs w:val="24"/>
          </w:rPr>
          <w:t xml:space="preserve">ratio </w:t>
        </w:r>
      </w:ins>
      <w:ins w:id="189" w:author="Starbase20" w:date="2021-08-20T10:53:00Z">
        <w:r w:rsidR="00695DCE">
          <w:rPr>
            <w:color w:val="000000" w:themeColor="text1"/>
            <w:sz w:val="24"/>
            <w:szCs w:val="24"/>
          </w:rPr>
          <w:t>(</w:t>
        </w:r>
        <w:r w:rsidR="00695DCE" w:rsidRPr="00B76B88">
          <w:rPr>
            <w:color w:val="000000" w:themeColor="text1"/>
            <w:sz w:val="24"/>
            <w:szCs w:val="24"/>
          </w:rPr>
          <w:t>PH</w:t>
        </w:r>
        <w:r w:rsidR="00695DCE" w:rsidRPr="00B76B88">
          <w:rPr>
            <w:color w:val="000000" w:themeColor="text1"/>
            <w:sz w:val="24"/>
            <w:szCs w:val="24"/>
            <w:vertAlign w:val="subscript"/>
          </w:rPr>
          <w:t>3</w:t>
        </w:r>
        <w:r w:rsidR="00695DCE" w:rsidRPr="00B76B88">
          <w:rPr>
            <w:color w:val="000000" w:themeColor="text1"/>
            <w:sz w:val="24"/>
            <w:szCs w:val="24"/>
          </w:rPr>
          <w:t xml:space="preserve"> </w:t>
        </w:r>
        <w:r w:rsidR="00695DCE">
          <w:rPr>
            <w:color w:val="000000" w:themeColor="text1"/>
            <w:sz w:val="24"/>
            <w:szCs w:val="24"/>
          </w:rPr>
          <w:t>and</w:t>
        </w:r>
        <w:r w:rsidR="00695DCE" w:rsidRPr="00B76B88">
          <w:rPr>
            <w:color w:val="000000" w:themeColor="text1"/>
            <w:sz w:val="24"/>
            <w:szCs w:val="24"/>
          </w:rPr>
          <w:t xml:space="preserve"> N</w:t>
        </w:r>
        <w:r w:rsidR="00695DCE" w:rsidRPr="00B76B88">
          <w:rPr>
            <w:color w:val="000000" w:themeColor="text1"/>
            <w:sz w:val="24"/>
            <w:szCs w:val="24"/>
            <w:vertAlign w:val="subscript"/>
          </w:rPr>
          <w:t>2</w:t>
        </w:r>
        <w:r w:rsidR="00695DCE" w:rsidRPr="00B76B88">
          <w:rPr>
            <w:color w:val="000000" w:themeColor="text1"/>
            <w:sz w:val="24"/>
            <w:szCs w:val="24"/>
          </w:rPr>
          <w:t xml:space="preserve"> </w:t>
        </w:r>
        <w:r w:rsidR="00695DCE">
          <w:rPr>
            <w:color w:val="000000" w:themeColor="text1"/>
            <w:sz w:val="24"/>
            <w:szCs w:val="24"/>
          </w:rPr>
          <w:t>=</w:t>
        </w:r>
      </w:ins>
      <w:ins w:id="190" w:author="Starbase20" w:date="2021-08-20T10:54:00Z">
        <w:r w:rsidR="00695DCE">
          <w:rPr>
            <w:color w:val="000000" w:themeColor="text1"/>
            <w:sz w:val="24"/>
            <w:szCs w:val="24"/>
          </w:rPr>
          <w:t xml:space="preserve"> </w:t>
        </w:r>
      </w:ins>
      <w:ins w:id="191" w:author="Starbase20" w:date="2021-08-20T10:48:00Z">
        <w:r w:rsidR="00695DCE" w:rsidRPr="00B76B88">
          <w:rPr>
            <w:color w:val="000000" w:themeColor="text1"/>
            <w:sz w:val="24"/>
            <w:szCs w:val="24"/>
          </w:rPr>
          <w:t>(1.2 ± 0.2) : 1</w:t>
        </w:r>
      </w:ins>
      <w:ins w:id="192" w:author="Starbase20" w:date="2021-08-20T10:53:00Z">
        <w:r w:rsidR="00695DCE">
          <w:rPr>
            <w:color w:val="000000" w:themeColor="text1"/>
            <w:sz w:val="24"/>
            <w:szCs w:val="24"/>
          </w:rPr>
          <w:t>)</w:t>
        </w:r>
      </w:ins>
      <w:r w:rsidRPr="00B76B88">
        <w:rPr>
          <w:color w:val="000000" w:themeColor="text1"/>
          <w:sz w:val="24"/>
          <w:szCs w:val="24"/>
        </w:rPr>
        <w:t>, the</w:t>
      </w:r>
      <w:del w:id="193" w:author="Starbase20" w:date="2021-08-20T10:49:00Z">
        <w:r w:rsidRPr="00B76B88" w:rsidDel="00695DCE">
          <w:rPr>
            <w:color w:val="000000" w:themeColor="text1"/>
            <w:sz w:val="24"/>
            <w:szCs w:val="24"/>
          </w:rPr>
          <w:delText xml:space="preserve"> ice</w:delText>
        </w:r>
      </w:del>
      <w:r w:rsidRPr="00B76B88">
        <w:rPr>
          <w:color w:val="000000" w:themeColor="text1"/>
          <w:sz w:val="24"/>
          <w:szCs w:val="24"/>
        </w:rPr>
        <w:t xml:space="preserve"> thickness</w:t>
      </w:r>
      <w:ins w:id="194" w:author="Starbase20" w:date="2021-08-20T10:49:00Z">
        <w:r w:rsidR="00695DCE">
          <w:rPr>
            <w:color w:val="000000" w:themeColor="text1"/>
            <w:sz w:val="24"/>
            <w:szCs w:val="24"/>
          </w:rPr>
          <w:t xml:space="preserve"> of the ice mixture</w:t>
        </w:r>
      </w:ins>
      <w:r w:rsidRPr="00B76B88">
        <w:rPr>
          <w:color w:val="000000" w:themeColor="text1"/>
          <w:sz w:val="24"/>
          <w:szCs w:val="24"/>
        </w:rPr>
        <w:t xml:space="preserve"> was </w:t>
      </w:r>
      <w:del w:id="195" w:author="Starbase20" w:date="2021-08-20T10:50:00Z">
        <w:r w:rsidRPr="00B76B88" w:rsidDel="00695DCE">
          <w:rPr>
            <w:color w:val="000000" w:themeColor="text1"/>
            <w:sz w:val="24"/>
            <w:szCs w:val="24"/>
          </w:rPr>
          <w:delText xml:space="preserve">calculated </w:delText>
        </w:r>
      </w:del>
      <w:ins w:id="196" w:author="Starbase20" w:date="2021-08-20T10:50:00Z">
        <w:r w:rsidR="00695DCE">
          <w:rPr>
            <w:color w:val="000000" w:themeColor="text1"/>
            <w:sz w:val="24"/>
            <w:szCs w:val="24"/>
          </w:rPr>
          <w:t>estimated</w:t>
        </w:r>
        <w:r w:rsidR="00695DCE" w:rsidRPr="00B76B88">
          <w:rPr>
            <w:color w:val="000000" w:themeColor="text1"/>
            <w:sz w:val="24"/>
            <w:szCs w:val="24"/>
          </w:rPr>
          <w:t xml:space="preserve"> </w:t>
        </w:r>
      </w:ins>
      <w:r w:rsidRPr="00B76B88">
        <w:rPr>
          <w:color w:val="000000" w:themeColor="text1"/>
          <w:sz w:val="24"/>
          <w:szCs w:val="24"/>
        </w:rPr>
        <w:t>to be 1,000 ± 50 nm.</w:t>
      </w:r>
    </w:p>
    <w:p w14:paraId="391F7FB6" w14:textId="0C21E385" w:rsidR="0058060F" w:rsidRPr="00B76B88" w:rsidRDefault="00AB51B2" w:rsidP="00554214">
      <w:pPr>
        <w:spacing w:after="120" w:line="360" w:lineRule="auto"/>
        <w:ind w:firstLine="288"/>
        <w:jc w:val="both"/>
        <w:rPr>
          <w:color w:val="000000" w:themeColor="text1"/>
          <w:sz w:val="24"/>
          <w:szCs w:val="24"/>
        </w:rPr>
      </w:pPr>
      <w:ins w:id="197" w:author="Starbase20" w:date="2021-08-20T11:23:00Z">
        <w:r>
          <w:rPr>
            <w:color w:val="000000" w:themeColor="text1"/>
            <w:sz w:val="24"/>
            <w:szCs w:val="24"/>
          </w:rPr>
          <w:t xml:space="preserve">After </w:t>
        </w:r>
      </w:ins>
      <w:ins w:id="198" w:author="Starbase20" w:date="2021-08-20T11:24:00Z">
        <w:r>
          <w:rPr>
            <w:color w:val="000000" w:themeColor="text1"/>
            <w:sz w:val="24"/>
            <w:szCs w:val="24"/>
          </w:rPr>
          <w:t xml:space="preserve">the deposition, </w:t>
        </w:r>
      </w:ins>
      <w:ins w:id="199" w:author="Starbase20" w:date="2021-08-20T11:29:00Z">
        <w:r w:rsidRPr="00B76B88">
          <w:rPr>
            <w:color w:val="000000" w:themeColor="text1"/>
            <w:sz w:val="24"/>
            <w:szCs w:val="24"/>
          </w:rPr>
          <w:t>the ices were</w:t>
        </w:r>
        <w:r>
          <w:rPr>
            <w:color w:val="000000" w:themeColor="text1"/>
            <w:sz w:val="24"/>
            <w:szCs w:val="24"/>
          </w:rPr>
          <w:t xml:space="preserve"> examined </w:t>
        </w:r>
      </w:ins>
      <w:del w:id="200" w:author="Starbase20" w:date="2021-08-20T11:29:00Z">
        <w:r w:rsidR="0058060F" w:rsidRPr="00B76B88" w:rsidDel="00AB51B2">
          <w:rPr>
            <w:color w:val="000000" w:themeColor="text1"/>
            <w:sz w:val="24"/>
            <w:szCs w:val="24"/>
          </w:rPr>
          <w:delText>Mid-infrared (6,000 to 400 cm</w:delText>
        </w:r>
        <w:r w:rsidR="0058060F" w:rsidRPr="00B76B88" w:rsidDel="00AB51B2">
          <w:rPr>
            <w:rFonts w:eastAsia="Microsoft YaHei"/>
            <w:color w:val="000000" w:themeColor="text1"/>
            <w:sz w:val="24"/>
            <w:szCs w:val="24"/>
            <w:vertAlign w:val="superscript"/>
          </w:rPr>
          <w:delText>−</w:delText>
        </w:r>
        <w:r w:rsidR="0058060F" w:rsidRPr="00B76B88" w:rsidDel="00AB51B2">
          <w:rPr>
            <w:color w:val="000000" w:themeColor="text1"/>
            <w:sz w:val="24"/>
            <w:szCs w:val="24"/>
            <w:vertAlign w:val="superscript"/>
          </w:rPr>
          <w:delText>1</w:delText>
        </w:r>
        <w:r w:rsidR="0058060F" w:rsidRPr="00B76B88" w:rsidDel="00AB51B2">
          <w:rPr>
            <w:color w:val="000000" w:themeColor="text1"/>
            <w:sz w:val="24"/>
            <w:szCs w:val="24"/>
          </w:rPr>
          <w:delText xml:space="preserve">) spectra of the ices were recorded </w:delText>
        </w:r>
      </w:del>
      <w:r w:rsidR="0058060F" w:rsidRPr="00B76B88">
        <w:rPr>
          <w:color w:val="000000" w:themeColor="text1"/>
          <w:sz w:val="24"/>
          <w:szCs w:val="24"/>
        </w:rPr>
        <w:t xml:space="preserve">utilizing a </w:t>
      </w:r>
      <w:del w:id="201" w:author="Starbase20" w:date="2021-08-20T16:27:00Z">
        <w:r w:rsidR="0058060F" w:rsidRPr="00B76B88" w:rsidDel="00917FA1">
          <w:rPr>
            <w:color w:val="000000" w:themeColor="text1"/>
            <w:sz w:val="24"/>
            <w:szCs w:val="24"/>
          </w:rPr>
          <w:delText xml:space="preserve">Nicolet 6700 </w:delText>
        </w:r>
      </w:del>
      <w:r w:rsidR="0058060F" w:rsidRPr="00B76B88">
        <w:rPr>
          <w:color w:val="000000" w:themeColor="text1"/>
          <w:sz w:val="24"/>
          <w:szCs w:val="24"/>
        </w:rPr>
        <w:t>Fourier transform infrared (FTIR) spectrometer</w:t>
      </w:r>
      <w:ins w:id="202" w:author="Starbase20" w:date="2021-08-20T11:29:00Z">
        <w:r>
          <w:rPr>
            <w:color w:val="000000" w:themeColor="text1"/>
            <w:sz w:val="24"/>
            <w:szCs w:val="24"/>
          </w:rPr>
          <w:t xml:space="preserve"> (</w:t>
        </w:r>
      </w:ins>
      <w:ins w:id="203" w:author="Starbase20" w:date="2021-08-20T16:27:00Z">
        <w:r w:rsidR="00917FA1" w:rsidRPr="00B76B88">
          <w:rPr>
            <w:color w:val="000000" w:themeColor="text1"/>
            <w:sz w:val="24"/>
            <w:szCs w:val="24"/>
          </w:rPr>
          <w:t>Nicolet 6700</w:t>
        </w:r>
        <w:r w:rsidR="00917FA1">
          <w:rPr>
            <w:color w:val="000000" w:themeColor="text1"/>
            <w:sz w:val="24"/>
            <w:szCs w:val="24"/>
          </w:rPr>
          <w:t xml:space="preserve">, </w:t>
        </w:r>
      </w:ins>
      <w:del w:id="204" w:author="Starbase20" w:date="2021-08-20T11:29:00Z">
        <w:r w:rsidR="0058060F" w:rsidRPr="00B76B88" w:rsidDel="00AB51B2">
          <w:rPr>
            <w:color w:val="000000" w:themeColor="text1"/>
            <w:sz w:val="24"/>
            <w:szCs w:val="24"/>
          </w:rPr>
          <w:delText xml:space="preserve"> </w:delText>
        </w:r>
      </w:del>
      <w:ins w:id="205" w:author="Starbase20" w:date="2021-08-20T11:29:00Z">
        <w:r w:rsidRPr="00B76B88">
          <w:rPr>
            <w:color w:val="000000" w:themeColor="text1"/>
            <w:sz w:val="24"/>
            <w:szCs w:val="24"/>
          </w:rPr>
          <w:t>6000 to 400 cm</w:t>
        </w:r>
        <w:r w:rsidRPr="00B76B88">
          <w:rPr>
            <w:rFonts w:eastAsia="Microsoft YaHei"/>
            <w:color w:val="000000" w:themeColor="text1"/>
            <w:sz w:val="24"/>
            <w:szCs w:val="24"/>
            <w:vertAlign w:val="superscript"/>
          </w:rPr>
          <w:t>−</w:t>
        </w:r>
        <w:r w:rsidRPr="00B76B88">
          <w:rPr>
            <w:color w:val="000000" w:themeColor="text1"/>
            <w:sz w:val="24"/>
            <w:szCs w:val="24"/>
            <w:vertAlign w:val="superscript"/>
          </w:rPr>
          <w:t>1</w:t>
        </w:r>
        <w:r>
          <w:rPr>
            <w:color w:val="000000" w:themeColor="text1"/>
            <w:sz w:val="24"/>
            <w:szCs w:val="24"/>
          </w:rPr>
          <w:t>,</w:t>
        </w:r>
      </w:ins>
      <w:del w:id="206" w:author="Starbase20" w:date="2021-08-20T11:29:00Z">
        <w:r w:rsidR="0058060F" w:rsidRPr="00B76B88" w:rsidDel="00AB51B2">
          <w:rPr>
            <w:color w:val="000000" w:themeColor="text1"/>
            <w:sz w:val="24"/>
            <w:szCs w:val="24"/>
          </w:rPr>
          <w:delText>with</w:delText>
        </w:r>
      </w:del>
      <w:r w:rsidR="0058060F" w:rsidRPr="00B76B88">
        <w:rPr>
          <w:color w:val="000000" w:themeColor="text1"/>
          <w:sz w:val="24"/>
          <w:szCs w:val="24"/>
        </w:rPr>
        <w:t xml:space="preserve"> 4 cm</w:t>
      </w:r>
      <w:r w:rsidR="0058060F" w:rsidRPr="00B76B88">
        <w:rPr>
          <w:rFonts w:eastAsia="Microsoft YaHei"/>
          <w:color w:val="000000" w:themeColor="text1"/>
          <w:sz w:val="24"/>
          <w:szCs w:val="24"/>
          <w:vertAlign w:val="superscript"/>
        </w:rPr>
        <w:t>−</w:t>
      </w:r>
      <w:r w:rsidR="0058060F" w:rsidRPr="00B76B88">
        <w:rPr>
          <w:color w:val="000000" w:themeColor="text1"/>
          <w:sz w:val="24"/>
          <w:szCs w:val="24"/>
          <w:vertAlign w:val="superscript"/>
        </w:rPr>
        <w:t>1</w:t>
      </w:r>
      <w:r w:rsidR="0058060F" w:rsidRPr="00B76B88">
        <w:rPr>
          <w:color w:val="000000" w:themeColor="text1"/>
          <w:sz w:val="24"/>
          <w:szCs w:val="24"/>
        </w:rPr>
        <w:t xml:space="preserve"> spectral resolution</w:t>
      </w:r>
      <w:ins w:id="207" w:author="Starbase20" w:date="2021-08-20T11:30:00Z">
        <w:r>
          <w:rPr>
            <w:color w:val="000000" w:themeColor="text1"/>
            <w:sz w:val="24"/>
            <w:szCs w:val="24"/>
          </w:rPr>
          <w:t>)</w:t>
        </w:r>
      </w:ins>
      <w:r w:rsidR="0058060F" w:rsidRPr="00B76B88">
        <w:rPr>
          <w:color w:val="000000" w:themeColor="text1"/>
          <w:sz w:val="24"/>
          <w:szCs w:val="24"/>
        </w:rPr>
        <w:t xml:space="preserve">. </w:t>
      </w:r>
      <w:del w:id="208" w:author="Starbase20" w:date="2021-08-20T11:30:00Z">
        <w:r w:rsidR="0058060F" w:rsidRPr="00B76B88" w:rsidDel="00AB51B2">
          <w:rPr>
            <w:color w:val="000000" w:themeColor="text1"/>
            <w:sz w:val="24"/>
            <w:szCs w:val="24"/>
          </w:rPr>
          <w:delText xml:space="preserve">The FTIR spectra of the pristine ice is shown in </w:delText>
        </w:r>
      </w:del>
      <w:r w:rsidR="006A4D96" w:rsidRPr="00B76B88">
        <w:rPr>
          <w:color w:val="000000" w:themeColor="text1"/>
          <w:sz w:val="24"/>
          <w:szCs w:val="24"/>
        </w:rPr>
        <w:t xml:space="preserve">Supplementary </w:t>
      </w:r>
      <w:r w:rsidR="0058060F" w:rsidRPr="00B76B88">
        <w:rPr>
          <w:color w:val="000000" w:themeColor="text1"/>
          <w:sz w:val="24"/>
          <w:szCs w:val="24"/>
        </w:rPr>
        <w:t>Fig</w:t>
      </w:r>
      <w:r w:rsidR="006A4D96" w:rsidRPr="00B76B88">
        <w:rPr>
          <w:color w:val="000000" w:themeColor="text1"/>
          <w:sz w:val="24"/>
          <w:szCs w:val="24"/>
        </w:rPr>
        <w:t>.</w:t>
      </w:r>
      <w:r w:rsidR="0058060F" w:rsidRPr="00B76B88">
        <w:rPr>
          <w:color w:val="000000" w:themeColor="text1"/>
          <w:sz w:val="24"/>
          <w:szCs w:val="24"/>
        </w:rPr>
        <w:t xml:space="preserve"> 1</w:t>
      </w:r>
      <w:ins w:id="209" w:author="Starbase20" w:date="2021-08-20T11:30:00Z">
        <w:r>
          <w:rPr>
            <w:color w:val="000000" w:themeColor="text1"/>
            <w:sz w:val="24"/>
            <w:szCs w:val="24"/>
          </w:rPr>
          <w:t xml:space="preserve"> shows t</w:t>
        </w:r>
        <w:r w:rsidRPr="00B76B88">
          <w:rPr>
            <w:color w:val="000000" w:themeColor="text1"/>
            <w:sz w:val="24"/>
            <w:szCs w:val="24"/>
          </w:rPr>
          <w:t>he FTIR spectra of pristine</w:t>
        </w:r>
        <w:r w:rsidRPr="00AB51B2">
          <w:rPr>
            <w:color w:val="000000" w:themeColor="text1"/>
            <w:sz w:val="24"/>
            <w:szCs w:val="24"/>
          </w:rPr>
          <w:t xml:space="preserve"> </w:t>
        </w:r>
        <w:r w:rsidRPr="00B76B88">
          <w:rPr>
            <w:color w:val="000000" w:themeColor="text1"/>
            <w:sz w:val="24"/>
            <w:szCs w:val="24"/>
          </w:rPr>
          <w:t>PH</w:t>
        </w:r>
        <w:r w:rsidRPr="00B76B88">
          <w:rPr>
            <w:color w:val="000000" w:themeColor="text1"/>
            <w:sz w:val="24"/>
            <w:szCs w:val="24"/>
            <w:vertAlign w:val="subscript"/>
          </w:rPr>
          <w:t>3</w:t>
        </w:r>
        <w:r w:rsidRPr="00B76B88">
          <w:rPr>
            <w:color w:val="000000" w:themeColor="text1"/>
            <w:sz w:val="24"/>
            <w:szCs w:val="24"/>
          </w:rPr>
          <w:t xml:space="preserve"> </w:t>
        </w:r>
      </w:ins>
      <w:ins w:id="210" w:author="Starbase20" w:date="2021-08-20T11:32:00Z">
        <w:r>
          <w:rPr>
            <w:color w:val="000000" w:themeColor="text1"/>
            <w:sz w:val="24"/>
            <w:szCs w:val="24"/>
          </w:rPr>
          <w:t>+</w:t>
        </w:r>
      </w:ins>
      <w:ins w:id="211" w:author="Starbase20" w:date="2021-08-20T11:30:00Z">
        <w:r w:rsidRPr="00B76B88">
          <w:rPr>
            <w:color w:val="000000" w:themeColor="text1"/>
            <w:sz w:val="24"/>
            <w:szCs w:val="24"/>
          </w:rPr>
          <w:t xml:space="preserve"> N</w:t>
        </w:r>
        <w:r w:rsidRPr="00B76B88">
          <w:rPr>
            <w:color w:val="000000" w:themeColor="text1"/>
            <w:sz w:val="24"/>
            <w:szCs w:val="24"/>
            <w:vertAlign w:val="subscript"/>
          </w:rPr>
          <w:t>2</w:t>
        </w:r>
        <w:r w:rsidRPr="00B76B88">
          <w:rPr>
            <w:color w:val="000000" w:themeColor="text1"/>
            <w:sz w:val="24"/>
            <w:szCs w:val="24"/>
          </w:rPr>
          <w:t xml:space="preserve"> ice</w:t>
        </w:r>
      </w:ins>
      <w:r w:rsidR="0058060F" w:rsidRPr="00B76B88">
        <w:rPr>
          <w:color w:val="000000" w:themeColor="text1"/>
          <w:sz w:val="24"/>
          <w:szCs w:val="24"/>
        </w:rPr>
        <w:t>. The ice composition was</w:t>
      </w:r>
      <w:del w:id="212" w:author="Starbase20" w:date="2021-08-20T11:41:00Z">
        <w:r w:rsidR="0058060F" w:rsidRPr="00B76B88" w:rsidDel="00D11FB0">
          <w:rPr>
            <w:color w:val="000000" w:themeColor="text1"/>
            <w:sz w:val="24"/>
            <w:szCs w:val="24"/>
          </w:rPr>
          <w:delText xml:space="preserve"> determine</w:delText>
        </w:r>
      </w:del>
      <w:ins w:id="213" w:author="Starbase20" w:date="2021-08-20T11:41:00Z">
        <w:r w:rsidR="00D11FB0">
          <w:rPr>
            <w:color w:val="000000" w:themeColor="text1"/>
            <w:sz w:val="24"/>
            <w:szCs w:val="24"/>
          </w:rPr>
          <w:t xml:space="preserve"> calculate</w:t>
        </w:r>
      </w:ins>
      <w:r w:rsidR="0058060F" w:rsidRPr="00B76B88">
        <w:rPr>
          <w:color w:val="000000" w:themeColor="text1"/>
          <w:sz w:val="24"/>
          <w:szCs w:val="24"/>
        </w:rPr>
        <w:t xml:space="preserve">d </w:t>
      </w:r>
      <w:del w:id="214" w:author="Starbase20" w:date="2021-08-20T11:41:00Z">
        <w:r w:rsidR="0058060F" w:rsidRPr="00B76B88" w:rsidDel="00D11FB0">
          <w:rPr>
            <w:color w:val="000000" w:themeColor="text1"/>
            <w:sz w:val="24"/>
            <w:szCs w:val="24"/>
          </w:rPr>
          <w:delText xml:space="preserve">via </w:delText>
        </w:r>
      </w:del>
      <w:ins w:id="215" w:author="Starbase20" w:date="2021-08-20T11:41:00Z">
        <w:r w:rsidR="00D11FB0">
          <w:rPr>
            <w:color w:val="000000" w:themeColor="text1"/>
            <w:sz w:val="24"/>
            <w:szCs w:val="24"/>
          </w:rPr>
          <w:t>using</w:t>
        </w:r>
        <w:r w:rsidR="00D11FB0" w:rsidRPr="00B76B88">
          <w:rPr>
            <w:color w:val="000000" w:themeColor="text1"/>
            <w:sz w:val="24"/>
            <w:szCs w:val="24"/>
          </w:rPr>
          <w:t xml:space="preserve"> </w:t>
        </w:r>
      </w:ins>
      <w:r w:rsidR="0058060F" w:rsidRPr="00B76B88">
        <w:rPr>
          <w:color w:val="000000" w:themeColor="text1"/>
          <w:sz w:val="24"/>
          <w:szCs w:val="24"/>
        </w:rPr>
        <w:t>a modified Beer-Lambert law</w:t>
      </w:r>
      <w:r w:rsidR="0058060F" w:rsidRPr="00B76B88">
        <w:rPr>
          <w:color w:val="000000" w:themeColor="text1"/>
          <w:sz w:val="24"/>
          <w:szCs w:val="24"/>
        </w:rPr>
        <w:fldChar w:fldCharType="begin"/>
      </w:r>
      <w:r w:rsidR="00663D93" w:rsidRPr="00B76B88">
        <w:rPr>
          <w:color w:val="000000" w:themeColor="text1"/>
          <w:sz w:val="24"/>
          <w:szCs w:val="24"/>
        </w:rPr>
        <w:instrText xml:space="preserve"> ADDIN EN.CITE &lt;EndNote&gt;&lt;Cite&gt;&lt;Author&gt;Turner&lt;/Author&gt;&lt;Year&gt;2015&lt;/Year&gt;&lt;RecNum&gt;23&lt;/RecNum&gt;&lt;DisplayText&gt;&lt;style face="superscript"&gt;21&lt;/style&gt;&lt;/DisplayText&gt;&lt;record&gt;&lt;rec-number&gt;23&lt;/rec-number&gt;&lt;foreign-keys&gt;&lt;key app="EN" db-id="v2v0tsrrlwrfptedf96xarvkdxwedts0p0z9" timestamp="1582686801"&gt;23&lt;/key&gt;&lt;/foreign-keys&gt;&lt;ref-type name="Journal Article"&gt;17&lt;/ref-type&gt;&lt;contributors&gt;&lt;authors&gt;&lt;author&gt;Turner, Andrew M&lt;/author&gt;&lt;author&gt;Abplanalp, Matthew J&lt;/author&gt;&lt;author&gt;Chen, Si Y&lt;/author&gt;&lt;author&gt;Chen, Yu T&lt;/author&gt;&lt;author&gt;Chang, Agnes HH&lt;/author&gt;&lt;author&gt;Kaiser, Ralf I&lt;/author&gt;&lt;/authors&gt;&lt;/contributors&gt;&lt;titles&gt;&lt;title&gt;A photoionization mass spectroscopic study on the formation of phosphanes in low temperature phosphine ices&lt;/title&gt;&lt;secondary-title&gt;Physical Chemistry Chemical Physics&lt;/secondary-title&gt;&lt;/titles&gt;&lt;periodical&gt;&lt;full-title&gt;Physical Chemistry Chemical Physics&lt;/full-title&gt;&lt;abbr-1&gt;Phys. Chem. Chem. Phys.&lt;/abbr-1&gt;&lt;abbr-2&gt;PCCP&lt;/abbr-2&gt;&lt;/periodical&gt;&lt;pages&gt;27281-27291&lt;/pages&gt;&lt;volume&gt;17&lt;/volume&gt;&lt;number&gt;41&lt;/number&gt;&lt;dates&gt;&lt;year&gt;2015&lt;/year&gt;&lt;/dates&gt;&lt;urls&gt;&lt;/urls&gt;&lt;/record&gt;&lt;/Cite&gt;&lt;/EndNote&gt;</w:instrText>
      </w:r>
      <w:r w:rsidR="0058060F" w:rsidRPr="00B76B88">
        <w:rPr>
          <w:color w:val="000000" w:themeColor="text1"/>
          <w:sz w:val="24"/>
          <w:szCs w:val="24"/>
        </w:rPr>
        <w:fldChar w:fldCharType="separate"/>
      </w:r>
      <w:r w:rsidR="00663D93" w:rsidRPr="00B76B88">
        <w:rPr>
          <w:noProof/>
          <w:color w:val="000000" w:themeColor="text1"/>
          <w:sz w:val="24"/>
          <w:szCs w:val="24"/>
          <w:vertAlign w:val="superscript"/>
        </w:rPr>
        <w:t>21</w:t>
      </w:r>
      <w:r w:rsidR="0058060F" w:rsidRPr="00B76B88">
        <w:rPr>
          <w:color w:val="000000" w:themeColor="text1"/>
          <w:sz w:val="24"/>
          <w:szCs w:val="24"/>
        </w:rPr>
        <w:fldChar w:fldCharType="end"/>
      </w:r>
      <w:r w:rsidR="0058060F" w:rsidRPr="00B76B88">
        <w:rPr>
          <w:color w:val="000000" w:themeColor="text1"/>
          <w:sz w:val="24"/>
          <w:szCs w:val="24"/>
        </w:rPr>
        <w:t xml:space="preserve">. </w:t>
      </w:r>
      <w:ins w:id="216" w:author="Starbase20" w:date="2021-08-20T11:42:00Z">
        <w:r w:rsidR="00D11FB0">
          <w:rPr>
            <w:color w:val="000000" w:themeColor="text1"/>
            <w:sz w:val="24"/>
            <w:szCs w:val="24"/>
          </w:rPr>
          <w:t>For PH</w:t>
        </w:r>
        <w:r w:rsidR="00D11FB0" w:rsidRPr="00D11FB0">
          <w:rPr>
            <w:color w:val="000000" w:themeColor="text1"/>
            <w:sz w:val="24"/>
            <w:szCs w:val="24"/>
            <w:vertAlign w:val="subscript"/>
            <w:rPrChange w:id="217" w:author="Starbase20" w:date="2021-08-20T11:43:00Z">
              <w:rPr>
                <w:color w:val="000000" w:themeColor="text1"/>
                <w:sz w:val="24"/>
                <w:szCs w:val="24"/>
              </w:rPr>
            </w:rPrChange>
          </w:rPr>
          <w:t>3</w:t>
        </w:r>
        <w:r w:rsidR="00D11FB0">
          <w:rPr>
            <w:color w:val="000000" w:themeColor="text1"/>
            <w:sz w:val="24"/>
            <w:szCs w:val="24"/>
          </w:rPr>
          <w:t xml:space="preserve">, </w:t>
        </w:r>
      </w:ins>
      <w:del w:id="218" w:author="Starbase20" w:date="2021-08-20T11:42:00Z">
        <w:r w:rsidR="0058060F" w:rsidRPr="00B76B88" w:rsidDel="00D11FB0">
          <w:rPr>
            <w:color w:val="000000" w:themeColor="text1"/>
            <w:sz w:val="24"/>
            <w:szCs w:val="24"/>
          </w:rPr>
          <w:delText>The average column density of PH</w:delText>
        </w:r>
        <w:r w:rsidR="0058060F" w:rsidRPr="00B76B88" w:rsidDel="00D11FB0">
          <w:rPr>
            <w:color w:val="000000" w:themeColor="text1"/>
            <w:sz w:val="24"/>
            <w:szCs w:val="24"/>
            <w:vertAlign w:val="subscript"/>
          </w:rPr>
          <w:delText xml:space="preserve">3 </w:delText>
        </w:r>
        <w:r w:rsidR="0058060F" w:rsidRPr="00B76B88" w:rsidDel="00D11FB0">
          <w:rPr>
            <w:color w:val="000000" w:themeColor="text1"/>
            <w:sz w:val="24"/>
            <w:szCs w:val="24"/>
          </w:rPr>
          <w:delText>was calculated to be (1.5 ± 0.3) × 10</w:delText>
        </w:r>
        <w:r w:rsidR="0058060F" w:rsidRPr="00B76B88" w:rsidDel="00D11FB0">
          <w:rPr>
            <w:color w:val="000000" w:themeColor="text1"/>
            <w:sz w:val="24"/>
            <w:szCs w:val="24"/>
            <w:vertAlign w:val="superscript"/>
          </w:rPr>
          <w:delText>18</w:delText>
        </w:r>
        <w:r w:rsidR="0058060F" w:rsidRPr="00B76B88" w:rsidDel="00D11FB0">
          <w:rPr>
            <w:color w:val="000000" w:themeColor="text1"/>
            <w:sz w:val="24"/>
            <w:szCs w:val="24"/>
          </w:rPr>
          <w:delText xml:space="preserve"> molecules cm</w:delText>
        </w:r>
        <w:r w:rsidR="0058060F" w:rsidRPr="00B76B88" w:rsidDel="00D11FB0">
          <w:rPr>
            <w:color w:val="000000" w:themeColor="text1"/>
            <w:sz w:val="24"/>
            <w:szCs w:val="24"/>
            <w:vertAlign w:val="superscript"/>
          </w:rPr>
          <w:delText>–2</w:delText>
        </w:r>
        <w:r w:rsidR="0058060F" w:rsidRPr="00B76B88" w:rsidDel="00D11FB0">
          <w:rPr>
            <w:color w:val="000000" w:themeColor="text1"/>
            <w:sz w:val="24"/>
            <w:szCs w:val="24"/>
          </w:rPr>
          <w:delText xml:space="preserve"> b</w:delText>
        </w:r>
      </w:del>
      <w:ins w:id="219" w:author="Starbase20" w:date="2021-08-20T11:43:00Z">
        <w:r w:rsidR="00D11FB0">
          <w:rPr>
            <w:color w:val="000000" w:themeColor="text1"/>
            <w:sz w:val="24"/>
            <w:szCs w:val="24"/>
          </w:rPr>
          <w:t>b</w:t>
        </w:r>
      </w:ins>
      <w:r w:rsidR="0058060F" w:rsidRPr="00B76B88">
        <w:rPr>
          <w:color w:val="000000" w:themeColor="text1"/>
          <w:sz w:val="24"/>
          <w:szCs w:val="24"/>
        </w:rPr>
        <w:t xml:space="preserve">ased on </w:t>
      </w:r>
      <w:del w:id="220" w:author="Starbase20" w:date="2021-08-20T11:43:00Z">
        <w:r w:rsidR="0058060F" w:rsidRPr="00B76B88" w:rsidDel="00D11FB0">
          <w:rPr>
            <w:color w:val="000000" w:themeColor="text1"/>
            <w:sz w:val="24"/>
            <w:szCs w:val="24"/>
          </w:rPr>
          <w:delText xml:space="preserve">the integrated areas along with </w:delText>
        </w:r>
      </w:del>
      <w:ins w:id="221" w:author="Starbase20" w:date="2021-08-20T11:43:00Z">
        <w:r w:rsidR="00D11FB0">
          <w:rPr>
            <w:color w:val="000000" w:themeColor="text1"/>
            <w:sz w:val="24"/>
            <w:szCs w:val="24"/>
          </w:rPr>
          <w:t xml:space="preserve">the </w:t>
        </w:r>
      </w:ins>
      <w:r w:rsidR="0058060F" w:rsidRPr="00B76B88">
        <w:rPr>
          <w:color w:val="000000" w:themeColor="text1"/>
          <w:sz w:val="24"/>
          <w:szCs w:val="24"/>
        </w:rPr>
        <w:t xml:space="preserve">absorption coefficients </w:t>
      </w:r>
      <w:del w:id="222" w:author="Starbase20" w:date="2021-08-20T11:45:00Z">
        <w:r w:rsidR="0058060F" w:rsidRPr="00B76B88" w:rsidDel="00D11FB0">
          <w:rPr>
            <w:color w:val="000000" w:themeColor="text1"/>
            <w:sz w:val="24"/>
            <w:szCs w:val="24"/>
          </w:rPr>
          <w:delText>of 4.7 × 10</w:delText>
        </w:r>
        <w:r w:rsidR="0058060F" w:rsidRPr="00B76B88" w:rsidDel="00D11FB0">
          <w:rPr>
            <w:color w:val="000000" w:themeColor="text1"/>
            <w:sz w:val="24"/>
            <w:szCs w:val="24"/>
            <w:vertAlign w:val="superscript"/>
          </w:rPr>
          <w:delText>–18</w:delText>
        </w:r>
        <w:r w:rsidR="0058060F" w:rsidRPr="00B76B88" w:rsidDel="00D11FB0">
          <w:rPr>
            <w:color w:val="000000" w:themeColor="text1"/>
            <w:sz w:val="24"/>
            <w:szCs w:val="24"/>
          </w:rPr>
          <w:delText xml:space="preserve"> and 5.1 × 10</w:delText>
        </w:r>
        <w:r w:rsidR="0058060F" w:rsidRPr="00B76B88" w:rsidDel="00D11FB0">
          <w:rPr>
            <w:color w:val="000000" w:themeColor="text1"/>
            <w:sz w:val="24"/>
            <w:szCs w:val="24"/>
            <w:vertAlign w:val="superscript"/>
          </w:rPr>
          <w:delText>–19</w:delText>
        </w:r>
        <w:r w:rsidR="0058060F" w:rsidRPr="00B76B88" w:rsidDel="00D11FB0">
          <w:rPr>
            <w:color w:val="000000" w:themeColor="text1"/>
            <w:sz w:val="24"/>
            <w:szCs w:val="24"/>
          </w:rPr>
          <w:delText xml:space="preserve"> cm molecule</w:delText>
        </w:r>
        <w:r w:rsidR="0058060F" w:rsidRPr="00B76B88" w:rsidDel="00D11FB0">
          <w:rPr>
            <w:color w:val="000000" w:themeColor="text1"/>
            <w:sz w:val="24"/>
            <w:szCs w:val="24"/>
            <w:vertAlign w:val="superscript"/>
          </w:rPr>
          <w:delText>–1</w:delText>
        </w:r>
        <w:r w:rsidR="0058060F" w:rsidRPr="00B76B88" w:rsidDel="00D11FB0">
          <w:rPr>
            <w:color w:val="000000" w:themeColor="text1"/>
            <w:sz w:val="24"/>
            <w:szCs w:val="24"/>
          </w:rPr>
          <w:delText xml:space="preserve"> </w:delText>
        </w:r>
      </w:del>
      <w:r w:rsidR="0058060F" w:rsidRPr="00B76B88">
        <w:rPr>
          <w:color w:val="000000" w:themeColor="text1"/>
          <w:sz w:val="24"/>
          <w:szCs w:val="24"/>
        </w:rPr>
        <w:t>for the 2319 cm</w:t>
      </w:r>
      <w:r w:rsidR="0058060F" w:rsidRPr="00B76B88">
        <w:rPr>
          <w:color w:val="000000" w:themeColor="text1"/>
          <w:sz w:val="24"/>
          <w:szCs w:val="24"/>
          <w:vertAlign w:val="superscript"/>
        </w:rPr>
        <w:t>–1</w:t>
      </w:r>
      <w:r w:rsidR="0058060F" w:rsidRPr="00B76B88">
        <w:rPr>
          <w:color w:val="000000" w:themeColor="text1"/>
          <w:sz w:val="24"/>
          <w:szCs w:val="24"/>
        </w:rPr>
        <w:t xml:space="preserve"> (</w:t>
      </w:r>
      <w:r w:rsidR="0058060F" w:rsidRPr="00B76B88">
        <w:rPr>
          <w:rFonts w:eastAsia="Times New Roman"/>
          <w:color w:val="000000" w:themeColor="text1"/>
          <w:sz w:val="24"/>
          <w:szCs w:val="24"/>
        </w:rPr>
        <w:t>ν</w:t>
      </w:r>
      <w:r w:rsidR="0058060F" w:rsidRPr="00B76B88">
        <w:rPr>
          <w:rFonts w:eastAsia="Times New Roman"/>
          <w:color w:val="000000" w:themeColor="text1"/>
          <w:sz w:val="24"/>
          <w:szCs w:val="24"/>
          <w:vertAlign w:val="subscript"/>
        </w:rPr>
        <w:t>1</w:t>
      </w:r>
      <w:r w:rsidR="0058060F" w:rsidRPr="00B76B88">
        <w:rPr>
          <w:rFonts w:eastAsia="Times New Roman"/>
          <w:color w:val="000000" w:themeColor="text1"/>
          <w:sz w:val="24"/>
          <w:szCs w:val="24"/>
        </w:rPr>
        <w:t>/ν</w:t>
      </w:r>
      <w:r w:rsidR="0058060F" w:rsidRPr="00B76B88">
        <w:rPr>
          <w:rFonts w:eastAsia="Times New Roman"/>
          <w:color w:val="000000" w:themeColor="text1"/>
          <w:sz w:val="24"/>
          <w:szCs w:val="24"/>
          <w:vertAlign w:val="subscript"/>
        </w:rPr>
        <w:t>1</w:t>
      </w:r>
      <w:ins w:id="223" w:author="Starbase20" w:date="2021-08-20T11:45:00Z">
        <w:r w:rsidR="00D11FB0" w:rsidRPr="00D11FB0">
          <w:rPr>
            <w:rFonts w:eastAsia="Times New Roman"/>
            <w:color w:val="000000" w:themeColor="text1"/>
            <w:sz w:val="24"/>
            <w:szCs w:val="24"/>
            <w:rPrChange w:id="224" w:author="Starbase20" w:date="2021-08-20T11:45:00Z">
              <w:rPr>
                <w:rFonts w:eastAsia="Times New Roman"/>
                <w:color w:val="000000" w:themeColor="text1"/>
                <w:sz w:val="24"/>
                <w:szCs w:val="24"/>
                <w:vertAlign w:val="subscript"/>
              </w:rPr>
            </w:rPrChange>
          </w:rPr>
          <w:t>,</w:t>
        </w:r>
        <w:r w:rsidR="00D11FB0">
          <w:rPr>
            <w:rFonts w:eastAsia="Times New Roman"/>
            <w:color w:val="000000" w:themeColor="text1"/>
            <w:sz w:val="24"/>
            <w:szCs w:val="24"/>
            <w:vertAlign w:val="subscript"/>
          </w:rPr>
          <w:t xml:space="preserve"> </w:t>
        </w:r>
      </w:ins>
      <w:del w:id="225" w:author="Starbase20" w:date="2021-08-20T11:46:00Z">
        <w:r w:rsidR="0058060F" w:rsidRPr="00B76B88" w:rsidDel="00D11FB0">
          <w:rPr>
            <w:color w:val="000000" w:themeColor="text1"/>
            <w:sz w:val="24"/>
            <w:szCs w:val="24"/>
          </w:rPr>
          <w:delText>)</w:delText>
        </w:r>
      </w:del>
      <w:ins w:id="226" w:author="Starbase20" w:date="2021-08-20T11:45:00Z">
        <w:r w:rsidR="00D11FB0" w:rsidRPr="00B76B88">
          <w:rPr>
            <w:color w:val="000000" w:themeColor="text1"/>
            <w:sz w:val="24"/>
            <w:szCs w:val="24"/>
          </w:rPr>
          <w:t>4.7 × 10</w:t>
        </w:r>
        <w:r w:rsidR="00D11FB0" w:rsidRPr="00B76B88">
          <w:rPr>
            <w:color w:val="000000" w:themeColor="text1"/>
            <w:sz w:val="24"/>
            <w:szCs w:val="24"/>
            <w:vertAlign w:val="superscript"/>
          </w:rPr>
          <w:t>–18</w:t>
        </w:r>
        <w:r w:rsidR="00D11FB0" w:rsidRPr="00B76B88">
          <w:rPr>
            <w:color w:val="000000" w:themeColor="text1"/>
            <w:sz w:val="24"/>
            <w:szCs w:val="24"/>
          </w:rPr>
          <w:t xml:space="preserve"> cm molecule</w:t>
        </w:r>
        <w:r w:rsidR="00D11FB0" w:rsidRPr="00B76B88">
          <w:rPr>
            <w:color w:val="000000" w:themeColor="text1"/>
            <w:sz w:val="24"/>
            <w:szCs w:val="24"/>
            <w:vertAlign w:val="superscript"/>
          </w:rPr>
          <w:t>–1</w:t>
        </w:r>
        <w:r w:rsidR="00D11FB0">
          <w:rPr>
            <w:color w:val="000000" w:themeColor="text1"/>
            <w:sz w:val="24"/>
            <w:szCs w:val="24"/>
          </w:rPr>
          <w:t>)</w:t>
        </w:r>
      </w:ins>
      <w:r w:rsidR="0058060F" w:rsidRPr="00B76B88">
        <w:rPr>
          <w:color w:val="000000" w:themeColor="text1"/>
          <w:sz w:val="24"/>
          <w:szCs w:val="24"/>
        </w:rPr>
        <w:t xml:space="preserve"> and 983 cm</w:t>
      </w:r>
      <w:r w:rsidR="0058060F" w:rsidRPr="00B76B88">
        <w:rPr>
          <w:color w:val="000000" w:themeColor="text1"/>
          <w:sz w:val="24"/>
          <w:szCs w:val="24"/>
          <w:vertAlign w:val="superscript"/>
        </w:rPr>
        <w:t>–1</w:t>
      </w:r>
      <w:r w:rsidR="0058060F" w:rsidRPr="00B76B88">
        <w:rPr>
          <w:color w:val="000000" w:themeColor="text1"/>
          <w:sz w:val="24"/>
          <w:szCs w:val="24"/>
        </w:rPr>
        <w:t xml:space="preserve"> (</w:t>
      </w:r>
      <w:r w:rsidR="0058060F" w:rsidRPr="00B76B88">
        <w:rPr>
          <w:rFonts w:eastAsia="Times New Roman"/>
          <w:color w:val="000000" w:themeColor="text1"/>
          <w:sz w:val="24"/>
          <w:szCs w:val="24"/>
        </w:rPr>
        <w:t>ν</w:t>
      </w:r>
      <w:r w:rsidR="0058060F" w:rsidRPr="00B76B88">
        <w:rPr>
          <w:rFonts w:eastAsia="Times New Roman"/>
          <w:color w:val="000000" w:themeColor="text1"/>
          <w:sz w:val="24"/>
          <w:szCs w:val="24"/>
          <w:vertAlign w:val="subscript"/>
        </w:rPr>
        <w:t>2</w:t>
      </w:r>
      <w:ins w:id="227" w:author="Starbase20" w:date="2021-08-20T11:46:00Z">
        <w:r w:rsidR="00D11FB0">
          <w:rPr>
            <w:color w:val="000000" w:themeColor="text1"/>
            <w:sz w:val="24"/>
            <w:szCs w:val="24"/>
          </w:rPr>
          <w:t xml:space="preserve">, </w:t>
        </w:r>
        <w:r w:rsidR="00D11FB0" w:rsidRPr="00B76B88">
          <w:rPr>
            <w:color w:val="000000" w:themeColor="text1"/>
            <w:sz w:val="24"/>
            <w:szCs w:val="24"/>
          </w:rPr>
          <w:t>5.1 × 10</w:t>
        </w:r>
        <w:r w:rsidR="00D11FB0" w:rsidRPr="00B76B88">
          <w:rPr>
            <w:color w:val="000000" w:themeColor="text1"/>
            <w:sz w:val="24"/>
            <w:szCs w:val="24"/>
            <w:vertAlign w:val="superscript"/>
          </w:rPr>
          <w:t>–19</w:t>
        </w:r>
        <w:r w:rsidR="00D11FB0" w:rsidRPr="00B76B88">
          <w:rPr>
            <w:color w:val="000000" w:themeColor="text1"/>
            <w:sz w:val="24"/>
            <w:szCs w:val="24"/>
          </w:rPr>
          <w:t xml:space="preserve"> cm molecule</w:t>
        </w:r>
        <w:r w:rsidR="00D11FB0" w:rsidRPr="00B76B88">
          <w:rPr>
            <w:color w:val="000000" w:themeColor="text1"/>
            <w:sz w:val="24"/>
            <w:szCs w:val="24"/>
            <w:vertAlign w:val="superscript"/>
          </w:rPr>
          <w:t>–1</w:t>
        </w:r>
      </w:ins>
      <w:r w:rsidR="0058060F" w:rsidRPr="00B76B88">
        <w:rPr>
          <w:color w:val="000000" w:themeColor="text1"/>
          <w:sz w:val="24"/>
          <w:szCs w:val="24"/>
        </w:rPr>
        <w:t>) bands</w:t>
      </w:r>
      <w:r w:rsidR="0058060F" w:rsidRPr="00B76B88">
        <w:rPr>
          <w:color w:val="000000" w:themeColor="text1"/>
          <w:sz w:val="24"/>
          <w:szCs w:val="24"/>
        </w:rPr>
        <w:fldChar w:fldCharType="begin"/>
      </w:r>
      <w:r w:rsidR="00663D93" w:rsidRPr="00B76B88">
        <w:rPr>
          <w:color w:val="000000" w:themeColor="text1"/>
          <w:sz w:val="24"/>
          <w:szCs w:val="24"/>
        </w:rPr>
        <w:instrText xml:space="preserve"> ADDIN EN.CITE &lt;EndNote&gt;&lt;Cite&gt;&lt;Author&gt;Turner&lt;/Author&gt;&lt;Year&gt;2015&lt;/Year&gt;&lt;RecNum&gt;23&lt;/RecNum&gt;&lt;DisplayText&gt;&lt;style face="superscript"&gt;21&lt;/style&gt;&lt;/DisplayText&gt;&lt;record&gt;&lt;rec-number&gt;23&lt;/rec-number&gt;&lt;foreign-keys&gt;&lt;key app="EN" db-id="v2v0tsrrlwrfptedf96xarvkdxwedts0p0z9" timestamp="1582686801"&gt;23&lt;/key&gt;&lt;/foreign-keys&gt;&lt;ref-type name="Journal Article"&gt;17&lt;/ref-type&gt;&lt;contributors&gt;&lt;authors&gt;&lt;author&gt;Turner, Andrew M&lt;/author&gt;&lt;author&gt;Abplanalp, Matthew J&lt;/author&gt;&lt;author&gt;Chen, Si Y&lt;/author&gt;&lt;author&gt;Chen, Yu T&lt;/author&gt;&lt;author&gt;Chang, Agnes HH&lt;/author&gt;&lt;author&gt;Kaiser, Ralf I&lt;/author&gt;&lt;/authors&gt;&lt;/contributors&gt;&lt;titles&gt;&lt;title&gt;A photoionization mass spectroscopic study on the formation of phosphanes in low temperature phosphine ices&lt;/title&gt;&lt;secondary-title&gt;Physical Chemistry Chemical Physics&lt;/secondary-title&gt;&lt;/titles&gt;&lt;periodical&gt;&lt;full-title&gt;Physical Chemistry Chemical Physics&lt;/full-title&gt;&lt;abbr-1&gt;Phys. Chem. Chem. Phys.&lt;/abbr-1&gt;&lt;abbr-2&gt;PCCP&lt;/abbr-2&gt;&lt;/periodical&gt;&lt;pages&gt;27281-27291&lt;/pages&gt;&lt;volume&gt;17&lt;/volume&gt;&lt;number&gt;41&lt;/number&gt;&lt;dates&gt;&lt;year&gt;2015&lt;/year&gt;&lt;/dates&gt;&lt;urls&gt;&lt;/urls&gt;&lt;/record&gt;&lt;/Cite&gt;&lt;/EndNote&gt;</w:instrText>
      </w:r>
      <w:r w:rsidR="0058060F" w:rsidRPr="00B76B88">
        <w:rPr>
          <w:color w:val="000000" w:themeColor="text1"/>
          <w:sz w:val="24"/>
          <w:szCs w:val="24"/>
        </w:rPr>
        <w:fldChar w:fldCharType="separate"/>
      </w:r>
      <w:r w:rsidR="00663D93" w:rsidRPr="00B76B88">
        <w:rPr>
          <w:noProof/>
          <w:color w:val="000000" w:themeColor="text1"/>
          <w:sz w:val="24"/>
          <w:szCs w:val="24"/>
          <w:vertAlign w:val="superscript"/>
        </w:rPr>
        <w:t>21</w:t>
      </w:r>
      <w:r w:rsidR="0058060F" w:rsidRPr="00B76B88">
        <w:rPr>
          <w:color w:val="000000" w:themeColor="text1"/>
          <w:sz w:val="24"/>
          <w:szCs w:val="24"/>
        </w:rPr>
        <w:fldChar w:fldCharType="end"/>
      </w:r>
      <w:ins w:id="228" w:author="Starbase20" w:date="2021-08-20T11:44:00Z">
        <w:r w:rsidR="00D11FB0">
          <w:rPr>
            <w:color w:val="000000" w:themeColor="text1"/>
            <w:sz w:val="24"/>
            <w:szCs w:val="24"/>
          </w:rPr>
          <w:t xml:space="preserve"> along with corresponding </w:t>
        </w:r>
        <w:r w:rsidR="00D11FB0" w:rsidRPr="00B76B88">
          <w:rPr>
            <w:color w:val="000000" w:themeColor="text1"/>
            <w:sz w:val="24"/>
            <w:szCs w:val="24"/>
          </w:rPr>
          <w:t>integrated areas</w:t>
        </w:r>
      </w:ins>
      <w:r w:rsidR="0058060F" w:rsidRPr="00B76B88">
        <w:rPr>
          <w:color w:val="000000" w:themeColor="text1"/>
          <w:sz w:val="24"/>
          <w:szCs w:val="24"/>
        </w:rPr>
        <w:t xml:space="preserve">, </w:t>
      </w:r>
      <w:ins w:id="229" w:author="Starbase20" w:date="2021-08-20T11:43:00Z">
        <w:r w:rsidR="00D11FB0">
          <w:rPr>
            <w:color w:val="000000" w:themeColor="text1"/>
            <w:sz w:val="24"/>
            <w:szCs w:val="24"/>
          </w:rPr>
          <w:t>its</w:t>
        </w:r>
        <w:r w:rsidR="00D11FB0" w:rsidRPr="00B76B88">
          <w:rPr>
            <w:color w:val="000000" w:themeColor="text1"/>
            <w:sz w:val="24"/>
            <w:szCs w:val="24"/>
          </w:rPr>
          <w:t xml:space="preserve"> average column density</w:t>
        </w:r>
        <w:r w:rsidR="00D11FB0" w:rsidRPr="00B76B88">
          <w:rPr>
            <w:color w:val="000000" w:themeColor="text1"/>
            <w:sz w:val="24"/>
            <w:szCs w:val="24"/>
            <w:vertAlign w:val="subscript"/>
          </w:rPr>
          <w:t xml:space="preserve"> </w:t>
        </w:r>
        <w:r w:rsidR="00D11FB0" w:rsidRPr="00B76B88">
          <w:rPr>
            <w:color w:val="000000" w:themeColor="text1"/>
            <w:sz w:val="24"/>
            <w:szCs w:val="24"/>
          </w:rPr>
          <w:t>was</w:t>
        </w:r>
        <w:r w:rsidR="00D11FB0">
          <w:rPr>
            <w:color w:val="000000" w:themeColor="text1"/>
            <w:sz w:val="24"/>
            <w:szCs w:val="24"/>
          </w:rPr>
          <w:t xml:space="preserve"> determined</w:t>
        </w:r>
        <w:r w:rsidR="00D11FB0" w:rsidRPr="00B76B88">
          <w:rPr>
            <w:color w:val="000000" w:themeColor="text1"/>
            <w:sz w:val="24"/>
            <w:szCs w:val="24"/>
          </w:rPr>
          <w:t xml:space="preserve"> to be (1.5 ± 0.3) × 10</w:t>
        </w:r>
        <w:r w:rsidR="00D11FB0" w:rsidRPr="00B76B88">
          <w:rPr>
            <w:color w:val="000000" w:themeColor="text1"/>
            <w:sz w:val="24"/>
            <w:szCs w:val="24"/>
            <w:vertAlign w:val="superscript"/>
          </w:rPr>
          <w:t>18</w:t>
        </w:r>
        <w:r w:rsidR="00D11FB0" w:rsidRPr="00B76B88">
          <w:rPr>
            <w:color w:val="000000" w:themeColor="text1"/>
            <w:sz w:val="24"/>
            <w:szCs w:val="24"/>
          </w:rPr>
          <w:t xml:space="preserve"> molecules cm</w:t>
        </w:r>
        <w:r w:rsidR="00D11FB0" w:rsidRPr="00B76B88">
          <w:rPr>
            <w:color w:val="000000" w:themeColor="text1"/>
            <w:sz w:val="24"/>
            <w:szCs w:val="24"/>
            <w:vertAlign w:val="superscript"/>
          </w:rPr>
          <w:t>–2</w:t>
        </w:r>
      </w:ins>
      <w:ins w:id="230" w:author="Starbase20" w:date="2021-08-20T11:48:00Z">
        <w:r w:rsidR="00D11FB0">
          <w:rPr>
            <w:color w:val="000000" w:themeColor="text1"/>
            <w:sz w:val="24"/>
            <w:szCs w:val="24"/>
          </w:rPr>
          <w:t>, which can be co</w:t>
        </w:r>
      </w:ins>
      <w:ins w:id="231" w:author="Starbase20" w:date="2021-08-20T11:49:00Z">
        <w:r w:rsidR="00D11FB0">
          <w:rPr>
            <w:color w:val="000000" w:themeColor="text1"/>
            <w:sz w:val="24"/>
            <w:szCs w:val="24"/>
          </w:rPr>
          <w:t>n</w:t>
        </w:r>
      </w:ins>
      <w:ins w:id="232" w:author="Starbase20" w:date="2021-08-20T11:48:00Z">
        <w:r w:rsidR="00D11FB0">
          <w:rPr>
            <w:color w:val="000000" w:themeColor="text1"/>
            <w:sz w:val="24"/>
            <w:szCs w:val="24"/>
          </w:rPr>
          <w:t>verted to</w:t>
        </w:r>
      </w:ins>
      <w:ins w:id="233" w:author="Starbase20" w:date="2021-08-20T11:49:00Z">
        <w:r w:rsidR="00D11FB0">
          <w:rPr>
            <w:color w:val="000000" w:themeColor="text1"/>
            <w:sz w:val="24"/>
            <w:szCs w:val="24"/>
          </w:rPr>
          <w:t xml:space="preserve"> </w:t>
        </w:r>
        <w:r w:rsidR="00D11FB0" w:rsidRPr="00B76B88">
          <w:rPr>
            <w:color w:val="000000" w:themeColor="text1"/>
            <w:sz w:val="24"/>
            <w:szCs w:val="24"/>
          </w:rPr>
          <w:t>550 ± 60 nm</w:t>
        </w:r>
        <w:r w:rsidR="00D11FB0">
          <w:rPr>
            <w:color w:val="000000" w:themeColor="text1"/>
            <w:sz w:val="24"/>
            <w:szCs w:val="24"/>
          </w:rPr>
          <w:t xml:space="preserve"> thick ice</w:t>
        </w:r>
        <w:r w:rsidR="00D11FB0" w:rsidRPr="00B76B88" w:rsidDel="00D11FB0">
          <w:rPr>
            <w:color w:val="000000" w:themeColor="text1"/>
            <w:sz w:val="24"/>
            <w:szCs w:val="24"/>
          </w:rPr>
          <w:t xml:space="preserve"> </w:t>
        </w:r>
      </w:ins>
      <w:del w:id="234" w:author="Starbase20" w:date="2021-08-20T11:43:00Z">
        <w:r w:rsidR="0058060F" w:rsidRPr="00B76B88" w:rsidDel="00D11FB0">
          <w:rPr>
            <w:color w:val="000000" w:themeColor="text1"/>
            <w:sz w:val="24"/>
            <w:szCs w:val="24"/>
          </w:rPr>
          <w:delText>respectively</w:delText>
        </w:r>
      </w:del>
      <w:del w:id="235" w:author="Starbase20" w:date="2021-08-20T11:49:00Z">
        <w:r w:rsidR="0058060F" w:rsidRPr="00B76B88" w:rsidDel="00D11FB0">
          <w:rPr>
            <w:color w:val="000000" w:themeColor="text1"/>
            <w:sz w:val="24"/>
            <w:szCs w:val="24"/>
          </w:rPr>
          <w:delText>. W</w:delText>
        </w:r>
      </w:del>
      <w:ins w:id="236" w:author="Starbase20" w:date="2021-08-20T11:49:00Z">
        <w:r w:rsidR="00D11FB0">
          <w:rPr>
            <w:color w:val="000000" w:themeColor="text1"/>
            <w:sz w:val="24"/>
            <w:szCs w:val="24"/>
          </w:rPr>
          <w:t>w</w:t>
        </w:r>
      </w:ins>
      <w:r w:rsidR="0058060F" w:rsidRPr="00B76B88">
        <w:rPr>
          <w:color w:val="000000" w:themeColor="text1"/>
          <w:sz w:val="24"/>
          <w:szCs w:val="24"/>
        </w:rPr>
        <w:t xml:space="preserve">ith the </w:t>
      </w:r>
      <w:del w:id="237" w:author="Starbase20" w:date="2021-08-20T11:50:00Z">
        <w:r w:rsidR="0058060F" w:rsidRPr="00B76B88" w:rsidDel="005F5D6D">
          <w:rPr>
            <w:color w:val="000000" w:themeColor="text1"/>
            <w:sz w:val="24"/>
            <w:szCs w:val="24"/>
          </w:rPr>
          <w:delText xml:space="preserve">densities </w:delText>
        </w:r>
      </w:del>
      <w:ins w:id="238" w:author="Starbase20" w:date="2021-08-20T11:50:00Z">
        <w:r w:rsidR="005F5D6D" w:rsidRPr="00B76B88">
          <w:rPr>
            <w:color w:val="000000" w:themeColor="text1"/>
            <w:sz w:val="24"/>
            <w:szCs w:val="24"/>
          </w:rPr>
          <w:t>densit</w:t>
        </w:r>
        <w:r w:rsidR="005F5D6D">
          <w:rPr>
            <w:color w:val="000000" w:themeColor="text1"/>
            <w:sz w:val="24"/>
            <w:szCs w:val="24"/>
          </w:rPr>
          <w:t>y</w:t>
        </w:r>
        <w:r w:rsidR="005F5D6D" w:rsidRPr="00B76B88">
          <w:rPr>
            <w:color w:val="000000" w:themeColor="text1"/>
            <w:sz w:val="24"/>
            <w:szCs w:val="24"/>
          </w:rPr>
          <w:t xml:space="preserve"> </w:t>
        </w:r>
      </w:ins>
      <w:r w:rsidR="0058060F" w:rsidRPr="00B76B88">
        <w:rPr>
          <w:color w:val="000000" w:themeColor="text1"/>
          <w:sz w:val="24"/>
          <w:szCs w:val="24"/>
        </w:rPr>
        <w:t>of PH</w:t>
      </w:r>
      <w:r w:rsidR="0058060F" w:rsidRPr="00B76B88">
        <w:rPr>
          <w:color w:val="000000" w:themeColor="text1"/>
          <w:sz w:val="24"/>
          <w:szCs w:val="24"/>
          <w:vertAlign w:val="subscript"/>
        </w:rPr>
        <w:t>3</w:t>
      </w:r>
      <w:r w:rsidR="0058060F" w:rsidRPr="00B76B88">
        <w:rPr>
          <w:color w:val="000000" w:themeColor="text1"/>
          <w:sz w:val="24"/>
          <w:szCs w:val="24"/>
        </w:rPr>
        <w:t xml:space="preserve"> ice (0.9 g cm</w:t>
      </w:r>
      <w:r w:rsidR="0058060F" w:rsidRPr="00B76B88">
        <w:rPr>
          <w:color w:val="000000" w:themeColor="text1"/>
          <w:sz w:val="24"/>
          <w:szCs w:val="24"/>
          <w:vertAlign w:val="superscript"/>
        </w:rPr>
        <w:t>–</w:t>
      </w:r>
      <w:r w:rsidR="00EA4E27" w:rsidRPr="00B76B88">
        <w:rPr>
          <w:color w:val="000000" w:themeColor="text1"/>
          <w:sz w:val="24"/>
          <w:szCs w:val="24"/>
          <w:vertAlign w:val="superscript"/>
        </w:rPr>
        <w:t>3</w:t>
      </w:r>
      <w:r w:rsidR="0058060F" w:rsidRPr="00B76B88">
        <w:rPr>
          <w:color w:val="000000" w:themeColor="text1"/>
          <w:sz w:val="24"/>
          <w:szCs w:val="24"/>
        </w:rPr>
        <w:t>)</w:t>
      </w:r>
      <w:r w:rsidR="0058060F" w:rsidRPr="00B76B88">
        <w:rPr>
          <w:color w:val="000000" w:themeColor="text1"/>
          <w:sz w:val="24"/>
          <w:szCs w:val="24"/>
        </w:rPr>
        <w:fldChar w:fldCharType="begin"/>
      </w:r>
      <w:r w:rsidR="00663D93" w:rsidRPr="00B76B88">
        <w:rPr>
          <w:color w:val="000000" w:themeColor="text1"/>
          <w:sz w:val="24"/>
          <w:szCs w:val="24"/>
        </w:rPr>
        <w:instrText xml:space="preserve"> ADDIN EN.CITE &lt;EndNote&gt;&lt;Cite&gt;&lt;Author&gt;Turner&lt;/Author&gt;&lt;Year&gt;2015&lt;/Year&gt;&lt;RecNum&gt;23&lt;/RecNum&gt;&lt;DisplayText&gt;&lt;style face="superscript"&gt;21&lt;/style&gt;&lt;/DisplayText&gt;&lt;record&gt;&lt;rec-number&gt;23&lt;/rec-number&gt;&lt;foreign-keys&gt;&lt;key app="EN" db-id="v2v0tsrrlwrfptedf96xarvkdxwedts0p0z9" timestamp="1582686801"&gt;23&lt;/key&gt;&lt;/foreign-keys&gt;&lt;ref-type name="Journal Article"&gt;17&lt;/ref-type&gt;&lt;contributors&gt;&lt;authors&gt;&lt;author&gt;Turner, Andrew M&lt;/author&gt;&lt;author&gt;Abplanalp, Matthew J&lt;/author&gt;&lt;author&gt;Chen, Si Y&lt;/author&gt;&lt;author&gt;Chen, Yu T&lt;/author&gt;&lt;author&gt;Chang, Agnes HH&lt;/author&gt;&lt;author&gt;Kaiser, Ralf I&lt;/author&gt;&lt;/authors&gt;&lt;/contributors&gt;&lt;titles&gt;&lt;title&gt;A photoionization mass spectroscopic study on the formation of phosphanes in low temperature phosphine ices&lt;/title&gt;&lt;secondary-title&gt;Physical Chemistry Chemical Physics&lt;/secondary-title&gt;&lt;/titles&gt;&lt;periodical&gt;&lt;full-title&gt;Physical Chemistry Chemical Physics&lt;/full-title&gt;&lt;abbr-1&gt;Phys. Chem. Chem. Phys.&lt;/abbr-1&gt;&lt;abbr-2&gt;PCCP&lt;/abbr-2&gt;&lt;/periodical&gt;&lt;pages&gt;27281-27291&lt;/pages&gt;&lt;volume&gt;17&lt;/volume&gt;&lt;number&gt;41&lt;/number&gt;&lt;dates&gt;&lt;year&gt;2015&lt;/year&gt;&lt;/dates&gt;&lt;urls&gt;&lt;/urls&gt;&lt;/record&gt;&lt;/Cite&gt;&lt;/EndNote&gt;</w:instrText>
      </w:r>
      <w:r w:rsidR="0058060F" w:rsidRPr="00B76B88">
        <w:rPr>
          <w:color w:val="000000" w:themeColor="text1"/>
          <w:sz w:val="24"/>
          <w:szCs w:val="24"/>
        </w:rPr>
        <w:fldChar w:fldCharType="separate"/>
      </w:r>
      <w:r w:rsidR="00663D93" w:rsidRPr="00B76B88">
        <w:rPr>
          <w:noProof/>
          <w:color w:val="000000" w:themeColor="text1"/>
          <w:sz w:val="24"/>
          <w:szCs w:val="24"/>
          <w:vertAlign w:val="superscript"/>
        </w:rPr>
        <w:t>21</w:t>
      </w:r>
      <w:r w:rsidR="0058060F" w:rsidRPr="00B76B88">
        <w:rPr>
          <w:color w:val="000000" w:themeColor="text1"/>
          <w:sz w:val="24"/>
          <w:szCs w:val="24"/>
        </w:rPr>
        <w:fldChar w:fldCharType="end"/>
      </w:r>
      <w:del w:id="239" w:author="Starbase20" w:date="2021-08-20T11:49:00Z">
        <w:r w:rsidR="0058060F" w:rsidRPr="00B76B88" w:rsidDel="00D11FB0">
          <w:rPr>
            <w:color w:val="000000" w:themeColor="text1"/>
            <w:sz w:val="24"/>
            <w:szCs w:val="24"/>
          </w:rPr>
          <w:delText>, its thickness was found to be 550 ± 60 nm</w:delText>
        </w:r>
      </w:del>
      <w:r w:rsidR="0058060F" w:rsidRPr="00B76B88">
        <w:rPr>
          <w:color w:val="000000" w:themeColor="text1"/>
          <w:sz w:val="24"/>
          <w:szCs w:val="24"/>
        </w:rPr>
        <w:t>. Considering the thickness of the total ice (1000 ± 50 nm) and PH</w:t>
      </w:r>
      <w:r w:rsidR="0058060F" w:rsidRPr="00B76B88">
        <w:rPr>
          <w:color w:val="000000" w:themeColor="text1"/>
          <w:sz w:val="24"/>
          <w:szCs w:val="24"/>
          <w:vertAlign w:val="subscript"/>
        </w:rPr>
        <w:t>3</w:t>
      </w:r>
      <w:r w:rsidR="0058060F" w:rsidRPr="00B76B88">
        <w:rPr>
          <w:color w:val="000000" w:themeColor="text1"/>
          <w:sz w:val="24"/>
          <w:szCs w:val="24"/>
        </w:rPr>
        <w:t xml:space="preserve"> ice (550 ± 60 nm), the thickness of N</w:t>
      </w:r>
      <w:r w:rsidR="0058060F" w:rsidRPr="00B76B88">
        <w:rPr>
          <w:color w:val="000000" w:themeColor="text1"/>
          <w:sz w:val="24"/>
          <w:szCs w:val="24"/>
          <w:vertAlign w:val="subscript"/>
        </w:rPr>
        <w:t>2</w:t>
      </w:r>
      <w:r w:rsidR="0058060F" w:rsidRPr="00B76B88">
        <w:rPr>
          <w:color w:val="000000" w:themeColor="text1"/>
          <w:sz w:val="24"/>
          <w:szCs w:val="24"/>
        </w:rPr>
        <w:t xml:space="preserve"> was estimated to be 450 ± 50 nm, which corresponds to a column density of (1.2 ± 0.3) × 10</w:t>
      </w:r>
      <w:r w:rsidR="0058060F" w:rsidRPr="00B76B88">
        <w:rPr>
          <w:color w:val="000000" w:themeColor="text1"/>
          <w:sz w:val="24"/>
          <w:szCs w:val="24"/>
          <w:vertAlign w:val="superscript"/>
        </w:rPr>
        <w:t>18</w:t>
      </w:r>
      <w:r w:rsidR="0058060F" w:rsidRPr="00B76B88">
        <w:rPr>
          <w:color w:val="000000" w:themeColor="text1"/>
          <w:sz w:val="24"/>
          <w:szCs w:val="24"/>
        </w:rPr>
        <w:t xml:space="preserve"> molecules cm</w:t>
      </w:r>
      <w:r w:rsidR="0058060F" w:rsidRPr="00B76B88">
        <w:rPr>
          <w:color w:val="000000" w:themeColor="text1"/>
          <w:sz w:val="24"/>
          <w:szCs w:val="24"/>
          <w:vertAlign w:val="superscript"/>
        </w:rPr>
        <w:t>–2</w:t>
      </w:r>
      <w:r w:rsidR="0058060F" w:rsidRPr="00B76B88">
        <w:rPr>
          <w:color w:val="000000" w:themeColor="text1"/>
          <w:sz w:val="24"/>
          <w:szCs w:val="24"/>
        </w:rPr>
        <w:t xml:space="preserve"> taking into account the densities of N</w:t>
      </w:r>
      <w:r w:rsidR="0058060F" w:rsidRPr="00B76B88">
        <w:rPr>
          <w:color w:val="000000" w:themeColor="text1"/>
          <w:sz w:val="24"/>
          <w:szCs w:val="24"/>
          <w:vertAlign w:val="subscript"/>
        </w:rPr>
        <w:t>2</w:t>
      </w:r>
      <w:r w:rsidR="0058060F" w:rsidRPr="00B76B88">
        <w:rPr>
          <w:color w:val="000000" w:themeColor="text1"/>
          <w:sz w:val="24"/>
          <w:szCs w:val="24"/>
        </w:rPr>
        <w:t xml:space="preserve"> ice (0.94 ± 0.02 g cm</w:t>
      </w:r>
      <w:r w:rsidR="0058060F" w:rsidRPr="00B76B88">
        <w:rPr>
          <w:color w:val="000000" w:themeColor="text1"/>
          <w:sz w:val="24"/>
          <w:szCs w:val="24"/>
          <w:vertAlign w:val="superscript"/>
        </w:rPr>
        <w:t>–</w:t>
      </w:r>
      <w:r w:rsidR="00EA4E27" w:rsidRPr="00B76B88">
        <w:rPr>
          <w:color w:val="000000" w:themeColor="text1"/>
          <w:sz w:val="24"/>
          <w:szCs w:val="24"/>
          <w:vertAlign w:val="superscript"/>
        </w:rPr>
        <w:t>3</w:t>
      </w:r>
      <w:r w:rsidR="0058060F" w:rsidRPr="00B76B88">
        <w:rPr>
          <w:color w:val="000000" w:themeColor="text1"/>
          <w:sz w:val="24"/>
          <w:szCs w:val="24"/>
        </w:rPr>
        <w:t>)</w:t>
      </w:r>
      <w:r w:rsidR="0058060F" w:rsidRPr="00B76B88">
        <w:rPr>
          <w:color w:val="000000" w:themeColor="text1"/>
          <w:sz w:val="24"/>
          <w:szCs w:val="24"/>
        </w:rPr>
        <w:fldChar w:fldCharType="begin"/>
      </w:r>
      <w:r w:rsidR="00F408EB" w:rsidRPr="00B76B88">
        <w:rPr>
          <w:color w:val="000000" w:themeColor="text1"/>
          <w:sz w:val="24"/>
          <w:szCs w:val="24"/>
        </w:rPr>
        <w:instrText xml:space="preserve"> ADDIN EN.CITE &lt;EndNote&gt;&lt;Cite&gt;&lt;Author&gt;Satorre&lt;/Author&gt;&lt;Year&gt;2008&lt;/Year&gt;&lt;RecNum&gt;25&lt;/RecNum&gt;&lt;DisplayText&gt;&lt;style face="superscript"&gt;42&lt;/style&gt;&lt;/DisplayText&gt;&lt;record&gt;&lt;rec-number&gt;25&lt;/rec-number&gt;&lt;foreign-keys&gt;&lt;key app="EN" db-id="v2v0tsrrlwrfptedf96xarvkdxwedts0p0z9" timestamp="1587541083"&gt;25&lt;/key&gt;&lt;/foreign-keys&gt;&lt;ref-type name="Journal Article"&gt;17&lt;/ref-type&gt;&lt;contributors&gt;&lt;authors&gt;&lt;author&gt;Satorre, MÁ&lt;/author&gt;&lt;author&gt;Domingo, M&lt;/author&gt;&lt;author&gt;Millán, C&lt;/author&gt;&lt;author&gt;Luna, R&lt;/author&gt;&lt;author&gt;Vilaplana, R&lt;/author&gt;&lt;author&gt;Santonja, C&lt;/author&gt;&lt;/authors&gt;&lt;/contributors&gt;&lt;titles&gt;&lt;title&gt;&lt;style face="normal" font="default" size="100%"&gt;Density of CH&lt;/style&gt;&lt;style face="subscript" font="default" size="100%"&gt;4&lt;/style&gt;&lt;style face="normal" font="default" size="100%"&gt;, N&lt;/style&gt;&lt;style face="subscript" font="default" size="100%"&gt;2&lt;/style&gt;&lt;style face="normal" font="default" size="100%"&gt; and CO&lt;/style&gt;&lt;style face="subscript" font="default" size="100%"&gt;2&lt;/style&gt;&lt;style face="normal" font="default" size="100%"&gt; ices at different temperatures of deposition&lt;/style&gt;&lt;/title&gt;&lt;secondary-title&gt;Planetary and Space Science&lt;/secondary-title&gt;&lt;/titles&gt;&lt;periodical&gt;&lt;full-title&gt;Planetary and Space Science&lt;/full-title&gt;&lt;abbr-1&gt;Planet. Space Sci.&lt;/abbr-1&gt;&lt;/periodical&gt;&lt;pages&gt;1748-1752&lt;/pages&gt;&lt;volume&gt;56&lt;/volume&gt;&lt;number&gt;13&lt;/number&gt;&lt;dates&gt;&lt;year&gt;2008&lt;/year&gt;&lt;/dates&gt;&lt;isbn&gt;0032-0633&lt;/isbn&gt;&lt;urls&gt;&lt;/urls&gt;&lt;/record&gt;&lt;/Cite&gt;&lt;/EndNote&gt;</w:instrText>
      </w:r>
      <w:r w:rsidR="0058060F" w:rsidRPr="00B76B88">
        <w:rPr>
          <w:color w:val="000000" w:themeColor="text1"/>
          <w:sz w:val="24"/>
          <w:szCs w:val="24"/>
        </w:rPr>
        <w:fldChar w:fldCharType="separate"/>
      </w:r>
      <w:r w:rsidR="003150E2" w:rsidRPr="00B76B88">
        <w:rPr>
          <w:noProof/>
          <w:color w:val="000000" w:themeColor="text1"/>
          <w:sz w:val="24"/>
          <w:szCs w:val="24"/>
          <w:vertAlign w:val="superscript"/>
        </w:rPr>
        <w:t>42</w:t>
      </w:r>
      <w:r w:rsidR="0058060F" w:rsidRPr="00B76B88">
        <w:rPr>
          <w:color w:val="000000" w:themeColor="text1"/>
          <w:sz w:val="24"/>
          <w:szCs w:val="24"/>
        </w:rPr>
        <w:fldChar w:fldCharType="end"/>
      </w:r>
      <w:r w:rsidR="0058060F" w:rsidRPr="00B76B88">
        <w:rPr>
          <w:color w:val="000000" w:themeColor="text1"/>
          <w:sz w:val="24"/>
          <w:szCs w:val="24"/>
        </w:rPr>
        <w:t>. Therefore, the ratio of PH</w:t>
      </w:r>
      <w:r w:rsidR="0058060F" w:rsidRPr="00B76B88">
        <w:rPr>
          <w:color w:val="000000" w:themeColor="text1"/>
          <w:sz w:val="24"/>
          <w:szCs w:val="24"/>
          <w:vertAlign w:val="subscript"/>
        </w:rPr>
        <w:t xml:space="preserve">3 </w:t>
      </w:r>
      <w:r w:rsidR="0058060F" w:rsidRPr="00B76B88">
        <w:rPr>
          <w:color w:val="000000" w:themeColor="text1"/>
          <w:sz w:val="24"/>
          <w:szCs w:val="24"/>
        </w:rPr>
        <w:t>and N</w:t>
      </w:r>
      <w:r w:rsidR="0058060F" w:rsidRPr="00B76B88">
        <w:rPr>
          <w:color w:val="000000" w:themeColor="text1"/>
          <w:sz w:val="24"/>
          <w:szCs w:val="24"/>
          <w:vertAlign w:val="subscript"/>
        </w:rPr>
        <w:t>2</w:t>
      </w:r>
      <w:r w:rsidR="0058060F" w:rsidRPr="00B76B88">
        <w:rPr>
          <w:color w:val="000000" w:themeColor="text1"/>
          <w:sz w:val="24"/>
          <w:szCs w:val="24"/>
        </w:rPr>
        <w:t xml:space="preserve"> was found to be (1.2 ± 0.2) : 1. </w:t>
      </w:r>
    </w:p>
    <w:p w14:paraId="08733ED7" w14:textId="016AFC83" w:rsidR="0058060F" w:rsidRPr="00B76B88" w:rsidRDefault="0058060F" w:rsidP="00554214">
      <w:pPr>
        <w:spacing w:after="120" w:line="360" w:lineRule="auto"/>
        <w:ind w:firstLine="288"/>
        <w:jc w:val="both"/>
        <w:rPr>
          <w:color w:val="000000" w:themeColor="text1"/>
          <w:sz w:val="24"/>
          <w:szCs w:val="24"/>
        </w:rPr>
      </w:pPr>
      <w:r w:rsidRPr="00B76B88">
        <w:rPr>
          <w:color w:val="000000" w:themeColor="text1"/>
          <w:sz w:val="24"/>
          <w:szCs w:val="24"/>
        </w:rPr>
        <w:t xml:space="preserve">The ices were then isothermally </w:t>
      </w:r>
      <w:del w:id="240" w:author="Starbase20" w:date="2021-08-20T11:54:00Z">
        <w:r w:rsidRPr="00B76B88" w:rsidDel="005F5D6D">
          <w:rPr>
            <w:color w:val="000000" w:themeColor="text1"/>
            <w:sz w:val="24"/>
            <w:szCs w:val="24"/>
          </w:rPr>
          <w:delText xml:space="preserve">irradiated </w:delText>
        </w:r>
      </w:del>
      <w:ins w:id="241" w:author="Starbase20" w:date="2021-08-20T11:54:00Z">
        <w:r w:rsidR="005F5D6D">
          <w:rPr>
            <w:color w:val="000000" w:themeColor="text1"/>
            <w:sz w:val="24"/>
            <w:szCs w:val="24"/>
          </w:rPr>
          <w:t xml:space="preserve">processed </w:t>
        </w:r>
      </w:ins>
      <w:ins w:id="242" w:author="Starbase20" w:date="2021-08-20T11:55:00Z">
        <w:r w:rsidR="005F5D6D">
          <w:rPr>
            <w:color w:val="000000" w:themeColor="text1"/>
            <w:sz w:val="24"/>
            <w:szCs w:val="24"/>
          </w:rPr>
          <w:t>by</w:t>
        </w:r>
      </w:ins>
      <w:del w:id="243" w:author="Starbase20" w:date="2021-08-20T11:55:00Z">
        <w:r w:rsidRPr="00B76B88" w:rsidDel="005F5D6D">
          <w:rPr>
            <w:color w:val="000000" w:themeColor="text1"/>
            <w:sz w:val="24"/>
            <w:szCs w:val="24"/>
          </w:rPr>
          <w:delText>at 5.0 ± 0.1 K with</w:delText>
        </w:r>
      </w:del>
      <w:r w:rsidRPr="00B76B88">
        <w:rPr>
          <w:color w:val="000000" w:themeColor="text1"/>
          <w:sz w:val="24"/>
          <w:szCs w:val="24"/>
        </w:rPr>
        <w:t xml:space="preserve"> 5 keV electrons (Specs EQ 22-35 electron source) </w:t>
      </w:r>
      <w:ins w:id="244" w:author="Starbase20" w:date="2021-08-20T11:55:00Z">
        <w:r w:rsidR="005F5D6D" w:rsidRPr="00B76B88">
          <w:rPr>
            <w:color w:val="000000" w:themeColor="text1"/>
            <w:sz w:val="24"/>
            <w:szCs w:val="24"/>
          </w:rPr>
          <w:t>at 5.0 ± 0.1 K</w:t>
        </w:r>
      </w:ins>
      <w:del w:id="245" w:author="Starbase20" w:date="2021-08-20T11:55:00Z">
        <w:r w:rsidRPr="00B76B88" w:rsidDel="005F5D6D">
          <w:rPr>
            <w:color w:val="000000" w:themeColor="text1"/>
            <w:sz w:val="24"/>
            <w:szCs w:val="24"/>
          </w:rPr>
          <w:delText>at a 70</w:delText>
        </w:r>
        <w:r w:rsidRPr="00B76B88" w:rsidDel="005F5D6D">
          <w:rPr>
            <w:color w:val="000000" w:themeColor="text1"/>
            <w:sz w:val="24"/>
            <w:szCs w:val="24"/>
            <w:vertAlign w:val="superscript"/>
          </w:rPr>
          <w:delText xml:space="preserve">o </w:delText>
        </w:r>
        <w:r w:rsidRPr="00B76B88" w:rsidDel="005F5D6D">
          <w:rPr>
            <w:color w:val="000000" w:themeColor="text1"/>
            <w:sz w:val="24"/>
            <w:szCs w:val="24"/>
          </w:rPr>
          <w:delText>angle to the ice surface normal</w:delText>
        </w:r>
      </w:del>
      <w:r w:rsidRPr="00B76B88">
        <w:rPr>
          <w:color w:val="000000" w:themeColor="text1"/>
          <w:sz w:val="24"/>
          <w:szCs w:val="24"/>
        </w:rPr>
        <w:t xml:space="preserve"> for two hours at currents of 0 nA (blank) and 100 nA (</w:t>
      </w:r>
      <w:r w:rsidR="006A4D96" w:rsidRPr="00B76B88">
        <w:rPr>
          <w:color w:val="000000" w:themeColor="text1"/>
          <w:sz w:val="24"/>
          <w:szCs w:val="24"/>
        </w:rPr>
        <w:t xml:space="preserve">Supplementary Table </w:t>
      </w:r>
      <w:r w:rsidRPr="00B76B88">
        <w:rPr>
          <w:color w:val="000000" w:themeColor="text1"/>
          <w:sz w:val="24"/>
          <w:szCs w:val="24"/>
        </w:rPr>
        <w:t xml:space="preserve">1). </w:t>
      </w:r>
      <w:ins w:id="246" w:author="Starbase20" w:date="2021-08-20T11:59:00Z">
        <w:r w:rsidR="005F5D6D">
          <w:rPr>
            <w:color w:val="000000" w:themeColor="text1"/>
            <w:sz w:val="24"/>
            <w:szCs w:val="24"/>
          </w:rPr>
          <w:t xml:space="preserve">The </w:t>
        </w:r>
        <w:r w:rsidR="005F5D6D" w:rsidRPr="005F5D6D">
          <w:rPr>
            <w:color w:val="000000" w:themeColor="text1"/>
            <w:sz w:val="24"/>
            <w:szCs w:val="24"/>
          </w:rPr>
          <w:t xml:space="preserve">electron incidence angle </w:t>
        </w:r>
        <w:r w:rsidR="005F5D6D">
          <w:rPr>
            <w:color w:val="000000" w:themeColor="text1"/>
            <w:sz w:val="24"/>
            <w:szCs w:val="24"/>
          </w:rPr>
          <w:t>is</w:t>
        </w:r>
      </w:ins>
      <w:ins w:id="247" w:author="Starbase20" w:date="2021-08-20T11:57:00Z">
        <w:r w:rsidR="005F5D6D" w:rsidRPr="005F5D6D">
          <w:rPr>
            <w:color w:val="000000" w:themeColor="text1"/>
            <w:sz w:val="24"/>
            <w:szCs w:val="24"/>
          </w:rPr>
          <w:t xml:space="preserve"> 70</w:t>
        </w:r>
        <w:r w:rsidR="005F5D6D" w:rsidRPr="005F5D6D">
          <w:rPr>
            <w:color w:val="000000" w:themeColor="text1"/>
            <w:sz w:val="24"/>
            <w:szCs w:val="24"/>
            <w:vertAlign w:val="superscript"/>
            <w:rPrChange w:id="248" w:author="Starbase20" w:date="2021-08-20T11:57:00Z">
              <w:rPr>
                <w:color w:val="000000" w:themeColor="text1"/>
                <w:sz w:val="24"/>
                <w:szCs w:val="24"/>
              </w:rPr>
            </w:rPrChange>
          </w:rPr>
          <w:t>o</w:t>
        </w:r>
        <w:r w:rsidR="005F5D6D" w:rsidRPr="005F5D6D">
          <w:rPr>
            <w:color w:val="000000" w:themeColor="text1"/>
            <w:sz w:val="24"/>
            <w:szCs w:val="24"/>
          </w:rPr>
          <w:t xml:space="preserve"> to the ice surface normal</w:t>
        </w:r>
      </w:ins>
      <w:ins w:id="249" w:author="Starbase20" w:date="2021-08-20T11:59:00Z">
        <w:r w:rsidR="005F5D6D">
          <w:rPr>
            <w:color w:val="000000" w:themeColor="text1"/>
            <w:sz w:val="24"/>
            <w:szCs w:val="24"/>
          </w:rPr>
          <w:t>.</w:t>
        </w:r>
      </w:ins>
      <w:ins w:id="250" w:author="Starbase20" w:date="2021-08-20T11:57:00Z">
        <w:r w:rsidR="005F5D6D" w:rsidRPr="005F5D6D">
          <w:rPr>
            <w:color w:val="000000" w:themeColor="text1"/>
            <w:sz w:val="24"/>
            <w:szCs w:val="24"/>
          </w:rPr>
          <w:t xml:space="preserve"> </w:t>
        </w:r>
      </w:ins>
      <w:del w:id="251" w:author="Starbase20" w:date="2021-08-20T11:59:00Z">
        <w:r w:rsidRPr="005F5D6D" w:rsidDel="005F5D6D">
          <w:rPr>
            <w:color w:val="000000" w:themeColor="text1"/>
            <w:sz w:val="24"/>
            <w:szCs w:val="24"/>
          </w:rPr>
          <w:delText>U</w:delText>
        </w:r>
        <w:r w:rsidRPr="00B76B88" w:rsidDel="005F5D6D">
          <w:rPr>
            <w:color w:val="000000" w:themeColor="text1"/>
            <w:sz w:val="24"/>
            <w:szCs w:val="24"/>
          </w:rPr>
          <w:delText xml:space="preserve">sing </w:delText>
        </w:r>
      </w:del>
      <w:ins w:id="252" w:author="Starbase20" w:date="2021-08-20T11:59:00Z">
        <w:r w:rsidR="005F5D6D" w:rsidRPr="005F5D6D">
          <w:rPr>
            <w:color w:val="000000" w:themeColor="text1"/>
            <w:sz w:val="24"/>
            <w:szCs w:val="24"/>
          </w:rPr>
          <w:t>U</w:t>
        </w:r>
        <w:r w:rsidR="005F5D6D">
          <w:rPr>
            <w:color w:val="000000" w:themeColor="text1"/>
            <w:sz w:val="24"/>
            <w:szCs w:val="24"/>
          </w:rPr>
          <w:t>tilizing</w:t>
        </w:r>
        <w:r w:rsidR="005F5D6D" w:rsidRPr="00B76B88">
          <w:rPr>
            <w:color w:val="000000" w:themeColor="text1"/>
            <w:sz w:val="24"/>
            <w:szCs w:val="24"/>
          </w:rPr>
          <w:t xml:space="preserve"> </w:t>
        </w:r>
      </w:ins>
      <w:r w:rsidRPr="00B76B88">
        <w:rPr>
          <w:color w:val="000000" w:themeColor="text1"/>
          <w:sz w:val="24"/>
          <w:szCs w:val="24"/>
        </w:rPr>
        <w:t>Monte Carlo simulations (CASINO 2.42)</w:t>
      </w:r>
      <w:r w:rsidRPr="00B76B88">
        <w:rPr>
          <w:color w:val="000000" w:themeColor="text1"/>
          <w:sz w:val="24"/>
          <w:szCs w:val="24"/>
        </w:rPr>
        <w:fldChar w:fldCharType="begin">
          <w:fldData xml:space="preserve">PEVuZE5vdGU+PENpdGU+PEF1dGhvcj5Ecm91aW48L0F1dGhvcj48WWVhcj4yMDA3PC9ZZWFyPjxS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</w:fldData>
        </w:fldChar>
      </w:r>
      <w:r w:rsidR="003150E2" w:rsidRPr="00B76B88">
        <w:rPr>
          <w:color w:val="000000" w:themeColor="text1"/>
          <w:sz w:val="24"/>
          <w:szCs w:val="24"/>
        </w:rPr>
        <w:instrText xml:space="preserve"> ADDIN EN.CITE </w:instrText>
      </w:r>
      <w:r w:rsidR="003150E2" w:rsidRPr="00B76B88">
        <w:rPr>
          <w:color w:val="000000" w:themeColor="text1"/>
          <w:sz w:val="24"/>
          <w:szCs w:val="24"/>
        </w:rPr>
        <w:fldChar w:fldCharType="begin">
          <w:fldData xml:space="preserve">PEVuZE5vdGU+PENpdGU+PEF1dGhvcj5Ecm91aW48L0F1dGhvcj48WWVhcj4yMDA3PC9ZZWFyPjxS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</w:fldData>
        </w:fldChar>
      </w:r>
      <w:r w:rsidR="003150E2" w:rsidRPr="00B76B88">
        <w:rPr>
          <w:color w:val="000000" w:themeColor="text1"/>
          <w:sz w:val="24"/>
          <w:szCs w:val="24"/>
        </w:rPr>
        <w:instrText xml:space="preserve"> ADDIN EN.CITE.DATA </w:instrText>
      </w:r>
      <w:r w:rsidR="003150E2" w:rsidRPr="00B76B88">
        <w:rPr>
          <w:color w:val="000000" w:themeColor="text1"/>
          <w:sz w:val="24"/>
          <w:szCs w:val="24"/>
        </w:rPr>
      </w:r>
      <w:r w:rsidR="003150E2" w:rsidRPr="00B76B88">
        <w:rPr>
          <w:color w:val="000000" w:themeColor="text1"/>
          <w:sz w:val="24"/>
          <w:szCs w:val="24"/>
        </w:rPr>
        <w:fldChar w:fldCharType="end"/>
      </w:r>
      <w:r w:rsidRPr="00B76B88">
        <w:rPr>
          <w:color w:val="000000" w:themeColor="text1"/>
          <w:sz w:val="24"/>
          <w:szCs w:val="24"/>
        </w:rPr>
      </w:r>
      <w:r w:rsidRPr="00B76B88">
        <w:rPr>
          <w:color w:val="000000" w:themeColor="text1"/>
          <w:sz w:val="24"/>
          <w:szCs w:val="24"/>
        </w:rPr>
        <w:fldChar w:fldCharType="separate"/>
      </w:r>
      <w:r w:rsidR="003150E2" w:rsidRPr="00B76B88">
        <w:rPr>
          <w:noProof/>
          <w:color w:val="000000" w:themeColor="text1"/>
          <w:sz w:val="24"/>
          <w:szCs w:val="24"/>
          <w:vertAlign w:val="superscript"/>
        </w:rPr>
        <w:t>43</w:t>
      </w:r>
      <w:r w:rsidRPr="00B76B88">
        <w:rPr>
          <w:color w:val="000000" w:themeColor="text1"/>
          <w:sz w:val="24"/>
          <w:szCs w:val="24"/>
        </w:rPr>
        <w:fldChar w:fldCharType="end"/>
      </w:r>
      <w:r w:rsidRPr="00B76B88">
        <w:rPr>
          <w:color w:val="000000" w:themeColor="text1"/>
          <w:sz w:val="24"/>
          <w:szCs w:val="24"/>
        </w:rPr>
        <w:t xml:space="preserve">, the </w:t>
      </w:r>
      <w:ins w:id="253" w:author="Starbase20" w:date="2021-08-20T12:00:00Z">
        <w:r w:rsidR="005F5D6D" w:rsidRPr="00B76B88">
          <w:rPr>
            <w:color w:val="000000" w:themeColor="text1"/>
            <w:sz w:val="24"/>
            <w:szCs w:val="24"/>
          </w:rPr>
          <w:t xml:space="preserve">maximum </w:t>
        </w:r>
        <w:r w:rsidR="005F5D6D">
          <w:rPr>
            <w:color w:val="000000" w:themeColor="text1"/>
            <w:sz w:val="24"/>
            <w:szCs w:val="24"/>
          </w:rPr>
          <w:t xml:space="preserve">and </w:t>
        </w:r>
      </w:ins>
      <w:r w:rsidRPr="00B76B88">
        <w:rPr>
          <w:color w:val="000000" w:themeColor="text1"/>
          <w:sz w:val="24"/>
          <w:szCs w:val="24"/>
        </w:rPr>
        <w:t xml:space="preserve">average </w:t>
      </w:r>
      <w:del w:id="254" w:author="Starbase20" w:date="2021-08-20T12:00:00Z">
        <w:r w:rsidRPr="00B76B88" w:rsidDel="005F5D6D">
          <w:rPr>
            <w:color w:val="000000" w:themeColor="text1"/>
            <w:sz w:val="24"/>
            <w:szCs w:val="24"/>
          </w:rPr>
          <w:delText xml:space="preserve">and maximum penetration </w:delText>
        </w:r>
      </w:del>
      <w:bookmarkStart w:id="255" w:name="OLE_LINK26"/>
      <w:r w:rsidRPr="00B76B88">
        <w:rPr>
          <w:color w:val="000000" w:themeColor="text1"/>
          <w:sz w:val="24"/>
          <w:szCs w:val="24"/>
        </w:rPr>
        <w:t>depths</w:t>
      </w:r>
      <w:bookmarkEnd w:id="255"/>
      <w:r w:rsidRPr="00B76B88">
        <w:rPr>
          <w:color w:val="000000" w:themeColor="text1"/>
          <w:sz w:val="24"/>
          <w:szCs w:val="24"/>
        </w:rPr>
        <w:t xml:space="preserve"> of the electrons were </w:t>
      </w:r>
      <w:del w:id="256" w:author="Starbase20" w:date="2021-08-20T12:00:00Z">
        <w:r w:rsidRPr="00B76B88" w:rsidDel="005F5D6D">
          <w:rPr>
            <w:color w:val="000000" w:themeColor="text1"/>
            <w:sz w:val="24"/>
            <w:szCs w:val="24"/>
          </w:rPr>
          <w:delText xml:space="preserve">calculated </w:delText>
        </w:r>
      </w:del>
      <w:ins w:id="257" w:author="Starbase20" w:date="2021-08-20T12:00:00Z">
        <w:r w:rsidR="005F5D6D">
          <w:rPr>
            <w:color w:val="000000" w:themeColor="text1"/>
            <w:sz w:val="24"/>
            <w:szCs w:val="24"/>
          </w:rPr>
          <w:t>estimated</w:t>
        </w:r>
        <w:r w:rsidR="005F5D6D" w:rsidRPr="00B76B88">
          <w:rPr>
            <w:color w:val="000000" w:themeColor="text1"/>
            <w:sz w:val="24"/>
            <w:szCs w:val="24"/>
          </w:rPr>
          <w:t xml:space="preserve"> </w:t>
        </w:r>
      </w:ins>
      <w:r w:rsidRPr="00B76B88">
        <w:rPr>
          <w:color w:val="000000" w:themeColor="text1"/>
          <w:sz w:val="24"/>
          <w:szCs w:val="24"/>
        </w:rPr>
        <w:t xml:space="preserve">to be </w:t>
      </w:r>
      <w:del w:id="258" w:author="Starbase20" w:date="2021-08-20T12:00:00Z">
        <w:r w:rsidRPr="00B76B88" w:rsidDel="005F5D6D">
          <w:rPr>
            <w:color w:val="000000" w:themeColor="text1"/>
            <w:sz w:val="24"/>
            <w:szCs w:val="24"/>
          </w:rPr>
          <w:delText xml:space="preserve">490 ± 50 nm and </w:delText>
        </w:r>
      </w:del>
      <w:r w:rsidRPr="00B76B88">
        <w:rPr>
          <w:color w:val="000000" w:themeColor="text1"/>
          <w:sz w:val="24"/>
          <w:szCs w:val="24"/>
        </w:rPr>
        <w:t>880 ± 90</w:t>
      </w:r>
      <w:ins w:id="259" w:author="Starbase20" w:date="2021-08-20T12:00:00Z">
        <w:r w:rsidR="005F5D6D">
          <w:rPr>
            <w:color w:val="000000" w:themeColor="text1"/>
            <w:sz w:val="24"/>
            <w:szCs w:val="24"/>
          </w:rPr>
          <w:t xml:space="preserve"> and 490 ± 50 nm,</w:t>
        </w:r>
      </w:ins>
      <w:del w:id="260" w:author="Starbase20" w:date="2021-08-20T12:00:00Z">
        <w:r w:rsidRPr="00B76B88" w:rsidDel="005F5D6D">
          <w:rPr>
            <w:color w:val="000000" w:themeColor="text1"/>
            <w:sz w:val="24"/>
            <w:szCs w:val="24"/>
          </w:rPr>
          <w:delText>,</w:delText>
        </w:r>
      </w:del>
      <w:r w:rsidRPr="00B76B88">
        <w:rPr>
          <w:color w:val="000000" w:themeColor="text1"/>
          <w:sz w:val="24"/>
          <w:szCs w:val="24"/>
        </w:rPr>
        <w:t xml:space="preserve"> respectively (</w:t>
      </w:r>
      <w:r w:rsidR="006A4D96" w:rsidRPr="00B76B88">
        <w:rPr>
          <w:color w:val="000000" w:themeColor="text1"/>
          <w:sz w:val="24"/>
          <w:szCs w:val="24"/>
        </w:rPr>
        <w:t xml:space="preserve">Supplementary Table </w:t>
      </w:r>
      <w:r w:rsidRPr="00B76B88">
        <w:rPr>
          <w:color w:val="000000" w:themeColor="text1"/>
          <w:sz w:val="24"/>
          <w:szCs w:val="24"/>
        </w:rPr>
        <w:t xml:space="preserve">2), which are less than the </w:t>
      </w:r>
      <w:del w:id="261" w:author="Starbase20" w:date="2021-08-20T12:01:00Z">
        <w:r w:rsidRPr="00B76B88" w:rsidDel="001A5AFA">
          <w:rPr>
            <w:color w:val="000000" w:themeColor="text1"/>
            <w:sz w:val="24"/>
            <w:szCs w:val="24"/>
          </w:rPr>
          <w:delText xml:space="preserve">1000 ± 50 nm </w:delText>
        </w:r>
      </w:del>
      <w:r w:rsidRPr="00B76B88">
        <w:rPr>
          <w:color w:val="000000" w:themeColor="text1"/>
          <w:sz w:val="24"/>
          <w:szCs w:val="24"/>
        </w:rPr>
        <w:t>ice thickness</w:t>
      </w:r>
      <w:ins w:id="262" w:author="Starbase20" w:date="2021-08-20T12:01:00Z">
        <w:r w:rsidR="001A5AFA">
          <w:rPr>
            <w:color w:val="000000" w:themeColor="text1"/>
            <w:sz w:val="24"/>
            <w:szCs w:val="24"/>
          </w:rPr>
          <w:t xml:space="preserve"> (</w:t>
        </w:r>
        <w:r w:rsidR="001A5AFA" w:rsidRPr="00B76B88">
          <w:rPr>
            <w:color w:val="000000" w:themeColor="text1"/>
            <w:sz w:val="24"/>
            <w:szCs w:val="24"/>
          </w:rPr>
          <w:t>1000 ± 50 nm</w:t>
        </w:r>
        <w:r w:rsidR="001A5AFA">
          <w:rPr>
            <w:color w:val="000000" w:themeColor="text1"/>
            <w:sz w:val="24"/>
            <w:szCs w:val="24"/>
          </w:rPr>
          <w:t>)</w:t>
        </w:r>
      </w:ins>
      <w:r w:rsidRPr="00B76B88">
        <w:rPr>
          <w:color w:val="000000" w:themeColor="text1"/>
          <w:sz w:val="24"/>
          <w:szCs w:val="24"/>
        </w:rPr>
        <w:t xml:space="preserve"> </w:t>
      </w:r>
      <w:del w:id="263" w:author="Starbase20" w:date="2021-08-20T12:01:00Z">
        <w:r w:rsidRPr="00B76B88" w:rsidDel="001A5AFA">
          <w:rPr>
            <w:color w:val="000000" w:themeColor="text1"/>
            <w:sz w:val="24"/>
            <w:szCs w:val="24"/>
          </w:rPr>
          <w:delText>ensuring no</w:delText>
        </w:r>
      </w:del>
      <w:ins w:id="264" w:author="Starbase20" w:date="2021-08-20T12:01:00Z">
        <w:r w:rsidR="001A5AFA">
          <w:rPr>
            <w:color w:val="000000" w:themeColor="text1"/>
            <w:sz w:val="24"/>
            <w:szCs w:val="24"/>
          </w:rPr>
          <w:t>avoiding</w:t>
        </w:r>
      </w:ins>
      <w:r w:rsidRPr="00B76B88">
        <w:rPr>
          <w:color w:val="000000" w:themeColor="text1"/>
          <w:sz w:val="24"/>
          <w:szCs w:val="24"/>
        </w:rPr>
        <w:t xml:space="preserve"> interaction between the </w:t>
      </w:r>
      <w:del w:id="265" w:author="Starbase20" w:date="2021-08-20T12:02:00Z">
        <w:r w:rsidRPr="00B76B88" w:rsidDel="001A5AFA">
          <w:rPr>
            <w:color w:val="000000" w:themeColor="text1"/>
            <w:sz w:val="24"/>
            <w:szCs w:val="24"/>
          </w:rPr>
          <w:delText xml:space="preserve">impinging </w:delText>
        </w:r>
      </w:del>
      <w:r w:rsidRPr="00B76B88">
        <w:rPr>
          <w:color w:val="000000" w:themeColor="text1"/>
          <w:sz w:val="24"/>
          <w:szCs w:val="24"/>
        </w:rPr>
        <w:t xml:space="preserve">electrons and </w:t>
      </w:r>
      <w:ins w:id="266" w:author="Starbase20" w:date="2021-08-20T12:02:00Z">
        <w:r w:rsidR="001A5AFA">
          <w:rPr>
            <w:color w:val="000000" w:themeColor="text1"/>
            <w:sz w:val="24"/>
            <w:szCs w:val="24"/>
          </w:rPr>
          <w:t xml:space="preserve">the </w:t>
        </w:r>
      </w:ins>
      <w:del w:id="267" w:author="Starbase20" w:date="2021-08-20T12:02:00Z">
        <w:r w:rsidRPr="00B76B88" w:rsidDel="001A5AFA">
          <w:rPr>
            <w:color w:val="000000" w:themeColor="text1"/>
            <w:sz w:val="24"/>
            <w:szCs w:val="24"/>
          </w:rPr>
          <w:delText xml:space="preserve">the </w:delText>
        </w:r>
      </w:del>
      <w:r w:rsidRPr="00B76B88">
        <w:rPr>
          <w:color w:val="000000" w:themeColor="text1"/>
          <w:sz w:val="24"/>
          <w:szCs w:val="24"/>
        </w:rPr>
        <w:t xml:space="preserve">silver </w:t>
      </w:r>
      <w:del w:id="268" w:author="Starbase20" w:date="2021-08-20T12:02:00Z">
        <w:r w:rsidRPr="00B76B88" w:rsidDel="001A5AFA">
          <w:rPr>
            <w:color w:val="000000" w:themeColor="text1"/>
            <w:sz w:val="24"/>
            <w:szCs w:val="24"/>
          </w:rPr>
          <w:delText>substrate</w:delText>
        </w:r>
      </w:del>
      <w:ins w:id="269" w:author="Starbase20" w:date="2021-08-20T12:02:00Z">
        <w:r w:rsidR="001A5AFA">
          <w:rPr>
            <w:color w:val="000000" w:themeColor="text1"/>
            <w:sz w:val="24"/>
            <w:szCs w:val="24"/>
          </w:rPr>
          <w:t>wafer</w:t>
        </w:r>
      </w:ins>
      <w:r w:rsidRPr="00B76B88">
        <w:rPr>
          <w:color w:val="000000" w:themeColor="text1"/>
          <w:sz w:val="24"/>
          <w:szCs w:val="24"/>
        </w:rPr>
        <w:t>.</w:t>
      </w:r>
      <w:ins w:id="270" w:author="Starbase20" w:date="2021-08-20T14:18:00Z">
        <w:r w:rsidR="00FC39DA">
          <w:rPr>
            <w:color w:val="000000" w:themeColor="text1"/>
            <w:sz w:val="24"/>
            <w:szCs w:val="24"/>
          </w:rPr>
          <w:t xml:space="preserve"> </w:t>
        </w:r>
      </w:ins>
      <w:del w:id="271" w:author="Starbase20" w:date="2021-08-20T14:18:00Z">
        <w:r w:rsidRPr="00B76B88" w:rsidDel="00FC39DA">
          <w:rPr>
            <w:color w:val="000000" w:themeColor="text1"/>
            <w:sz w:val="24"/>
            <w:szCs w:val="24"/>
          </w:rPr>
          <w:delText xml:space="preserve"> With the parameters compiled in </w:delText>
        </w:r>
        <w:r w:rsidR="006A4D96" w:rsidRPr="00B76B88" w:rsidDel="00FC39DA">
          <w:rPr>
            <w:color w:val="000000" w:themeColor="text1"/>
            <w:sz w:val="24"/>
            <w:szCs w:val="24"/>
          </w:rPr>
          <w:delText xml:space="preserve">Supplementary Table </w:delText>
        </w:r>
        <w:r w:rsidRPr="00B76B88" w:rsidDel="00FC39DA">
          <w:rPr>
            <w:color w:val="000000" w:themeColor="text1"/>
            <w:sz w:val="24"/>
            <w:szCs w:val="24"/>
          </w:rPr>
          <w:delText>2, t</w:delText>
        </w:r>
      </w:del>
      <w:ins w:id="272" w:author="Starbase20" w:date="2021-08-20T14:18:00Z">
        <w:r w:rsidR="00FC39DA">
          <w:rPr>
            <w:color w:val="000000" w:themeColor="text1"/>
            <w:sz w:val="24"/>
            <w:szCs w:val="24"/>
          </w:rPr>
          <w:t>T</w:t>
        </w:r>
      </w:ins>
      <w:r w:rsidRPr="00B76B88">
        <w:rPr>
          <w:color w:val="000000" w:themeColor="text1"/>
          <w:sz w:val="24"/>
          <w:szCs w:val="24"/>
        </w:rPr>
        <w:t xml:space="preserve">he irradiation doses </w:t>
      </w:r>
      <w:del w:id="273" w:author="Starbase20" w:date="2021-08-20T14:20:00Z">
        <w:r w:rsidRPr="00B76B88" w:rsidDel="00FC39DA">
          <w:rPr>
            <w:color w:val="000000" w:themeColor="text1"/>
            <w:sz w:val="24"/>
            <w:szCs w:val="24"/>
          </w:rPr>
          <w:delText xml:space="preserve">at 100 nA </w:delText>
        </w:r>
      </w:del>
      <w:r w:rsidRPr="00B76B88">
        <w:rPr>
          <w:color w:val="000000" w:themeColor="text1"/>
          <w:sz w:val="24"/>
          <w:szCs w:val="24"/>
        </w:rPr>
        <w:t xml:space="preserve">were </w:t>
      </w:r>
      <w:del w:id="274" w:author="Starbase20" w:date="2021-08-20T14:20:00Z">
        <w:r w:rsidRPr="00B76B88" w:rsidDel="00FC39DA">
          <w:rPr>
            <w:color w:val="000000" w:themeColor="text1"/>
            <w:sz w:val="24"/>
            <w:szCs w:val="24"/>
          </w:rPr>
          <w:delText xml:space="preserve">calculated </w:delText>
        </w:r>
      </w:del>
      <w:ins w:id="275" w:author="Starbase20" w:date="2021-08-20T14:20:00Z">
        <w:r w:rsidR="00FC39DA">
          <w:rPr>
            <w:color w:val="000000" w:themeColor="text1"/>
            <w:sz w:val="24"/>
            <w:szCs w:val="24"/>
          </w:rPr>
          <w:t>determined</w:t>
        </w:r>
        <w:r w:rsidR="00FC39DA" w:rsidRPr="00B76B88">
          <w:rPr>
            <w:color w:val="000000" w:themeColor="text1"/>
            <w:sz w:val="24"/>
            <w:szCs w:val="24"/>
          </w:rPr>
          <w:t xml:space="preserve"> </w:t>
        </w:r>
      </w:ins>
      <w:r w:rsidRPr="00B76B88">
        <w:rPr>
          <w:color w:val="000000" w:themeColor="text1"/>
          <w:sz w:val="24"/>
          <w:szCs w:val="24"/>
        </w:rPr>
        <w:t xml:space="preserve">to be 26 </w:t>
      </w:r>
      <w:r w:rsidRPr="00B76B88">
        <w:rPr>
          <w:color w:val="000000" w:themeColor="text1"/>
          <w:sz w:val="24"/>
          <w:szCs w:val="24"/>
        </w:rPr>
        <w:sym w:font="Symbol" w:char="F0B1"/>
      </w:r>
      <w:r w:rsidRPr="00B76B88">
        <w:rPr>
          <w:color w:val="000000" w:themeColor="text1"/>
          <w:sz w:val="24"/>
          <w:szCs w:val="24"/>
        </w:rPr>
        <w:t xml:space="preserve"> 4 eV per PH</w:t>
      </w:r>
      <w:r w:rsidRPr="00B76B88">
        <w:rPr>
          <w:color w:val="000000" w:themeColor="text1"/>
          <w:sz w:val="24"/>
          <w:szCs w:val="24"/>
          <w:vertAlign w:val="subscript"/>
        </w:rPr>
        <w:t xml:space="preserve">3 </w:t>
      </w:r>
      <w:r w:rsidRPr="00B76B88">
        <w:rPr>
          <w:color w:val="000000" w:themeColor="text1"/>
          <w:sz w:val="24"/>
          <w:szCs w:val="24"/>
        </w:rPr>
        <w:t xml:space="preserve">molecule and 21 </w:t>
      </w:r>
      <w:r w:rsidRPr="00B76B88">
        <w:rPr>
          <w:color w:val="000000" w:themeColor="text1"/>
          <w:sz w:val="24"/>
          <w:szCs w:val="24"/>
        </w:rPr>
        <w:sym w:font="Symbol" w:char="F0B1"/>
      </w:r>
      <w:r w:rsidRPr="00B76B88">
        <w:rPr>
          <w:color w:val="000000" w:themeColor="text1"/>
          <w:sz w:val="24"/>
          <w:szCs w:val="24"/>
        </w:rPr>
        <w:t xml:space="preserve"> 3 eV per N</w:t>
      </w:r>
      <w:r w:rsidRPr="00B76B88">
        <w:rPr>
          <w:color w:val="000000" w:themeColor="text1"/>
          <w:sz w:val="24"/>
          <w:szCs w:val="24"/>
          <w:vertAlign w:val="subscript"/>
        </w:rPr>
        <w:t xml:space="preserve">2 </w:t>
      </w:r>
      <w:r w:rsidRPr="00B76B88">
        <w:rPr>
          <w:color w:val="000000" w:themeColor="text1"/>
          <w:sz w:val="24"/>
          <w:szCs w:val="24"/>
        </w:rPr>
        <w:lastRenderedPageBreak/>
        <w:t>molecule</w:t>
      </w:r>
      <w:ins w:id="276" w:author="Starbase20" w:date="2021-08-20T14:19:00Z">
        <w:r w:rsidR="00FC39DA">
          <w:rPr>
            <w:color w:val="000000" w:themeColor="text1"/>
            <w:sz w:val="24"/>
            <w:szCs w:val="24"/>
          </w:rPr>
          <w:t xml:space="preserve"> (</w:t>
        </w:r>
        <w:r w:rsidR="00FC39DA" w:rsidRPr="00B76B88">
          <w:rPr>
            <w:color w:val="000000" w:themeColor="text1"/>
            <w:sz w:val="24"/>
            <w:szCs w:val="24"/>
          </w:rPr>
          <w:t xml:space="preserve">Supplementary Table </w:t>
        </w:r>
        <w:r w:rsidR="00FC39DA">
          <w:rPr>
            <w:color w:val="000000" w:themeColor="text1"/>
            <w:sz w:val="24"/>
            <w:szCs w:val="24"/>
          </w:rPr>
          <w:t>2)</w:t>
        </w:r>
      </w:ins>
      <w:r w:rsidRPr="00B76B88">
        <w:rPr>
          <w:color w:val="000000" w:themeColor="text1"/>
          <w:sz w:val="24"/>
          <w:szCs w:val="24"/>
        </w:rPr>
        <w:t xml:space="preserve">. </w:t>
      </w:r>
      <w:ins w:id="277" w:author="Starbase20" w:date="2021-08-20T14:23:00Z">
        <w:r w:rsidR="00FC39DA">
          <w:rPr>
            <w:color w:val="000000" w:themeColor="text1"/>
            <w:sz w:val="24"/>
            <w:szCs w:val="24"/>
          </w:rPr>
          <w:t xml:space="preserve">To monitor the evolution of the ices </w:t>
        </w:r>
      </w:ins>
      <w:del w:id="278" w:author="Starbase20" w:date="2021-08-20T14:23:00Z">
        <w:r w:rsidRPr="00B76B88" w:rsidDel="00FC39DA">
          <w:rPr>
            <w:color w:val="000000" w:themeColor="text1"/>
            <w:sz w:val="24"/>
            <w:szCs w:val="24"/>
          </w:rPr>
          <w:delText>D</w:delText>
        </w:r>
      </w:del>
      <w:ins w:id="279" w:author="Starbase20" w:date="2021-08-20T14:25:00Z">
        <w:r w:rsidR="00FC39DA">
          <w:rPr>
            <w:color w:val="000000" w:themeColor="text1"/>
            <w:sz w:val="24"/>
            <w:szCs w:val="24"/>
          </w:rPr>
          <w:t xml:space="preserve">during the electron </w:t>
        </w:r>
      </w:ins>
      <w:del w:id="280" w:author="Starbase20" w:date="2021-08-20T14:23:00Z">
        <w:r w:rsidRPr="00B76B88" w:rsidDel="00FC39DA">
          <w:rPr>
            <w:color w:val="000000" w:themeColor="text1"/>
            <w:sz w:val="24"/>
            <w:szCs w:val="24"/>
          </w:rPr>
          <w:delText xml:space="preserve">uring the </w:delText>
        </w:r>
      </w:del>
      <w:r w:rsidRPr="00B76B88">
        <w:rPr>
          <w:color w:val="000000" w:themeColor="text1"/>
          <w:sz w:val="24"/>
          <w:szCs w:val="24"/>
        </w:rPr>
        <w:t xml:space="preserve">irradiation, in situ </w:t>
      </w:r>
      <w:del w:id="281" w:author="Starbase20" w:date="2021-08-20T14:28:00Z">
        <w:r w:rsidRPr="00B76B88" w:rsidDel="00FC39DA">
          <w:rPr>
            <w:color w:val="000000" w:themeColor="text1"/>
            <w:sz w:val="24"/>
            <w:szCs w:val="24"/>
          </w:rPr>
          <w:delText>mid-infrared</w:delText>
        </w:r>
      </w:del>
      <w:ins w:id="282" w:author="Starbase20" w:date="2021-08-20T14:28:00Z">
        <w:r w:rsidR="00FC39DA">
          <w:rPr>
            <w:color w:val="000000" w:themeColor="text1"/>
            <w:sz w:val="24"/>
            <w:szCs w:val="24"/>
          </w:rPr>
          <w:t>FTIR</w:t>
        </w:r>
      </w:ins>
      <w:r w:rsidRPr="00B76B88">
        <w:rPr>
          <w:color w:val="000000" w:themeColor="text1"/>
          <w:sz w:val="24"/>
          <w:szCs w:val="24"/>
        </w:rPr>
        <w:t xml:space="preserve"> spectra</w:t>
      </w:r>
      <w:ins w:id="283" w:author="Starbase20" w:date="2021-08-20T14:28:00Z">
        <w:r w:rsidR="00FC39DA">
          <w:rPr>
            <w:color w:val="000000" w:themeColor="text1"/>
            <w:sz w:val="24"/>
            <w:szCs w:val="24"/>
          </w:rPr>
          <w:t xml:space="preserve"> </w:t>
        </w:r>
      </w:ins>
      <w:del w:id="284" w:author="Starbase20" w:date="2021-08-20T14:28:00Z">
        <w:r w:rsidRPr="00B76B88" w:rsidDel="00E07E0B">
          <w:rPr>
            <w:color w:val="000000" w:themeColor="text1"/>
            <w:sz w:val="24"/>
            <w:szCs w:val="24"/>
          </w:rPr>
          <w:delText xml:space="preserve"> </w:delText>
        </w:r>
        <w:r w:rsidRPr="00B76B88" w:rsidDel="00FC39DA">
          <w:rPr>
            <w:color w:val="000000" w:themeColor="text1"/>
            <w:sz w:val="24"/>
            <w:szCs w:val="24"/>
          </w:rPr>
          <w:delText xml:space="preserve">of the ices </w:delText>
        </w:r>
      </w:del>
      <w:r w:rsidRPr="00B76B88">
        <w:rPr>
          <w:color w:val="000000" w:themeColor="text1"/>
          <w:sz w:val="24"/>
          <w:szCs w:val="24"/>
        </w:rPr>
        <w:t xml:space="preserve">were recorded </w:t>
      </w:r>
      <w:ins w:id="285" w:author="Starbase20" w:date="2021-08-20T14:28:00Z">
        <w:r w:rsidR="00FC39DA" w:rsidRPr="00FC39DA">
          <w:rPr>
            <w:color w:val="000000" w:themeColor="text1"/>
            <w:sz w:val="24"/>
            <w:szCs w:val="24"/>
          </w:rPr>
          <w:t>at intervals of 2 minutes</w:t>
        </w:r>
      </w:ins>
      <w:del w:id="286" w:author="Starbase20" w:date="2021-08-20T14:28:00Z">
        <w:r w:rsidRPr="00B76B88" w:rsidDel="00FC39DA">
          <w:rPr>
            <w:color w:val="000000" w:themeColor="text1"/>
            <w:sz w:val="24"/>
            <w:szCs w:val="24"/>
          </w:rPr>
          <w:delText>every 2 minutes</w:delText>
        </w:r>
      </w:del>
      <w:r w:rsidRPr="00B76B88">
        <w:rPr>
          <w:color w:val="000000" w:themeColor="text1"/>
          <w:sz w:val="24"/>
          <w:szCs w:val="24"/>
        </w:rPr>
        <w:t>.</w:t>
      </w:r>
      <w:del w:id="287" w:author="Starbase20" w:date="2021-08-20T14:29:00Z">
        <w:r w:rsidRPr="00B76B88" w:rsidDel="00E07E0B">
          <w:rPr>
            <w:color w:val="000000" w:themeColor="text1"/>
            <w:sz w:val="24"/>
            <w:szCs w:val="24"/>
          </w:rPr>
          <w:delText xml:space="preserve"> </w:delText>
        </w:r>
      </w:del>
    </w:p>
    <w:p w14:paraId="483E69CA" w14:textId="1DEA107A" w:rsidR="0058060F" w:rsidRPr="00B76B88" w:rsidRDefault="0058060F" w:rsidP="00EA1145">
      <w:pPr>
        <w:tabs>
          <w:tab w:val="left" w:pos="284"/>
          <w:tab w:val="left" w:pos="851"/>
          <w:tab w:val="left" w:pos="1134"/>
        </w:tabs>
        <w:spacing w:after="120" w:line="360" w:lineRule="auto"/>
        <w:ind w:firstLine="288"/>
        <w:jc w:val="both"/>
        <w:rPr>
          <w:color w:val="000000" w:themeColor="text1"/>
          <w:sz w:val="24"/>
          <w:szCs w:val="24"/>
        </w:rPr>
      </w:pPr>
      <w:r w:rsidRPr="00B76B88">
        <w:rPr>
          <w:color w:val="000000" w:themeColor="text1"/>
          <w:sz w:val="24"/>
          <w:szCs w:val="24"/>
        </w:rPr>
        <w:t>After the irradiation,</w:t>
      </w:r>
      <w:r w:rsidR="00264E82" w:rsidRPr="00B76B88">
        <w:rPr>
          <w:color w:val="000000" w:themeColor="text1"/>
          <w:sz w:val="24"/>
          <w:szCs w:val="24"/>
        </w:rPr>
        <w:t xml:space="preserve"> the ices were </w:t>
      </w:r>
      <w:del w:id="288" w:author="Starbase20" w:date="2021-08-20T14:53:00Z">
        <w:r w:rsidR="00264E82" w:rsidRPr="00B76B88" w:rsidDel="00183A25">
          <w:rPr>
            <w:color w:val="000000" w:themeColor="text1"/>
            <w:sz w:val="24"/>
            <w:szCs w:val="24"/>
          </w:rPr>
          <w:delText xml:space="preserve">heated </w:delText>
        </w:r>
      </w:del>
      <w:ins w:id="289" w:author="Starbase20" w:date="2021-08-20T14:53:00Z">
        <w:r w:rsidR="00183A25">
          <w:rPr>
            <w:color w:val="000000" w:themeColor="text1"/>
            <w:sz w:val="24"/>
            <w:szCs w:val="24"/>
          </w:rPr>
          <w:t xml:space="preserve">annealed </w:t>
        </w:r>
      </w:ins>
      <w:r w:rsidR="00264E82" w:rsidRPr="00B76B88">
        <w:rPr>
          <w:color w:val="000000" w:themeColor="text1"/>
          <w:sz w:val="24"/>
          <w:szCs w:val="24"/>
        </w:rPr>
        <w:t xml:space="preserve">to 300 K at </w:t>
      </w:r>
      <w:del w:id="290" w:author="Starbase20" w:date="2021-08-20T14:53:00Z">
        <w:r w:rsidR="00264E82" w:rsidRPr="00B76B88" w:rsidDel="00183A25">
          <w:rPr>
            <w:color w:val="000000" w:themeColor="text1"/>
            <w:sz w:val="24"/>
            <w:szCs w:val="24"/>
          </w:rPr>
          <w:delText xml:space="preserve">a rate of </w:delText>
        </w:r>
      </w:del>
      <w:r w:rsidR="00264E82" w:rsidRPr="00B76B88">
        <w:rPr>
          <w:color w:val="000000" w:themeColor="text1"/>
          <w:sz w:val="24"/>
          <w:szCs w:val="24"/>
        </w:rPr>
        <w:t>1 K min</w:t>
      </w:r>
      <w:r w:rsidR="00264E82" w:rsidRPr="00B76B88">
        <w:rPr>
          <w:color w:val="000000" w:themeColor="text1"/>
          <w:sz w:val="24"/>
          <w:szCs w:val="24"/>
          <w:vertAlign w:val="superscript"/>
        </w:rPr>
        <w:t>−1</w:t>
      </w:r>
      <w:del w:id="291" w:author="Starbase20" w:date="2021-08-20T14:54:00Z">
        <w:r w:rsidR="00264E82" w:rsidRPr="00B76B88" w:rsidDel="00183A25">
          <w:rPr>
            <w:color w:val="000000" w:themeColor="text1"/>
            <w:sz w:val="24"/>
            <w:szCs w:val="24"/>
            <w:vertAlign w:val="superscript"/>
          </w:rPr>
          <w:delText xml:space="preserve"> </w:delText>
        </w:r>
      </w:del>
      <w:ins w:id="292" w:author="Starbase20" w:date="2021-08-20T14:55:00Z">
        <w:r w:rsidR="00183A25">
          <w:rPr>
            <w:color w:val="000000" w:themeColor="text1"/>
            <w:sz w:val="24"/>
            <w:szCs w:val="24"/>
          </w:rPr>
          <w:t xml:space="preserve"> </w:t>
        </w:r>
      </w:ins>
      <w:r w:rsidR="00264E82" w:rsidRPr="00B76B88">
        <w:rPr>
          <w:color w:val="000000" w:themeColor="text1"/>
          <w:sz w:val="24"/>
          <w:szCs w:val="24"/>
        </w:rPr>
        <w:t>(temperature programmed desorption (TPD)</w:t>
      </w:r>
      <w:ins w:id="293" w:author="Starbase20" w:date="2021-08-20T14:55:00Z">
        <w:r w:rsidR="00183A25">
          <w:rPr>
            <w:color w:val="000000" w:themeColor="text1"/>
            <w:sz w:val="24"/>
            <w:szCs w:val="24"/>
          </w:rPr>
          <w:t xml:space="preserve"> exploiting</w:t>
        </w:r>
        <w:r w:rsidR="00183A25" w:rsidRPr="0082713A">
          <w:rPr>
            <w:color w:val="000000" w:themeColor="text1"/>
            <w:sz w:val="24"/>
            <w:szCs w:val="24"/>
          </w:rPr>
          <w:t xml:space="preserve"> a </w:t>
        </w:r>
        <w:r w:rsidR="00183A25" w:rsidRPr="00FD240E">
          <w:rPr>
            <w:color w:val="000000" w:themeColor="text1"/>
            <w:sz w:val="24"/>
            <w:szCs w:val="24"/>
          </w:rPr>
          <w:t>programmable temperature controller (Lakeshore 336)</w:t>
        </w:r>
      </w:ins>
      <w:r w:rsidR="00DB26D3" w:rsidRPr="00B76B88">
        <w:rPr>
          <w:color w:val="000000" w:themeColor="text1"/>
          <w:sz w:val="24"/>
          <w:szCs w:val="24"/>
        </w:rPr>
        <w:t xml:space="preserve"> </w:t>
      </w:r>
      <w:r w:rsidR="00264E82" w:rsidRPr="00B76B88">
        <w:rPr>
          <w:color w:val="000000" w:themeColor="text1"/>
          <w:sz w:val="24"/>
          <w:szCs w:val="24"/>
        </w:rPr>
        <w:t xml:space="preserve">or first irradiated by </w:t>
      </w:r>
      <w:r w:rsidR="00DB26D3" w:rsidRPr="00B76B88">
        <w:rPr>
          <w:color w:val="000000" w:themeColor="text1"/>
          <w:sz w:val="24"/>
          <w:szCs w:val="24"/>
        </w:rPr>
        <w:t>547 nm</w:t>
      </w:r>
      <w:r w:rsidR="00264E82" w:rsidRPr="00B76B88">
        <w:rPr>
          <w:color w:val="000000" w:themeColor="text1"/>
          <w:sz w:val="24"/>
          <w:szCs w:val="24"/>
        </w:rPr>
        <w:t xml:space="preserve"> laser light</w:t>
      </w:r>
      <w:r w:rsidR="00DB26D3" w:rsidRPr="00B76B88">
        <w:rPr>
          <w:color w:val="000000" w:themeColor="text1"/>
          <w:sz w:val="24"/>
          <w:szCs w:val="24"/>
        </w:rPr>
        <w:t xml:space="preserve"> (</w:t>
      </w:r>
      <w:r w:rsidR="003434B6" w:rsidRPr="00B76B88">
        <w:rPr>
          <w:color w:val="000000" w:themeColor="text1"/>
          <w:sz w:val="24"/>
          <w:szCs w:val="24"/>
        </w:rPr>
        <w:t>8 × 1</w:t>
      </w:r>
      <w:r w:rsidR="003434B6" w:rsidRPr="00B76B88">
        <w:rPr>
          <w:color w:val="000000" w:themeColor="text1"/>
          <w:sz w:val="24"/>
          <w:szCs w:val="24"/>
          <w:lang w:eastAsia="zh-CN"/>
        </w:rPr>
        <w:t>0</w:t>
      </w:r>
      <w:r w:rsidR="003434B6" w:rsidRPr="00B76B88">
        <w:rPr>
          <w:color w:val="000000" w:themeColor="text1"/>
          <w:sz w:val="24"/>
          <w:szCs w:val="24"/>
          <w:vertAlign w:val="superscript"/>
          <w:lang w:eastAsia="zh-CN"/>
        </w:rPr>
        <w:t xml:space="preserve">21 </w:t>
      </w:r>
      <w:r w:rsidR="003434B6" w:rsidRPr="00B76B88">
        <w:rPr>
          <w:color w:val="000000" w:themeColor="text1"/>
          <w:sz w:val="24"/>
          <w:szCs w:val="24"/>
          <w:lang w:eastAsia="zh-CN"/>
        </w:rPr>
        <w:t>photons</w:t>
      </w:r>
      <w:r w:rsidR="00DB26D3" w:rsidRPr="00B76B88">
        <w:rPr>
          <w:color w:val="000000" w:themeColor="text1"/>
          <w:sz w:val="24"/>
          <w:szCs w:val="24"/>
        </w:rPr>
        <w:t>)</w:t>
      </w:r>
      <w:r w:rsidR="00264E82" w:rsidRPr="00B76B88">
        <w:rPr>
          <w:color w:val="000000" w:themeColor="text1"/>
          <w:sz w:val="24"/>
          <w:szCs w:val="24"/>
        </w:rPr>
        <w:t xml:space="preserve"> and then </w:t>
      </w:r>
      <w:r w:rsidR="00DB26D3" w:rsidRPr="00B76B88">
        <w:rPr>
          <w:color w:val="000000" w:themeColor="text1"/>
          <w:sz w:val="24"/>
          <w:szCs w:val="24"/>
        </w:rPr>
        <w:t>the TPD</w:t>
      </w:r>
      <w:r w:rsidR="00264E82" w:rsidRPr="00B76B88">
        <w:rPr>
          <w:color w:val="000000" w:themeColor="text1"/>
          <w:sz w:val="24"/>
          <w:szCs w:val="24"/>
        </w:rPr>
        <w:t xml:space="preserve">. The </w:t>
      </w:r>
      <w:r w:rsidR="00DB26D3" w:rsidRPr="00B76B88">
        <w:rPr>
          <w:color w:val="000000" w:themeColor="text1"/>
          <w:sz w:val="24"/>
          <w:szCs w:val="24"/>
        </w:rPr>
        <w:t>547 nm laser light</w:t>
      </w:r>
      <w:r w:rsidR="00264E82" w:rsidRPr="00B76B88">
        <w:rPr>
          <w:color w:val="000000" w:themeColor="text1"/>
          <w:sz w:val="24"/>
          <w:szCs w:val="24"/>
        </w:rPr>
        <w:t xml:space="preserve"> w</w:t>
      </w:r>
      <w:r w:rsidR="00DB26D3" w:rsidRPr="00B76B88">
        <w:rPr>
          <w:color w:val="000000" w:themeColor="text1"/>
          <w:sz w:val="24"/>
          <w:szCs w:val="24"/>
        </w:rPr>
        <w:t>as</w:t>
      </w:r>
      <w:r w:rsidR="00264E82" w:rsidRPr="00B76B88">
        <w:rPr>
          <w:color w:val="000000" w:themeColor="text1"/>
          <w:sz w:val="24"/>
          <w:szCs w:val="24"/>
        </w:rPr>
        <w:t xml:space="preserve"> generated using the </w:t>
      </w:r>
      <w:r w:rsidR="00DB26D3" w:rsidRPr="00B76B88">
        <w:rPr>
          <w:color w:val="000000" w:themeColor="text1"/>
          <w:sz w:val="24"/>
          <w:szCs w:val="24"/>
        </w:rPr>
        <w:t>second</w:t>
      </w:r>
      <w:r w:rsidR="00264E82" w:rsidRPr="00B76B88">
        <w:rPr>
          <w:color w:val="000000" w:themeColor="text1"/>
          <w:sz w:val="24"/>
          <w:szCs w:val="24"/>
        </w:rPr>
        <w:t xml:space="preserve"> harmonic (</w:t>
      </w:r>
      <w:r w:rsidR="00DB26D3" w:rsidRPr="00B76B88">
        <w:rPr>
          <w:color w:val="000000" w:themeColor="text1"/>
          <w:sz w:val="24"/>
          <w:szCs w:val="24"/>
        </w:rPr>
        <w:t>532</w:t>
      </w:r>
      <w:r w:rsidR="00264E82" w:rsidRPr="00B76B88">
        <w:rPr>
          <w:color w:val="000000" w:themeColor="text1"/>
          <w:sz w:val="24"/>
          <w:szCs w:val="24"/>
        </w:rPr>
        <w:t xml:space="preserve"> nm) of a pulsed neodymium-doped yttrium aluminum garnet laser (Nd:YAG, Spectra Physics, PRO-270, 30 Hz) to pump a </w:t>
      </w:r>
      <w:r w:rsidR="00DB26D3" w:rsidRPr="00B76B88">
        <w:rPr>
          <w:color w:val="000000" w:themeColor="text1"/>
          <w:sz w:val="24"/>
          <w:szCs w:val="24"/>
        </w:rPr>
        <w:t xml:space="preserve">Pyrromethene </w:t>
      </w:r>
      <w:r w:rsidR="00264E82" w:rsidRPr="00B76B88">
        <w:rPr>
          <w:color w:val="000000" w:themeColor="text1"/>
          <w:sz w:val="24"/>
          <w:szCs w:val="24"/>
        </w:rPr>
        <w:t xml:space="preserve"> (0.20 g L</w:t>
      </w:r>
      <w:r w:rsidR="00264E82" w:rsidRPr="00B76B88">
        <w:rPr>
          <w:color w:val="000000" w:themeColor="text1"/>
          <w:sz w:val="24"/>
          <w:szCs w:val="24"/>
          <w:vertAlign w:val="superscript"/>
        </w:rPr>
        <w:t>–1</w:t>
      </w:r>
      <w:r w:rsidR="00264E82" w:rsidRPr="00B76B88">
        <w:rPr>
          <w:color w:val="000000" w:themeColor="text1"/>
          <w:sz w:val="24"/>
          <w:szCs w:val="24"/>
        </w:rPr>
        <w:t xml:space="preserve"> ethanol) dye (0.37 g L</w:t>
      </w:r>
      <w:r w:rsidR="00264E82" w:rsidRPr="00B76B88">
        <w:rPr>
          <w:color w:val="000000" w:themeColor="text1"/>
          <w:sz w:val="24"/>
          <w:szCs w:val="24"/>
          <w:vertAlign w:val="superscript"/>
        </w:rPr>
        <w:t>–1</w:t>
      </w:r>
      <w:r w:rsidR="00264E82" w:rsidRPr="00B76B88">
        <w:rPr>
          <w:color w:val="000000" w:themeColor="text1"/>
          <w:sz w:val="24"/>
          <w:szCs w:val="24"/>
        </w:rPr>
        <w:t xml:space="preserve"> ethanol)</w:t>
      </w:r>
      <w:r w:rsidR="00DB26D3" w:rsidRPr="00B76B88">
        <w:rPr>
          <w:color w:val="000000" w:themeColor="text1"/>
          <w:sz w:val="24"/>
          <w:szCs w:val="24"/>
        </w:rPr>
        <w:t>.</w:t>
      </w:r>
      <w:r w:rsidRPr="00B76B88">
        <w:rPr>
          <w:rFonts w:eastAsia="PMingLiU"/>
          <w:bCs/>
          <w:color w:val="000000" w:themeColor="text1"/>
          <w:sz w:val="24"/>
          <w:szCs w:val="24"/>
        </w:rPr>
        <w:t xml:space="preserve"> </w:t>
      </w:r>
      <w:r w:rsidRPr="00B76B88">
        <w:rPr>
          <w:color w:val="000000" w:themeColor="text1"/>
          <w:sz w:val="24"/>
          <w:szCs w:val="24"/>
        </w:rPr>
        <w:t xml:space="preserve">During the TPD phase, </w:t>
      </w:r>
      <w:del w:id="294" w:author="Starbase20" w:date="2021-08-20T14:58:00Z">
        <w:r w:rsidRPr="00B76B88" w:rsidDel="00183A25">
          <w:rPr>
            <w:color w:val="000000" w:themeColor="text1"/>
            <w:sz w:val="24"/>
            <w:szCs w:val="24"/>
          </w:rPr>
          <w:delText xml:space="preserve">any </w:delText>
        </w:r>
      </w:del>
      <w:ins w:id="295" w:author="Starbase20" w:date="2021-08-20T14:58:00Z">
        <w:r w:rsidR="00183A25">
          <w:rPr>
            <w:color w:val="000000" w:themeColor="text1"/>
            <w:sz w:val="24"/>
            <w:szCs w:val="24"/>
          </w:rPr>
          <w:t>the</w:t>
        </w:r>
        <w:r w:rsidR="00183A25" w:rsidRPr="00B76B88">
          <w:rPr>
            <w:color w:val="000000" w:themeColor="text1"/>
            <w:sz w:val="24"/>
            <w:szCs w:val="24"/>
          </w:rPr>
          <w:t xml:space="preserve"> </w:t>
        </w:r>
      </w:ins>
      <w:r w:rsidRPr="00B76B88">
        <w:rPr>
          <w:color w:val="000000" w:themeColor="text1"/>
          <w:sz w:val="24"/>
          <w:szCs w:val="24"/>
        </w:rPr>
        <w:t>subliming molecules</w:t>
      </w:r>
      <w:ins w:id="296" w:author="Starbase20" w:date="2021-08-20T14:58:00Z">
        <w:r w:rsidR="00183A25">
          <w:rPr>
            <w:color w:val="000000" w:themeColor="text1"/>
            <w:sz w:val="24"/>
            <w:szCs w:val="24"/>
          </w:rPr>
          <w:t xml:space="preserve"> from the ices</w:t>
        </w:r>
      </w:ins>
      <w:r w:rsidRPr="00B76B88">
        <w:rPr>
          <w:color w:val="000000" w:themeColor="text1"/>
          <w:sz w:val="24"/>
          <w:szCs w:val="24"/>
        </w:rPr>
        <w:t xml:space="preserve"> were </w:t>
      </w:r>
      <w:del w:id="297" w:author="Starbase20" w:date="2021-08-20T14:57:00Z">
        <w:r w:rsidRPr="00B76B88" w:rsidDel="00183A25">
          <w:rPr>
            <w:rFonts w:hint="eastAsia"/>
            <w:color w:val="000000" w:themeColor="text1"/>
            <w:sz w:val="24"/>
            <w:szCs w:val="24"/>
            <w:lang w:eastAsia="zh-CN"/>
          </w:rPr>
          <w:delText xml:space="preserve">detected </w:delText>
        </w:r>
      </w:del>
      <w:ins w:id="298" w:author="Starbase20" w:date="2021-08-21T11:43:00Z">
        <w:r w:rsidR="000D725D">
          <w:rPr>
            <w:rFonts w:hint="eastAsia"/>
            <w:color w:val="000000" w:themeColor="text1"/>
            <w:sz w:val="24"/>
            <w:szCs w:val="24"/>
            <w:lang w:eastAsia="zh-CN"/>
          </w:rPr>
          <w:t>examined</w:t>
        </w:r>
      </w:ins>
      <w:ins w:id="299" w:author="Starbase20" w:date="2021-08-20T14:57:00Z">
        <w:r w:rsidR="00183A25" w:rsidRPr="00B76B88">
          <w:rPr>
            <w:color w:val="000000" w:themeColor="text1"/>
            <w:sz w:val="24"/>
            <w:szCs w:val="24"/>
          </w:rPr>
          <w:t xml:space="preserve"> </w:t>
        </w:r>
      </w:ins>
      <w:r w:rsidRPr="00B76B88">
        <w:rPr>
          <w:color w:val="000000" w:themeColor="text1"/>
          <w:sz w:val="24"/>
          <w:szCs w:val="24"/>
        </w:rPr>
        <w:t xml:space="preserve">using a reflectron time-of-flight (ReTOF) mass spectrometer (Jordon TOF Products, Inc.) coupled with </w:t>
      </w:r>
      <w:ins w:id="300" w:author="Starbase20" w:date="2021-08-20T14:59:00Z">
        <w:r w:rsidR="00554214">
          <w:rPr>
            <w:color w:val="000000" w:themeColor="text1"/>
            <w:sz w:val="24"/>
            <w:szCs w:val="24"/>
          </w:rPr>
          <w:t xml:space="preserve">tunable </w:t>
        </w:r>
      </w:ins>
      <w:ins w:id="301" w:author="Starbase20" w:date="2021-08-20T15:29:00Z">
        <w:r w:rsidR="00A85103" w:rsidRPr="00A85103">
          <w:rPr>
            <w:color w:val="000000" w:themeColor="text1"/>
            <w:sz w:val="24"/>
            <w:szCs w:val="24"/>
          </w:rPr>
          <w:t>vacuum ultraviolet</w:t>
        </w:r>
      </w:ins>
      <w:ins w:id="302" w:author="Starbase20" w:date="2021-08-20T15:30:00Z">
        <w:r w:rsidR="00A85103">
          <w:rPr>
            <w:color w:val="000000" w:themeColor="text1"/>
            <w:sz w:val="24"/>
            <w:szCs w:val="24"/>
          </w:rPr>
          <w:t xml:space="preserve"> (VUV)</w:t>
        </w:r>
      </w:ins>
      <w:ins w:id="303" w:author="Starbase20" w:date="2021-08-20T15:29:00Z">
        <w:r w:rsidR="00A85103" w:rsidRPr="00A85103" w:rsidDel="00A85103">
          <w:rPr>
            <w:color w:val="000000" w:themeColor="text1"/>
            <w:sz w:val="24"/>
            <w:szCs w:val="24"/>
          </w:rPr>
          <w:t xml:space="preserve"> </w:t>
        </w:r>
      </w:ins>
      <w:del w:id="304" w:author="Starbase20" w:date="2021-08-20T15:29:00Z">
        <w:r w:rsidRPr="00B76B88" w:rsidDel="00A85103">
          <w:rPr>
            <w:color w:val="000000" w:themeColor="text1"/>
            <w:sz w:val="24"/>
            <w:szCs w:val="24"/>
          </w:rPr>
          <w:delText>single</w:delText>
        </w:r>
      </w:del>
      <w:del w:id="305" w:author="Starbase20" w:date="2021-08-20T15:30:00Z">
        <w:r w:rsidRPr="00B76B88" w:rsidDel="00A85103">
          <w:rPr>
            <w:color w:val="000000" w:themeColor="text1"/>
            <w:sz w:val="24"/>
            <w:szCs w:val="24"/>
          </w:rPr>
          <w:delText xml:space="preserve"> </w:delText>
        </w:r>
      </w:del>
      <w:r w:rsidRPr="00B76B88">
        <w:rPr>
          <w:color w:val="000000" w:themeColor="text1"/>
          <w:sz w:val="24"/>
          <w:szCs w:val="24"/>
        </w:rPr>
        <w:t>photon ionization</w:t>
      </w:r>
      <w:r w:rsidRPr="00B76B88">
        <w:rPr>
          <w:color w:val="000000" w:themeColor="text1"/>
          <w:sz w:val="24"/>
          <w:szCs w:val="24"/>
        </w:rPr>
        <w:fldChar w:fldCharType="begin"/>
      </w:r>
      <w:r w:rsidR="003150E2" w:rsidRPr="00B76B88">
        <w:rPr>
          <w:color w:val="000000" w:themeColor="text1"/>
          <w:sz w:val="24"/>
          <w:szCs w:val="24"/>
        </w:rPr>
        <w:instrText xml:space="preserve"> ADDIN EN.CITE &lt;EndNote&gt;&lt;Cite&gt;&lt;Author&gt;Jones&lt;/Author&gt;&lt;Year&gt;2013&lt;/Year&gt;&lt;RecNum&gt;47&lt;/RecNum&gt;&lt;DisplayText&gt;&lt;style face="superscript"&gt;39&lt;/style&gt;&lt;/DisplayText&gt;&lt;record&gt;&lt;rec-number&gt;47&lt;/rec-number&gt;&lt;foreign-keys&gt;&lt;key app="EN" db-id="dvwt9xaaufazaaezwacxfaparrxvtpvaxzfd" timestamp="1574207332"&gt;47&lt;/key&gt;&lt;/foreign-keys&gt;&lt;ref-type name="Journal Article"&gt;17&lt;/ref-type&gt;&lt;contributors&gt;&lt;authors&gt;&lt;author&gt;Jones, Brant M&lt;/author&gt;&lt;author&gt;Kaiser, Ralf I&lt;/author&gt;&lt;/authors&gt;&lt;/contributors&gt;&lt;titles&gt;&lt;title&gt;&lt;style face="normal" font="default" size="100%"&gt;Application of reflectron time-of-flight mass spectroscopy in the analysis of astrophysically relevant ices exposed to ionization radiation: Methane (CH&lt;/style&gt;&lt;style face="subscript" font="default" size="100%"&gt;4&lt;/style&gt;&lt;style face="normal" font="default" size="100%"&gt;) and D4-methane (CD&lt;/style&gt;&lt;style face="subscript" font="default" size="100%"&gt;4&lt;/style&gt;&lt;style face="normal" font="default" size="100%"&gt;) as a case study&lt;/style&gt;&lt;/title&gt;&lt;secondary-title&gt;The journal of physical chemistry letters&lt;/secondary-title&gt;&lt;/titles&gt;&lt;periodical&gt;&lt;full-title&gt;The journal of physical chemistry letters&lt;/full-title&gt;&lt;abbr-1&gt;J. Phys. Chem. Lett.&lt;/abbr-1&gt;&lt;/periodical&gt;&lt;pages&gt;1965-1971&lt;/pages&gt;&lt;volume&gt;4&lt;/volume&gt;&lt;number&gt;11&lt;/number&gt;&lt;dates&gt;&lt;year&gt;2013&lt;/year&gt;&lt;/dates&gt;&lt;isbn&gt;1948-7185&lt;/isbn&gt;&lt;urls&gt;&lt;/urls&gt;&lt;/record&gt;&lt;/Cite&gt;&lt;/EndNote&gt;</w:instrText>
      </w:r>
      <w:r w:rsidRPr="00B76B88">
        <w:rPr>
          <w:color w:val="000000" w:themeColor="text1"/>
          <w:sz w:val="24"/>
          <w:szCs w:val="24"/>
        </w:rPr>
        <w:fldChar w:fldCharType="separate"/>
      </w:r>
      <w:r w:rsidR="003150E2" w:rsidRPr="00B76B88">
        <w:rPr>
          <w:noProof/>
          <w:color w:val="000000" w:themeColor="text1"/>
          <w:sz w:val="24"/>
          <w:szCs w:val="24"/>
          <w:vertAlign w:val="superscript"/>
        </w:rPr>
        <w:t>39</w:t>
      </w:r>
      <w:r w:rsidRPr="00B76B88">
        <w:rPr>
          <w:color w:val="000000" w:themeColor="text1"/>
          <w:sz w:val="24"/>
          <w:szCs w:val="24"/>
        </w:rPr>
        <w:fldChar w:fldCharType="end"/>
      </w:r>
      <w:r w:rsidRPr="00B76B88">
        <w:rPr>
          <w:color w:val="000000" w:themeColor="text1"/>
          <w:sz w:val="24"/>
          <w:szCs w:val="24"/>
        </w:rPr>
        <w:t xml:space="preserve"> (Fig</w:t>
      </w:r>
      <w:r w:rsidR="006A4D96" w:rsidRPr="00B76B88">
        <w:rPr>
          <w:color w:val="000000" w:themeColor="text1"/>
          <w:sz w:val="24"/>
          <w:szCs w:val="24"/>
        </w:rPr>
        <w:t>s.</w:t>
      </w:r>
      <w:ins w:id="306" w:author="Starbase20" w:date="2021-08-19T15:32:00Z">
        <w:r w:rsidR="00BD3368">
          <w:rPr>
            <w:color w:val="000000" w:themeColor="text1"/>
            <w:sz w:val="24"/>
            <w:szCs w:val="24"/>
          </w:rPr>
          <w:t xml:space="preserve"> </w:t>
        </w:r>
      </w:ins>
      <w:del w:id="307" w:author="Starbase20" w:date="2021-08-19T15:32:00Z">
        <w:r w:rsidRPr="00B76B88" w:rsidDel="00BD3368">
          <w:rPr>
            <w:color w:val="000000" w:themeColor="text1"/>
            <w:sz w:val="24"/>
            <w:szCs w:val="24"/>
          </w:rPr>
          <w:delText xml:space="preserve">1 </w:delText>
        </w:r>
      </w:del>
      <w:ins w:id="308" w:author="Starbase20" w:date="2021-08-19T15:32:00Z">
        <w:r w:rsidR="00BD3368">
          <w:rPr>
            <w:color w:val="000000" w:themeColor="text1"/>
            <w:sz w:val="24"/>
            <w:szCs w:val="24"/>
          </w:rPr>
          <w:t>2</w:t>
        </w:r>
        <w:r w:rsidR="00BD3368" w:rsidRPr="00B76B88">
          <w:rPr>
            <w:color w:val="000000" w:themeColor="text1"/>
            <w:sz w:val="24"/>
            <w:szCs w:val="24"/>
          </w:rPr>
          <w:t xml:space="preserve"> </w:t>
        </w:r>
      </w:ins>
      <w:r w:rsidRPr="00B76B88">
        <w:rPr>
          <w:color w:val="000000" w:themeColor="text1"/>
          <w:sz w:val="24"/>
          <w:szCs w:val="24"/>
        </w:rPr>
        <w:t xml:space="preserve">to </w:t>
      </w:r>
      <w:del w:id="309" w:author="Starbase20" w:date="2021-08-19T15:32:00Z">
        <w:r w:rsidRPr="00B76B88" w:rsidDel="00BD3368">
          <w:rPr>
            <w:color w:val="000000" w:themeColor="text1"/>
            <w:sz w:val="24"/>
            <w:szCs w:val="24"/>
          </w:rPr>
          <w:delText>3</w:delText>
        </w:r>
      </w:del>
      <w:ins w:id="310" w:author="Starbase20" w:date="2021-08-19T15:32:00Z">
        <w:r w:rsidR="00BD3368">
          <w:rPr>
            <w:color w:val="000000" w:themeColor="text1"/>
            <w:sz w:val="24"/>
            <w:szCs w:val="24"/>
          </w:rPr>
          <w:t>4</w:t>
        </w:r>
      </w:ins>
      <w:r w:rsidRPr="00B76B88">
        <w:rPr>
          <w:color w:val="000000" w:themeColor="text1"/>
          <w:sz w:val="24"/>
          <w:szCs w:val="24"/>
        </w:rPr>
        <w:t xml:space="preserve">, </w:t>
      </w:r>
      <w:r w:rsidR="006A4D96" w:rsidRPr="00B76B88">
        <w:rPr>
          <w:color w:val="000000" w:themeColor="text1"/>
          <w:sz w:val="24"/>
          <w:szCs w:val="24"/>
        </w:rPr>
        <w:t xml:space="preserve">Supplementary </w:t>
      </w:r>
      <w:r w:rsidRPr="00B76B88">
        <w:rPr>
          <w:color w:val="000000" w:themeColor="text1"/>
          <w:sz w:val="24"/>
          <w:szCs w:val="24"/>
        </w:rPr>
        <w:t>Fig</w:t>
      </w:r>
      <w:r w:rsidR="006A4D96" w:rsidRPr="00B76B88">
        <w:rPr>
          <w:color w:val="000000" w:themeColor="text1"/>
          <w:sz w:val="24"/>
          <w:szCs w:val="24"/>
        </w:rPr>
        <w:t xml:space="preserve">. </w:t>
      </w:r>
      <w:r w:rsidRPr="00B76B88">
        <w:rPr>
          <w:color w:val="000000" w:themeColor="text1"/>
          <w:sz w:val="24"/>
          <w:szCs w:val="24"/>
        </w:rPr>
        <w:t xml:space="preserve">2). </w:t>
      </w:r>
      <w:ins w:id="311" w:author="Starbase20" w:date="2021-08-20T15:02:00Z">
        <w:r w:rsidR="00554214" w:rsidRPr="003B4456">
          <w:rPr>
            <w:bCs/>
            <w:color w:val="000000"/>
            <w:sz w:val="24"/>
            <w:szCs w:val="24"/>
            <w:shd w:val="clear" w:color="auto" w:fill="FFFFFF"/>
            <w:rPrChange w:id="312" w:author="Starbase20" w:date="2021-08-20T15:14:00Z">
              <w:rPr>
                <w:bCs/>
                <w:i/>
                <w:color w:val="000000"/>
                <w:sz w:val="24"/>
                <w:szCs w:val="24"/>
                <w:shd w:val="clear" w:color="auto" w:fill="FFFFFF"/>
              </w:rPr>
            </w:rPrChange>
          </w:rPr>
          <w:t>Five photon energies</w:t>
        </w:r>
      </w:ins>
      <w:ins w:id="313" w:author="Starbase20" w:date="2021-08-20T15:15:00Z">
        <w:r w:rsidR="003B4456">
          <w:rPr>
            <w:bCs/>
            <w:color w:val="000000"/>
            <w:sz w:val="24"/>
            <w:szCs w:val="24"/>
            <w:shd w:val="clear" w:color="auto" w:fill="FFFFFF"/>
          </w:rPr>
          <w:t xml:space="preserve"> </w:t>
        </w:r>
      </w:ins>
      <w:ins w:id="314" w:author="Starbase20" w:date="2021-08-20T15:02:00Z">
        <w:r w:rsidR="00554214" w:rsidRPr="003B4456">
          <w:rPr>
            <w:bCs/>
            <w:color w:val="000000"/>
            <w:sz w:val="24"/>
            <w:szCs w:val="24"/>
            <w:shd w:val="clear" w:color="auto" w:fill="FFFFFF"/>
            <w:rPrChange w:id="315" w:author="Starbase20" w:date="2021-08-20T15:14:00Z">
              <w:rPr>
                <w:bCs/>
                <w:i/>
                <w:color w:val="000000"/>
                <w:sz w:val="24"/>
                <w:szCs w:val="24"/>
                <w:shd w:val="clear" w:color="auto" w:fill="FFFFFF"/>
              </w:rPr>
            </w:rPrChange>
          </w:rPr>
          <w:t>of 10.49 eV, 8.75 eV, 8.53 eV, 8.47 eV, and 8.20 eV were selected</w:t>
        </w:r>
      </w:ins>
      <w:del w:id="316" w:author="Starbase20" w:date="2021-08-20T15:00:00Z">
        <w:r w:rsidRPr="003B4456" w:rsidDel="00554214">
          <w:rPr>
            <w:color w:val="000000" w:themeColor="text1"/>
            <w:sz w:val="24"/>
            <w:szCs w:val="24"/>
          </w:rPr>
          <w:delText>This photoionization process utilizes difference four wave mixing to produce vacuum ultraviolet light (ω</w:delText>
        </w:r>
        <w:r w:rsidRPr="003B4456" w:rsidDel="00554214">
          <w:rPr>
            <w:color w:val="000000" w:themeColor="text1"/>
            <w:sz w:val="24"/>
            <w:szCs w:val="24"/>
            <w:vertAlign w:val="subscript"/>
          </w:rPr>
          <w:delText xml:space="preserve">vuv </w:delText>
        </w:r>
        <w:r w:rsidRPr="003B4456" w:rsidDel="00554214">
          <w:rPr>
            <w:color w:val="000000" w:themeColor="text1"/>
            <w:sz w:val="24"/>
            <w:szCs w:val="24"/>
          </w:rPr>
          <w:delText>= 2ω</w:delText>
        </w:r>
        <w:r w:rsidRPr="003B4456" w:rsidDel="00554214">
          <w:rPr>
            <w:color w:val="000000" w:themeColor="text1"/>
            <w:sz w:val="24"/>
            <w:szCs w:val="24"/>
            <w:vertAlign w:val="subscript"/>
          </w:rPr>
          <w:delText>1</w:delText>
        </w:r>
        <w:r w:rsidRPr="003B4456" w:rsidDel="00554214">
          <w:rPr>
            <w:color w:val="000000" w:themeColor="text1"/>
            <w:sz w:val="24"/>
            <w:szCs w:val="24"/>
          </w:rPr>
          <w:delText xml:space="preserve"> – ω</w:delText>
        </w:r>
        <w:r w:rsidRPr="003B4456" w:rsidDel="00554214">
          <w:rPr>
            <w:color w:val="000000" w:themeColor="text1"/>
            <w:sz w:val="24"/>
            <w:szCs w:val="24"/>
            <w:vertAlign w:val="subscript"/>
          </w:rPr>
          <w:delText>2</w:delText>
        </w:r>
        <w:r w:rsidRPr="003B4456" w:rsidDel="00554214">
          <w:rPr>
            <w:color w:val="000000" w:themeColor="text1"/>
            <w:sz w:val="24"/>
            <w:szCs w:val="24"/>
          </w:rPr>
          <w:delText>) (</w:delText>
        </w:r>
        <w:r w:rsidR="006A4D96" w:rsidRPr="003B4456" w:rsidDel="00554214">
          <w:rPr>
            <w:color w:val="000000" w:themeColor="text1"/>
            <w:sz w:val="24"/>
            <w:szCs w:val="24"/>
          </w:rPr>
          <w:delText xml:space="preserve">Supplementary Table </w:delText>
        </w:r>
        <w:r w:rsidRPr="003B4456" w:rsidDel="00554214">
          <w:rPr>
            <w:color w:val="000000" w:themeColor="text1"/>
            <w:sz w:val="24"/>
            <w:szCs w:val="24"/>
          </w:rPr>
          <w:delText xml:space="preserve">3). </w:delText>
        </w:r>
      </w:del>
      <w:del w:id="317" w:author="Starbase20" w:date="2021-08-20T15:14:00Z">
        <w:r w:rsidRPr="003B4456" w:rsidDel="003B4456">
          <w:rPr>
            <w:color w:val="000000" w:themeColor="text1"/>
            <w:sz w:val="24"/>
            <w:szCs w:val="24"/>
          </w:rPr>
          <w:delText>The experiments were performed with 10.49 eV photoionization energy and repeated at 8.53 eV and 8.20 eV</w:delText>
        </w:r>
      </w:del>
      <w:r w:rsidRPr="003B4456">
        <w:rPr>
          <w:color w:val="000000" w:themeColor="text1"/>
          <w:sz w:val="24"/>
          <w:szCs w:val="24"/>
        </w:rPr>
        <w:t xml:space="preserve"> </w:t>
      </w:r>
      <w:r w:rsidRPr="00B76B88">
        <w:rPr>
          <w:color w:val="000000" w:themeColor="text1"/>
          <w:sz w:val="24"/>
          <w:szCs w:val="24"/>
        </w:rPr>
        <w:t xml:space="preserve">to distinguish </w:t>
      </w:r>
      <w:del w:id="318" w:author="Starbase20" w:date="2021-08-20T15:17:00Z">
        <w:r w:rsidRPr="00B76B88" w:rsidDel="003B4456">
          <w:rPr>
            <w:color w:val="000000" w:themeColor="text1"/>
            <w:sz w:val="24"/>
            <w:szCs w:val="24"/>
          </w:rPr>
          <w:delText xml:space="preserve">between </w:delText>
        </w:r>
      </w:del>
      <w:ins w:id="319" w:author="Starbase20" w:date="2021-08-20T15:17:00Z">
        <w:r w:rsidR="003B4456">
          <w:rPr>
            <w:color w:val="000000" w:themeColor="text1"/>
            <w:sz w:val="24"/>
            <w:szCs w:val="24"/>
          </w:rPr>
          <w:t xml:space="preserve">the </w:t>
        </w:r>
      </w:ins>
      <w:r w:rsidRPr="00B76B88">
        <w:rPr>
          <w:color w:val="000000" w:themeColor="text1"/>
          <w:sz w:val="24"/>
          <w:szCs w:val="24"/>
        </w:rPr>
        <w:t>P</w:t>
      </w:r>
      <w:r w:rsidRPr="00B76B88">
        <w:rPr>
          <w:color w:val="000000" w:themeColor="text1"/>
          <w:sz w:val="24"/>
          <w:szCs w:val="24"/>
          <w:vertAlign w:val="subscript"/>
        </w:rPr>
        <w:t>3</w:t>
      </w:r>
      <w:r w:rsidRPr="00B76B88">
        <w:rPr>
          <w:color w:val="000000" w:themeColor="text1"/>
          <w:sz w:val="24"/>
          <w:szCs w:val="24"/>
        </w:rPr>
        <w:t>N</w:t>
      </w:r>
      <w:r w:rsidRPr="00B76B88">
        <w:rPr>
          <w:color w:val="000000" w:themeColor="text1"/>
          <w:sz w:val="24"/>
          <w:szCs w:val="24"/>
          <w:vertAlign w:val="subscript"/>
        </w:rPr>
        <w:t>3</w:t>
      </w:r>
      <w:r w:rsidRPr="00B76B88">
        <w:rPr>
          <w:color w:val="000000" w:themeColor="text1"/>
          <w:sz w:val="24"/>
          <w:szCs w:val="24"/>
        </w:rPr>
        <w:t xml:space="preserve"> isomers. The 10.49 eV (118.222 nm) </w:t>
      </w:r>
      <w:del w:id="320" w:author="Starbase20" w:date="2021-08-20T15:21:00Z">
        <w:r w:rsidRPr="00B76B88" w:rsidDel="00A85103">
          <w:rPr>
            <w:color w:val="000000" w:themeColor="text1"/>
            <w:sz w:val="24"/>
            <w:szCs w:val="24"/>
          </w:rPr>
          <w:delText xml:space="preserve">light </w:delText>
        </w:r>
      </w:del>
      <w:ins w:id="321" w:author="Starbase20" w:date="2021-08-20T15:21:00Z">
        <w:r w:rsidR="00A85103">
          <w:rPr>
            <w:color w:val="000000" w:themeColor="text1"/>
            <w:sz w:val="24"/>
            <w:szCs w:val="24"/>
          </w:rPr>
          <w:t>laser</w:t>
        </w:r>
        <w:r w:rsidR="00A85103" w:rsidRPr="00B76B88">
          <w:rPr>
            <w:color w:val="000000" w:themeColor="text1"/>
            <w:sz w:val="24"/>
            <w:szCs w:val="24"/>
          </w:rPr>
          <w:t xml:space="preserve"> </w:t>
        </w:r>
      </w:ins>
      <w:r w:rsidRPr="00B76B88">
        <w:rPr>
          <w:color w:val="000000" w:themeColor="text1"/>
          <w:sz w:val="24"/>
          <w:szCs w:val="24"/>
        </w:rPr>
        <w:t xml:space="preserve">was </w:t>
      </w:r>
      <w:del w:id="322" w:author="Starbase20" w:date="2021-08-20T15:21:00Z">
        <w:r w:rsidRPr="00B76B88" w:rsidDel="00A85103">
          <w:rPr>
            <w:color w:val="000000" w:themeColor="text1"/>
            <w:sz w:val="24"/>
            <w:szCs w:val="24"/>
          </w:rPr>
          <w:delText xml:space="preserve">generated </w:delText>
        </w:r>
      </w:del>
      <w:ins w:id="323" w:author="Starbase20" w:date="2021-08-20T15:21:00Z">
        <w:r w:rsidR="00A85103">
          <w:rPr>
            <w:color w:val="000000" w:themeColor="text1"/>
            <w:sz w:val="24"/>
            <w:szCs w:val="24"/>
          </w:rPr>
          <w:t>generated</w:t>
        </w:r>
        <w:r w:rsidR="00A85103" w:rsidRPr="00B76B88">
          <w:rPr>
            <w:color w:val="000000" w:themeColor="text1"/>
            <w:sz w:val="24"/>
            <w:szCs w:val="24"/>
          </w:rPr>
          <w:t xml:space="preserve"> </w:t>
        </w:r>
      </w:ins>
      <w:r w:rsidRPr="00B76B88">
        <w:rPr>
          <w:color w:val="000000" w:themeColor="text1"/>
          <w:sz w:val="24"/>
          <w:szCs w:val="24"/>
        </w:rPr>
        <w:t>via frequency tripling (</w:t>
      </w:r>
      <w:r w:rsidRPr="00B76B88">
        <w:rPr>
          <w:i/>
          <w:color w:val="000000" w:themeColor="text1"/>
          <w:sz w:val="24"/>
          <w:szCs w:val="24"/>
        </w:rPr>
        <w:t>ω</w:t>
      </w:r>
      <w:r w:rsidRPr="00B76B88">
        <w:rPr>
          <w:color w:val="000000" w:themeColor="text1"/>
          <w:sz w:val="24"/>
          <w:szCs w:val="24"/>
          <w:vertAlign w:val="subscript"/>
        </w:rPr>
        <w:t>vuv</w:t>
      </w:r>
      <w:r w:rsidRPr="00B76B88">
        <w:rPr>
          <w:color w:val="000000" w:themeColor="text1"/>
          <w:sz w:val="24"/>
          <w:szCs w:val="24"/>
        </w:rPr>
        <w:t xml:space="preserve"> = 3</w:t>
      </w:r>
      <w:r w:rsidRPr="00B76B88">
        <w:rPr>
          <w:i/>
          <w:color w:val="000000" w:themeColor="text1"/>
          <w:sz w:val="24"/>
          <w:szCs w:val="24"/>
        </w:rPr>
        <w:t>ω</w:t>
      </w:r>
      <w:r w:rsidRPr="00B76B88">
        <w:rPr>
          <w:color w:val="000000" w:themeColor="text1"/>
          <w:sz w:val="24"/>
          <w:szCs w:val="24"/>
          <w:vertAlign w:val="subscript"/>
        </w:rPr>
        <w:t>1</w:t>
      </w:r>
      <w:r w:rsidRPr="00B76B88">
        <w:rPr>
          <w:color w:val="000000" w:themeColor="text1"/>
          <w:sz w:val="24"/>
          <w:szCs w:val="24"/>
        </w:rPr>
        <w:t>) of the third harmonic (355 nm) of the fundamental</w:t>
      </w:r>
      <w:ins w:id="324" w:author="Starbase20" w:date="2021-08-20T15:23:00Z">
        <w:r w:rsidR="00A85103">
          <w:rPr>
            <w:color w:val="000000" w:themeColor="text1"/>
            <w:sz w:val="24"/>
            <w:szCs w:val="24"/>
          </w:rPr>
          <w:t xml:space="preserve"> (1064 nm)</w:t>
        </w:r>
      </w:ins>
      <w:r w:rsidRPr="00B76B88">
        <w:rPr>
          <w:color w:val="000000" w:themeColor="text1"/>
          <w:sz w:val="24"/>
          <w:szCs w:val="24"/>
        </w:rPr>
        <w:t xml:space="preserve"> of a Nd:YAG laser </w:t>
      </w:r>
      <w:ins w:id="325" w:author="Starbase20" w:date="2021-08-20T15:24:00Z">
        <w:r w:rsidR="00A85103" w:rsidRPr="00B76B88">
          <w:rPr>
            <w:color w:val="000000" w:themeColor="text1"/>
            <w:sz w:val="24"/>
            <w:szCs w:val="24"/>
          </w:rPr>
          <w:t xml:space="preserve">using </w:t>
        </w:r>
        <w:r w:rsidR="00A85103">
          <w:rPr>
            <w:color w:val="000000" w:themeColor="text1"/>
            <w:sz w:val="24"/>
            <w:szCs w:val="24"/>
          </w:rPr>
          <w:t>xenon (Xe)</w:t>
        </w:r>
        <w:r w:rsidR="00A85103" w:rsidRPr="00B76B88">
          <w:rPr>
            <w:color w:val="000000" w:themeColor="text1"/>
            <w:sz w:val="24"/>
            <w:szCs w:val="24"/>
          </w:rPr>
          <w:t xml:space="preserve"> as a non-linear mediu</w:t>
        </w:r>
        <w:r w:rsidR="00A85103">
          <w:rPr>
            <w:color w:val="000000" w:themeColor="text1"/>
            <w:sz w:val="24"/>
            <w:szCs w:val="24"/>
          </w:rPr>
          <w:t>m.</w:t>
        </w:r>
      </w:ins>
      <w:ins w:id="326" w:author="Starbase20" w:date="2021-08-20T15:25:00Z">
        <w:r w:rsidR="00A85103">
          <w:rPr>
            <w:color w:val="000000" w:themeColor="text1"/>
            <w:sz w:val="24"/>
            <w:szCs w:val="24"/>
          </w:rPr>
          <w:t xml:space="preserve"> </w:t>
        </w:r>
      </w:ins>
      <w:del w:id="327" w:author="Starbase20" w:date="2021-08-20T15:24:00Z">
        <w:r w:rsidRPr="00B76B88" w:rsidDel="00A85103">
          <w:rPr>
            <w:color w:val="000000" w:themeColor="text1"/>
            <w:sz w:val="24"/>
            <w:szCs w:val="24"/>
          </w:rPr>
          <w:delText xml:space="preserve">in pulsed gas jets of Xe. </w:delText>
        </w:r>
      </w:del>
      <w:r w:rsidRPr="00B76B88">
        <w:rPr>
          <w:color w:val="000000" w:themeColor="text1"/>
          <w:sz w:val="24"/>
          <w:szCs w:val="24"/>
        </w:rPr>
        <w:t>To produce 8.</w:t>
      </w:r>
      <w:del w:id="328" w:author="Starbase20" w:date="2021-08-20T15:25:00Z">
        <w:r w:rsidRPr="00B76B88" w:rsidDel="00A85103">
          <w:rPr>
            <w:color w:val="000000" w:themeColor="text1"/>
            <w:sz w:val="24"/>
            <w:szCs w:val="24"/>
          </w:rPr>
          <w:delText xml:space="preserve">53 </w:delText>
        </w:r>
      </w:del>
      <w:ins w:id="329" w:author="Starbase20" w:date="2021-08-20T15:25:00Z">
        <w:r w:rsidR="00A85103">
          <w:rPr>
            <w:color w:val="000000" w:themeColor="text1"/>
            <w:sz w:val="24"/>
            <w:szCs w:val="24"/>
          </w:rPr>
          <w:t xml:space="preserve">75 </w:t>
        </w:r>
      </w:ins>
      <w:r w:rsidRPr="00B76B88">
        <w:rPr>
          <w:color w:val="000000" w:themeColor="text1"/>
          <w:sz w:val="24"/>
          <w:szCs w:val="24"/>
        </w:rPr>
        <w:t>eV</w:t>
      </w:r>
      <w:ins w:id="330" w:author="Starbase20" w:date="2021-08-20T15:44:00Z">
        <w:r w:rsidR="008F699F">
          <w:rPr>
            <w:color w:val="000000" w:themeColor="text1"/>
            <w:sz w:val="24"/>
            <w:szCs w:val="24"/>
          </w:rPr>
          <w:t xml:space="preserve"> (</w:t>
        </w:r>
        <w:r w:rsidR="008F699F">
          <w:rPr>
            <w:sz w:val="24"/>
            <w:szCs w:val="24"/>
          </w:rPr>
          <w:t>141.696 nm</w:t>
        </w:r>
        <w:r w:rsidR="008F699F">
          <w:rPr>
            <w:color w:val="000000" w:themeColor="text1"/>
            <w:sz w:val="24"/>
            <w:szCs w:val="24"/>
          </w:rPr>
          <w:t>)</w:t>
        </w:r>
      </w:ins>
      <w:ins w:id="331" w:author="Starbase20" w:date="2021-08-20T15:26:00Z">
        <w:r w:rsidR="00A85103">
          <w:rPr>
            <w:color w:val="000000" w:themeColor="text1"/>
            <w:sz w:val="24"/>
            <w:szCs w:val="24"/>
          </w:rPr>
          <w:t xml:space="preserve"> light</w:t>
        </w:r>
      </w:ins>
      <w:r w:rsidRPr="00B76B88">
        <w:rPr>
          <w:color w:val="000000" w:themeColor="text1"/>
          <w:sz w:val="24"/>
          <w:szCs w:val="24"/>
        </w:rPr>
        <w:t>, the second harmonic (532 nm) of a Nd:YAG laser was used to pump a Rhodamine 610/640 dye mixture (0.17/0.04 g L</w:t>
      </w:r>
      <w:r w:rsidRPr="00B76B88">
        <w:rPr>
          <w:color w:val="000000" w:themeColor="text1"/>
          <w:sz w:val="24"/>
          <w:szCs w:val="24"/>
          <w:vertAlign w:val="superscript"/>
        </w:rPr>
        <w:t>−1</w:t>
      </w:r>
      <w:r w:rsidRPr="00B76B88">
        <w:rPr>
          <w:color w:val="000000" w:themeColor="text1"/>
          <w:sz w:val="24"/>
          <w:szCs w:val="24"/>
        </w:rPr>
        <w:t xml:space="preserve"> ethanol) to obtain 606.948 nm (2.04 eV) (Sirah, Cobra-Stretch), which underwent a frequency tripling process to achieve ω</w:t>
      </w:r>
      <w:r w:rsidRPr="00B76B88">
        <w:rPr>
          <w:color w:val="000000" w:themeColor="text1"/>
          <w:sz w:val="24"/>
          <w:szCs w:val="24"/>
          <w:vertAlign w:val="subscript"/>
        </w:rPr>
        <w:t>1</w:t>
      </w:r>
      <w:r w:rsidRPr="00B76B88">
        <w:rPr>
          <w:color w:val="000000" w:themeColor="text1"/>
          <w:sz w:val="24"/>
          <w:szCs w:val="24"/>
        </w:rPr>
        <w:t xml:space="preserve"> = 202.316 nm (6.13 eV) (</w:t>
      </w:r>
      <w:r w:rsidRPr="00B76B88">
        <w:rPr>
          <w:i/>
          <w:color w:val="000000" w:themeColor="text1"/>
          <w:sz w:val="24"/>
          <w:szCs w:val="24"/>
        </w:rPr>
        <w:t>β</w:t>
      </w:r>
      <w:r w:rsidRPr="00B76B88">
        <w:rPr>
          <w:color w:val="000000" w:themeColor="text1"/>
          <w:sz w:val="24"/>
          <w:szCs w:val="24"/>
        </w:rPr>
        <w:t>-BaB</w:t>
      </w:r>
      <w:r w:rsidRPr="00B76B88">
        <w:rPr>
          <w:color w:val="000000" w:themeColor="text1"/>
          <w:sz w:val="24"/>
          <w:szCs w:val="24"/>
          <w:vertAlign w:val="subscript"/>
        </w:rPr>
        <w:t>2</w:t>
      </w:r>
      <w:r w:rsidRPr="00B76B88">
        <w:rPr>
          <w:color w:val="000000" w:themeColor="text1"/>
          <w:sz w:val="24"/>
          <w:szCs w:val="24"/>
        </w:rPr>
        <w:t>O</w:t>
      </w:r>
      <w:r w:rsidRPr="00B76B88">
        <w:rPr>
          <w:color w:val="000000" w:themeColor="text1"/>
          <w:sz w:val="24"/>
          <w:szCs w:val="24"/>
          <w:vertAlign w:val="subscript"/>
        </w:rPr>
        <w:t>4</w:t>
      </w:r>
      <w:r w:rsidRPr="00B76B88">
        <w:rPr>
          <w:color w:val="000000" w:themeColor="text1"/>
          <w:sz w:val="24"/>
          <w:szCs w:val="24"/>
        </w:rPr>
        <w:t xml:space="preserve"> (BBO)</w:t>
      </w:r>
      <w:r w:rsidRPr="00B76B88">
        <w:rPr>
          <w:color w:val="000000" w:themeColor="text1"/>
          <w:sz w:val="24"/>
          <w:szCs w:val="24"/>
          <w:vertAlign w:val="subscript"/>
        </w:rPr>
        <w:t xml:space="preserve"> </w:t>
      </w:r>
      <w:r w:rsidRPr="00B76B88">
        <w:rPr>
          <w:color w:val="000000" w:themeColor="text1"/>
          <w:sz w:val="24"/>
          <w:szCs w:val="24"/>
        </w:rPr>
        <w:t>crystals, 44° and 77°). A second Nd:YAG laser (second harmonic at 532 nm) pumped</w:t>
      </w:r>
      <w:ins w:id="332" w:author="Starbase20" w:date="2021-08-20T15:42:00Z">
        <w:r w:rsidR="008F699F">
          <w:rPr>
            <w:color w:val="000000" w:themeColor="text1"/>
            <w:sz w:val="24"/>
            <w:szCs w:val="24"/>
          </w:rPr>
          <w:t xml:space="preserve"> </w:t>
        </w:r>
        <w:r w:rsidR="008F699F">
          <w:rPr>
            <w:color w:val="000000" w:themeColor="text1"/>
            <w:sz w:val="24"/>
            <w:szCs w:val="24"/>
            <w:lang w:eastAsia="zh-CN"/>
          </w:rPr>
          <w:t>LDS 722</w:t>
        </w:r>
        <w:r w:rsidR="008F699F" w:rsidRPr="00B76B88">
          <w:rPr>
            <w:color w:val="000000" w:themeColor="text1"/>
            <w:sz w:val="24"/>
            <w:szCs w:val="24"/>
          </w:rPr>
          <w:t xml:space="preserve"> dye (0</w:t>
        </w:r>
        <w:r w:rsidR="008F699F" w:rsidRPr="00B76B88">
          <w:rPr>
            <w:rFonts w:hint="eastAsia"/>
            <w:color w:val="000000" w:themeColor="text1"/>
            <w:sz w:val="24"/>
            <w:szCs w:val="24"/>
            <w:lang w:eastAsia="zh-CN"/>
          </w:rPr>
          <w:t>.</w:t>
        </w:r>
      </w:ins>
      <w:ins w:id="333" w:author="Starbase20" w:date="2021-08-20T15:43:00Z">
        <w:r w:rsidR="008F699F">
          <w:rPr>
            <w:color w:val="000000" w:themeColor="text1"/>
            <w:sz w:val="24"/>
            <w:szCs w:val="24"/>
            <w:lang w:eastAsia="zh-CN"/>
          </w:rPr>
          <w:t>25</w:t>
        </w:r>
      </w:ins>
      <w:ins w:id="334" w:author="Starbase20" w:date="2021-08-20T15:42:00Z">
        <w:r w:rsidR="008F699F" w:rsidRPr="00B76B88">
          <w:rPr>
            <w:color w:val="000000" w:themeColor="text1"/>
            <w:sz w:val="24"/>
            <w:szCs w:val="24"/>
          </w:rPr>
          <w:t xml:space="preserve"> g L</w:t>
        </w:r>
        <w:r w:rsidR="008F699F" w:rsidRPr="00B76B88">
          <w:rPr>
            <w:color w:val="000000" w:themeColor="text1"/>
            <w:sz w:val="24"/>
            <w:szCs w:val="24"/>
            <w:vertAlign w:val="superscript"/>
          </w:rPr>
          <w:t>−1</w:t>
        </w:r>
        <w:r w:rsidR="008F699F" w:rsidRPr="00B76B88">
          <w:rPr>
            <w:color w:val="000000" w:themeColor="text1"/>
          </w:rPr>
          <w:t xml:space="preserve"> </w:t>
        </w:r>
      </w:ins>
      <w:ins w:id="335" w:author="Starbase20" w:date="2021-08-20T15:43:00Z">
        <w:r w:rsidR="008F699F" w:rsidRPr="00B76B88">
          <w:rPr>
            <w:color w:val="000000" w:themeColor="text1"/>
            <w:sz w:val="24"/>
            <w:szCs w:val="24"/>
          </w:rPr>
          <w:t>ethanol</w:t>
        </w:r>
      </w:ins>
      <w:ins w:id="336" w:author="Starbase20" w:date="2021-08-20T15:42:00Z">
        <w:r w:rsidR="008F699F" w:rsidRPr="00B76B88">
          <w:rPr>
            <w:color w:val="000000" w:themeColor="text1"/>
            <w:sz w:val="24"/>
            <w:szCs w:val="24"/>
          </w:rPr>
          <w:t xml:space="preserve">) to obtain </w:t>
        </w:r>
        <w:r w:rsidR="008F699F" w:rsidRPr="0082713A">
          <w:rPr>
            <w:i/>
            <w:color w:val="000000" w:themeColor="text1"/>
            <w:sz w:val="24"/>
            <w:szCs w:val="24"/>
          </w:rPr>
          <w:t>ω</w:t>
        </w:r>
        <w:r w:rsidR="008F699F" w:rsidRPr="00B76B88">
          <w:rPr>
            <w:color w:val="000000" w:themeColor="text1"/>
            <w:sz w:val="24"/>
            <w:szCs w:val="24"/>
            <w:vertAlign w:val="subscript"/>
          </w:rPr>
          <w:t>2</w:t>
        </w:r>
        <w:r w:rsidR="008F699F" w:rsidRPr="00B76B88">
          <w:rPr>
            <w:color w:val="000000" w:themeColor="text1"/>
            <w:sz w:val="24"/>
            <w:szCs w:val="24"/>
          </w:rPr>
          <w:t xml:space="preserve"> = </w:t>
        </w:r>
      </w:ins>
      <w:ins w:id="337" w:author="Starbase20" w:date="2021-08-20T15:43:00Z">
        <w:r w:rsidR="008F699F">
          <w:rPr>
            <w:color w:val="000000" w:themeColor="text1"/>
            <w:sz w:val="24"/>
            <w:szCs w:val="24"/>
          </w:rPr>
          <w:t>707</w:t>
        </w:r>
      </w:ins>
      <w:ins w:id="338" w:author="Starbase20" w:date="2021-08-20T15:42:00Z">
        <w:r w:rsidR="008F699F" w:rsidRPr="00B76B88">
          <w:rPr>
            <w:color w:val="000000" w:themeColor="text1"/>
            <w:sz w:val="24"/>
            <w:szCs w:val="24"/>
          </w:rPr>
          <w:t xml:space="preserve"> nm (1.</w:t>
        </w:r>
      </w:ins>
      <w:ins w:id="339" w:author="Starbase20" w:date="2021-08-20T15:45:00Z">
        <w:r w:rsidR="008F699F">
          <w:rPr>
            <w:color w:val="000000" w:themeColor="text1"/>
            <w:sz w:val="24"/>
            <w:szCs w:val="24"/>
          </w:rPr>
          <w:t>75</w:t>
        </w:r>
      </w:ins>
      <w:ins w:id="340" w:author="Starbase20" w:date="2021-08-20T15:42:00Z">
        <w:r w:rsidR="008F699F" w:rsidRPr="00B76B88">
          <w:rPr>
            <w:color w:val="000000" w:themeColor="text1"/>
            <w:sz w:val="24"/>
            <w:szCs w:val="24"/>
          </w:rPr>
          <w:t xml:space="preserve"> eV), which underwent a frequency doubling process to achieve </w:t>
        </w:r>
        <w:r w:rsidR="008F699F" w:rsidRPr="0082713A">
          <w:rPr>
            <w:i/>
            <w:color w:val="000000" w:themeColor="text1"/>
            <w:sz w:val="24"/>
            <w:szCs w:val="24"/>
          </w:rPr>
          <w:t>ω</w:t>
        </w:r>
        <w:r w:rsidR="008F699F" w:rsidRPr="00B76B88">
          <w:rPr>
            <w:color w:val="000000" w:themeColor="text1"/>
            <w:sz w:val="24"/>
            <w:szCs w:val="24"/>
            <w:vertAlign w:val="subscript"/>
          </w:rPr>
          <w:t>2</w:t>
        </w:r>
        <w:r w:rsidR="008F699F" w:rsidRPr="00B76B88">
          <w:rPr>
            <w:color w:val="000000" w:themeColor="text1"/>
            <w:sz w:val="24"/>
            <w:szCs w:val="24"/>
          </w:rPr>
          <w:t xml:space="preserve"> = 3</w:t>
        </w:r>
      </w:ins>
      <w:ins w:id="341" w:author="Starbase20" w:date="2021-08-20T15:45:00Z">
        <w:r w:rsidR="008F699F">
          <w:rPr>
            <w:color w:val="000000" w:themeColor="text1"/>
            <w:sz w:val="24"/>
            <w:szCs w:val="24"/>
          </w:rPr>
          <w:t>53.5</w:t>
        </w:r>
      </w:ins>
      <w:ins w:id="342" w:author="Starbase20" w:date="2021-08-20T15:42:00Z">
        <w:r w:rsidR="008F699F" w:rsidRPr="00B76B88">
          <w:rPr>
            <w:color w:val="000000" w:themeColor="text1"/>
            <w:sz w:val="24"/>
            <w:szCs w:val="24"/>
          </w:rPr>
          <w:t xml:space="preserve"> nm (3.</w:t>
        </w:r>
      </w:ins>
      <w:ins w:id="343" w:author="Starbase20" w:date="2021-08-20T15:45:00Z">
        <w:r w:rsidR="008F699F">
          <w:rPr>
            <w:color w:val="000000" w:themeColor="text1"/>
            <w:sz w:val="24"/>
            <w:szCs w:val="24"/>
          </w:rPr>
          <w:t>51</w:t>
        </w:r>
      </w:ins>
      <w:ins w:id="344" w:author="Starbase20" w:date="2021-08-20T15:42:00Z">
        <w:r w:rsidR="008F699F" w:rsidRPr="00B76B88">
          <w:rPr>
            <w:color w:val="000000" w:themeColor="text1"/>
            <w:sz w:val="24"/>
            <w:szCs w:val="24"/>
          </w:rPr>
          <w:t xml:space="preserve"> eV) ) (</w:t>
        </w:r>
        <w:r w:rsidR="008F699F" w:rsidRPr="00B76B88">
          <w:rPr>
            <w:i/>
            <w:color w:val="000000" w:themeColor="text1"/>
            <w:sz w:val="24"/>
            <w:szCs w:val="24"/>
          </w:rPr>
          <w:t>β</w:t>
        </w:r>
        <w:r w:rsidR="008F699F" w:rsidRPr="00B76B88">
          <w:rPr>
            <w:color w:val="000000" w:themeColor="text1"/>
            <w:sz w:val="24"/>
            <w:szCs w:val="24"/>
          </w:rPr>
          <w:t>-BaB</w:t>
        </w:r>
        <w:r w:rsidR="008F699F" w:rsidRPr="00B76B88">
          <w:rPr>
            <w:color w:val="000000" w:themeColor="text1"/>
            <w:sz w:val="24"/>
            <w:szCs w:val="24"/>
            <w:vertAlign w:val="subscript"/>
          </w:rPr>
          <w:t>2</w:t>
        </w:r>
        <w:r w:rsidR="008F699F" w:rsidRPr="00B76B88">
          <w:rPr>
            <w:color w:val="000000" w:themeColor="text1"/>
            <w:sz w:val="24"/>
            <w:szCs w:val="24"/>
          </w:rPr>
          <w:t>O</w:t>
        </w:r>
        <w:r w:rsidR="008F699F" w:rsidRPr="00B76B88">
          <w:rPr>
            <w:color w:val="000000" w:themeColor="text1"/>
            <w:sz w:val="24"/>
            <w:szCs w:val="24"/>
            <w:vertAlign w:val="subscript"/>
          </w:rPr>
          <w:t>4</w:t>
        </w:r>
        <w:r w:rsidR="008F699F" w:rsidRPr="00B76B88">
          <w:rPr>
            <w:color w:val="000000" w:themeColor="text1"/>
            <w:sz w:val="24"/>
            <w:szCs w:val="24"/>
          </w:rPr>
          <w:t xml:space="preserve"> (BBO)</w:t>
        </w:r>
        <w:r w:rsidR="008F699F" w:rsidRPr="00B76B88">
          <w:rPr>
            <w:color w:val="000000" w:themeColor="text1"/>
            <w:sz w:val="24"/>
            <w:szCs w:val="24"/>
            <w:vertAlign w:val="subscript"/>
          </w:rPr>
          <w:t xml:space="preserve"> </w:t>
        </w:r>
        <w:r w:rsidR="008F699F" w:rsidRPr="00B76B88">
          <w:rPr>
            <w:color w:val="000000" w:themeColor="text1"/>
            <w:sz w:val="24"/>
            <w:szCs w:val="24"/>
          </w:rPr>
          <w:t>crystals, 44°) and  then combined with 2</w:t>
        </w:r>
        <w:r w:rsidR="008F699F" w:rsidRPr="0082713A">
          <w:rPr>
            <w:i/>
            <w:color w:val="000000" w:themeColor="text1"/>
            <w:sz w:val="24"/>
            <w:szCs w:val="24"/>
          </w:rPr>
          <w:t>ω</w:t>
        </w:r>
        <w:r w:rsidR="008F699F" w:rsidRPr="00B76B88">
          <w:rPr>
            <w:color w:val="000000" w:themeColor="text1"/>
            <w:sz w:val="24"/>
            <w:szCs w:val="24"/>
            <w:vertAlign w:val="subscript"/>
          </w:rPr>
          <w:t>1</w:t>
        </w:r>
        <w:r w:rsidR="008F699F">
          <w:rPr>
            <w:color w:val="000000" w:themeColor="text1"/>
            <w:sz w:val="24"/>
            <w:szCs w:val="24"/>
            <w:vertAlign w:val="subscript"/>
          </w:rPr>
          <w:t xml:space="preserve"> </w:t>
        </w:r>
        <w:r w:rsidR="008F699F" w:rsidRPr="00B76B88">
          <w:rPr>
            <w:color w:val="000000" w:themeColor="text1"/>
            <w:sz w:val="24"/>
            <w:szCs w:val="24"/>
          </w:rPr>
          <w:t xml:space="preserve">generating </w:t>
        </w:r>
        <w:r w:rsidR="008F699F" w:rsidRPr="0082713A">
          <w:rPr>
            <w:i/>
            <w:color w:val="000000" w:themeColor="text1"/>
            <w:sz w:val="24"/>
            <w:szCs w:val="24"/>
          </w:rPr>
          <w:t>ω</w:t>
        </w:r>
        <w:r w:rsidR="008F699F" w:rsidRPr="00B76B88">
          <w:rPr>
            <w:color w:val="000000" w:themeColor="text1"/>
            <w:sz w:val="24"/>
            <w:szCs w:val="24"/>
            <w:vertAlign w:val="subscript"/>
          </w:rPr>
          <w:t>vuv</w:t>
        </w:r>
        <w:r w:rsidR="008F699F" w:rsidRPr="00B76B88">
          <w:rPr>
            <w:color w:val="000000" w:themeColor="text1"/>
            <w:sz w:val="24"/>
            <w:szCs w:val="24"/>
          </w:rPr>
          <w:t xml:space="preserve"> = 14</w:t>
        </w:r>
      </w:ins>
      <w:ins w:id="345" w:author="Starbase20" w:date="2021-08-20T15:46:00Z">
        <w:r w:rsidR="008F699F">
          <w:rPr>
            <w:color w:val="000000" w:themeColor="text1"/>
            <w:sz w:val="24"/>
            <w:szCs w:val="24"/>
          </w:rPr>
          <w:t>1.696</w:t>
        </w:r>
      </w:ins>
      <w:ins w:id="346" w:author="Starbase20" w:date="2021-08-20T15:42:00Z">
        <w:r w:rsidR="008F699F" w:rsidRPr="00B76B88">
          <w:rPr>
            <w:color w:val="000000" w:themeColor="text1"/>
            <w:sz w:val="24"/>
            <w:szCs w:val="24"/>
          </w:rPr>
          <w:t xml:space="preserve"> nm (8.</w:t>
        </w:r>
      </w:ins>
      <w:ins w:id="347" w:author="Starbase20" w:date="2021-08-20T15:46:00Z">
        <w:r w:rsidR="008F699F">
          <w:rPr>
            <w:color w:val="000000" w:themeColor="text1"/>
            <w:sz w:val="24"/>
            <w:szCs w:val="24"/>
          </w:rPr>
          <w:t>75</w:t>
        </w:r>
      </w:ins>
      <w:ins w:id="348" w:author="Starbase20" w:date="2021-08-20T15:42:00Z">
        <w:r w:rsidR="008F699F" w:rsidRPr="00B76B88">
          <w:rPr>
            <w:color w:val="000000" w:themeColor="text1"/>
            <w:sz w:val="24"/>
            <w:szCs w:val="24"/>
          </w:rPr>
          <w:t xml:space="preserve"> eV)</w:t>
        </w:r>
        <w:r w:rsidR="008F699F">
          <w:rPr>
            <w:color w:val="000000" w:themeColor="text1"/>
            <w:sz w:val="24"/>
            <w:szCs w:val="24"/>
          </w:rPr>
          <w:t xml:space="preserve"> </w:t>
        </w:r>
        <w:r w:rsidR="008F699F" w:rsidRPr="00B76B88">
          <w:rPr>
            <w:color w:val="000000" w:themeColor="text1"/>
            <w:sz w:val="24"/>
            <w:szCs w:val="24"/>
          </w:rPr>
          <w:t>at 10</w:t>
        </w:r>
        <w:r w:rsidR="008F699F" w:rsidRPr="00B76B88">
          <w:rPr>
            <w:color w:val="000000" w:themeColor="text1"/>
            <w:sz w:val="24"/>
            <w:szCs w:val="24"/>
            <w:vertAlign w:val="superscript"/>
          </w:rPr>
          <w:t>12</w:t>
        </w:r>
        <w:r w:rsidR="008F699F" w:rsidRPr="00B76B88">
          <w:rPr>
            <w:color w:val="000000" w:themeColor="text1"/>
            <w:sz w:val="24"/>
            <w:szCs w:val="24"/>
          </w:rPr>
          <w:t xml:space="preserve"> photons per pulse</w:t>
        </w:r>
        <w:r w:rsidR="008F699F">
          <w:rPr>
            <w:color w:val="000000" w:themeColor="text1"/>
            <w:sz w:val="24"/>
            <w:szCs w:val="24"/>
          </w:rPr>
          <w:t xml:space="preserve"> via </w:t>
        </w:r>
        <w:r w:rsidR="008F699F" w:rsidRPr="00A85103">
          <w:rPr>
            <w:color w:val="000000" w:themeColor="text1"/>
            <w:sz w:val="24"/>
            <w:szCs w:val="24"/>
          </w:rPr>
          <w:t>difference four wave mixing</w:t>
        </w:r>
        <w:r w:rsidR="008F699F">
          <w:rPr>
            <w:color w:val="000000" w:themeColor="text1"/>
            <w:sz w:val="24"/>
            <w:szCs w:val="24"/>
          </w:rPr>
          <w:t xml:space="preserve"> (</w:t>
        </w:r>
        <w:r w:rsidR="008F699F" w:rsidRPr="0082713A">
          <w:rPr>
            <w:i/>
            <w:color w:val="000000" w:themeColor="text1"/>
            <w:sz w:val="24"/>
            <w:szCs w:val="24"/>
          </w:rPr>
          <w:t>ω</w:t>
        </w:r>
        <w:r w:rsidR="008F699F" w:rsidRPr="00FD240E">
          <w:rPr>
            <w:color w:val="000000" w:themeColor="text1"/>
            <w:sz w:val="24"/>
            <w:szCs w:val="24"/>
            <w:vertAlign w:val="subscript"/>
          </w:rPr>
          <w:t xml:space="preserve">vuv </w:t>
        </w:r>
        <w:r w:rsidR="008F699F" w:rsidRPr="00FD240E">
          <w:rPr>
            <w:color w:val="000000" w:themeColor="text1"/>
            <w:sz w:val="24"/>
            <w:szCs w:val="24"/>
          </w:rPr>
          <w:t>= 2</w:t>
        </w:r>
        <w:r w:rsidR="008F699F" w:rsidRPr="0082713A">
          <w:rPr>
            <w:i/>
            <w:color w:val="000000" w:themeColor="text1"/>
            <w:sz w:val="24"/>
            <w:szCs w:val="24"/>
          </w:rPr>
          <w:t>ω</w:t>
        </w:r>
        <w:r w:rsidR="008F699F" w:rsidRPr="00FD240E">
          <w:rPr>
            <w:color w:val="000000" w:themeColor="text1"/>
            <w:sz w:val="24"/>
            <w:szCs w:val="24"/>
            <w:vertAlign w:val="subscript"/>
          </w:rPr>
          <w:t>1</w:t>
        </w:r>
        <w:r w:rsidR="008F699F" w:rsidRPr="00FD240E">
          <w:rPr>
            <w:color w:val="000000" w:themeColor="text1"/>
            <w:sz w:val="24"/>
            <w:szCs w:val="24"/>
          </w:rPr>
          <w:t xml:space="preserve"> – </w:t>
        </w:r>
        <w:r w:rsidR="008F699F" w:rsidRPr="0082713A">
          <w:rPr>
            <w:i/>
            <w:color w:val="000000" w:themeColor="text1"/>
            <w:sz w:val="24"/>
            <w:szCs w:val="24"/>
          </w:rPr>
          <w:t>ω</w:t>
        </w:r>
        <w:r w:rsidR="008F699F" w:rsidRPr="00FD240E">
          <w:rPr>
            <w:color w:val="000000" w:themeColor="text1"/>
            <w:sz w:val="24"/>
            <w:szCs w:val="24"/>
            <w:vertAlign w:val="subscript"/>
          </w:rPr>
          <w:t>2</w:t>
        </w:r>
        <w:r w:rsidR="008F699F">
          <w:rPr>
            <w:color w:val="000000" w:themeColor="text1"/>
            <w:sz w:val="24"/>
            <w:szCs w:val="24"/>
          </w:rPr>
          <w:t xml:space="preserve">) </w:t>
        </w:r>
        <w:r w:rsidR="008F699F" w:rsidRPr="00FD240E">
          <w:rPr>
            <w:color w:val="000000" w:themeColor="text1"/>
            <w:sz w:val="24"/>
            <w:szCs w:val="24"/>
          </w:rPr>
          <w:t xml:space="preserve">in pulsed gas jets of </w:t>
        </w:r>
      </w:ins>
      <w:ins w:id="349" w:author="Starbase20" w:date="2021-08-21T11:44:00Z">
        <w:r w:rsidR="000D725D">
          <w:rPr>
            <w:rFonts w:hint="eastAsia"/>
            <w:color w:val="000000" w:themeColor="text1"/>
            <w:sz w:val="24"/>
            <w:szCs w:val="24"/>
            <w:lang w:eastAsia="zh-CN"/>
          </w:rPr>
          <w:t>krypton</w:t>
        </w:r>
        <w:r w:rsidR="000D725D">
          <w:rPr>
            <w:color w:val="000000" w:themeColor="text1"/>
            <w:sz w:val="24"/>
            <w:szCs w:val="24"/>
          </w:rPr>
          <w:t xml:space="preserve"> </w:t>
        </w:r>
        <w:r w:rsidR="000D725D">
          <w:rPr>
            <w:rFonts w:hint="eastAsia"/>
            <w:color w:val="000000" w:themeColor="text1"/>
            <w:sz w:val="24"/>
            <w:szCs w:val="24"/>
            <w:lang w:eastAsia="zh-CN"/>
          </w:rPr>
          <w:t>(</w:t>
        </w:r>
      </w:ins>
      <w:ins w:id="350" w:author="Starbase20" w:date="2021-08-20T15:42:00Z">
        <w:r w:rsidR="008F699F">
          <w:rPr>
            <w:color w:val="000000" w:themeColor="text1"/>
            <w:sz w:val="24"/>
            <w:szCs w:val="24"/>
          </w:rPr>
          <w:t>Kr</w:t>
        </w:r>
      </w:ins>
      <w:ins w:id="351" w:author="Starbase20" w:date="2021-08-21T11:44:00Z">
        <w:r w:rsidR="000D725D">
          <w:rPr>
            <w:color w:val="000000" w:themeColor="text1"/>
            <w:sz w:val="24"/>
            <w:szCs w:val="24"/>
          </w:rPr>
          <w:t>)</w:t>
        </w:r>
      </w:ins>
      <w:ins w:id="352" w:author="Starbase20" w:date="2021-08-20T15:42:00Z">
        <w:r w:rsidR="008F699F">
          <w:rPr>
            <w:color w:val="000000" w:themeColor="text1"/>
            <w:sz w:val="24"/>
            <w:szCs w:val="24"/>
          </w:rPr>
          <w:t>.</w:t>
        </w:r>
      </w:ins>
      <w:ins w:id="353" w:author="Starbase20" w:date="2021-08-20T15:46:00Z">
        <w:r w:rsidR="008F699F" w:rsidRPr="008F699F">
          <w:rPr>
            <w:color w:val="000000" w:themeColor="text1"/>
            <w:sz w:val="24"/>
            <w:szCs w:val="24"/>
          </w:rPr>
          <w:t xml:space="preserve"> </w:t>
        </w:r>
        <w:r w:rsidR="008F699F" w:rsidRPr="00B76B88">
          <w:rPr>
            <w:color w:val="000000" w:themeColor="text1"/>
            <w:sz w:val="24"/>
            <w:szCs w:val="24"/>
          </w:rPr>
          <w:t xml:space="preserve">The settings for generating </w:t>
        </w:r>
      </w:ins>
      <w:ins w:id="354" w:author="Starbase20" w:date="2021-08-20T15:47:00Z">
        <w:r w:rsidR="008F699F" w:rsidRPr="0082713A">
          <w:rPr>
            <w:rFonts w:hint="eastAsia"/>
            <w:bCs/>
            <w:color w:val="000000"/>
            <w:sz w:val="24"/>
            <w:szCs w:val="24"/>
            <w:shd w:val="clear" w:color="auto" w:fill="FFFFFF"/>
          </w:rPr>
          <w:t>8</w:t>
        </w:r>
        <w:r w:rsidR="008F699F" w:rsidRPr="0082713A">
          <w:rPr>
            <w:bCs/>
            <w:color w:val="000000"/>
            <w:sz w:val="24"/>
            <w:szCs w:val="24"/>
            <w:shd w:val="clear" w:color="auto" w:fill="FFFFFF"/>
          </w:rPr>
          <w:t>.53 eV</w:t>
        </w:r>
        <w:r w:rsidR="008F699F">
          <w:rPr>
            <w:bCs/>
            <w:color w:val="000000"/>
            <w:sz w:val="24"/>
            <w:szCs w:val="24"/>
            <w:shd w:val="clear" w:color="auto" w:fill="FFFFFF"/>
          </w:rPr>
          <w:t xml:space="preserve"> (145.351 nm)</w:t>
        </w:r>
        <w:r w:rsidR="008F699F" w:rsidRPr="0082713A">
          <w:rPr>
            <w:bCs/>
            <w:color w:val="000000"/>
            <w:sz w:val="24"/>
            <w:szCs w:val="24"/>
            <w:shd w:val="clear" w:color="auto" w:fill="FFFFFF"/>
          </w:rPr>
          <w:t>, 8.47 eV</w:t>
        </w:r>
        <w:r w:rsidR="008F699F">
          <w:rPr>
            <w:bCs/>
            <w:color w:val="000000"/>
            <w:sz w:val="24"/>
            <w:szCs w:val="24"/>
            <w:shd w:val="clear" w:color="auto" w:fill="FFFFFF"/>
          </w:rPr>
          <w:t xml:space="preserve"> (146.380 nm), and 8.20 eV (1</w:t>
        </w:r>
      </w:ins>
      <w:ins w:id="355" w:author="Starbase20" w:date="2021-08-20T15:48:00Z">
        <w:r w:rsidR="008F699F">
          <w:rPr>
            <w:bCs/>
            <w:color w:val="000000"/>
            <w:sz w:val="24"/>
            <w:szCs w:val="24"/>
            <w:shd w:val="clear" w:color="auto" w:fill="FFFFFF"/>
          </w:rPr>
          <w:t>51</w:t>
        </w:r>
      </w:ins>
      <w:ins w:id="356" w:author="Starbase20" w:date="2021-08-20T15:47:00Z">
        <w:r w:rsidR="008F699F">
          <w:rPr>
            <w:bCs/>
            <w:color w:val="000000"/>
            <w:sz w:val="24"/>
            <w:szCs w:val="24"/>
            <w:shd w:val="clear" w:color="auto" w:fill="FFFFFF"/>
          </w:rPr>
          <w:t>.</w:t>
        </w:r>
      </w:ins>
      <w:ins w:id="357" w:author="Starbase20" w:date="2021-08-20T15:48:00Z">
        <w:r w:rsidR="008F699F">
          <w:rPr>
            <w:bCs/>
            <w:color w:val="000000"/>
            <w:sz w:val="24"/>
            <w:szCs w:val="24"/>
            <w:shd w:val="clear" w:color="auto" w:fill="FFFFFF"/>
          </w:rPr>
          <w:t>20</w:t>
        </w:r>
      </w:ins>
      <w:ins w:id="358" w:author="Starbase20" w:date="2021-08-20T15:47:00Z">
        <w:r w:rsidR="008F699F">
          <w:rPr>
            <w:bCs/>
            <w:color w:val="000000"/>
            <w:sz w:val="24"/>
            <w:szCs w:val="24"/>
            <w:shd w:val="clear" w:color="auto" w:fill="FFFFFF"/>
          </w:rPr>
          <w:t xml:space="preserve">0 nm) </w:t>
        </w:r>
      </w:ins>
      <w:ins w:id="359" w:author="Starbase20" w:date="2021-08-20T15:46:00Z">
        <w:r w:rsidR="008F699F" w:rsidRPr="00B76B88">
          <w:rPr>
            <w:color w:val="000000" w:themeColor="text1"/>
            <w:sz w:val="24"/>
            <w:szCs w:val="24"/>
          </w:rPr>
          <w:t>photons</w:t>
        </w:r>
      </w:ins>
      <w:ins w:id="360" w:author="Starbase20" w:date="2021-08-20T15:48:00Z">
        <w:r w:rsidR="00973874">
          <w:rPr>
            <w:color w:val="000000" w:themeColor="text1"/>
            <w:sz w:val="24"/>
            <w:szCs w:val="24"/>
          </w:rPr>
          <w:t xml:space="preserve"> </w:t>
        </w:r>
        <w:r w:rsidR="00973874" w:rsidRPr="00B76B88">
          <w:rPr>
            <w:color w:val="000000" w:themeColor="text1"/>
            <w:sz w:val="24"/>
            <w:szCs w:val="24"/>
          </w:rPr>
          <w:t>are the same as that for 8.</w:t>
        </w:r>
        <w:r w:rsidR="00973874">
          <w:rPr>
            <w:color w:val="000000" w:themeColor="text1"/>
            <w:sz w:val="24"/>
            <w:szCs w:val="24"/>
          </w:rPr>
          <w:t xml:space="preserve">75 </w:t>
        </w:r>
        <w:r w:rsidR="00973874" w:rsidRPr="00B76B88">
          <w:rPr>
            <w:color w:val="000000" w:themeColor="text1"/>
            <w:sz w:val="24"/>
            <w:szCs w:val="24"/>
          </w:rPr>
          <w:t>eV</w:t>
        </w:r>
        <w:r w:rsidR="00973874">
          <w:rPr>
            <w:color w:val="000000" w:themeColor="text1"/>
            <w:sz w:val="24"/>
            <w:szCs w:val="24"/>
          </w:rPr>
          <w:t xml:space="preserve"> (</w:t>
        </w:r>
        <w:r w:rsidR="00973874">
          <w:rPr>
            <w:sz w:val="24"/>
            <w:szCs w:val="24"/>
          </w:rPr>
          <w:t>141.696 nm</w:t>
        </w:r>
        <w:r w:rsidR="00973874">
          <w:rPr>
            <w:color w:val="000000" w:themeColor="text1"/>
            <w:sz w:val="24"/>
            <w:szCs w:val="24"/>
          </w:rPr>
          <w:t>)</w:t>
        </w:r>
        <w:r w:rsidR="00973874" w:rsidRPr="00B76B88">
          <w:rPr>
            <w:color w:val="000000" w:themeColor="text1"/>
            <w:sz w:val="24"/>
            <w:szCs w:val="24"/>
          </w:rPr>
          <w:t xml:space="preserve"> except tuning </w:t>
        </w:r>
        <w:r w:rsidR="00973874" w:rsidRPr="0082713A">
          <w:rPr>
            <w:i/>
            <w:color w:val="000000" w:themeColor="text1"/>
            <w:sz w:val="24"/>
            <w:szCs w:val="24"/>
          </w:rPr>
          <w:t>ω</w:t>
        </w:r>
        <w:r w:rsidR="00973874" w:rsidRPr="00B76B88">
          <w:rPr>
            <w:color w:val="000000" w:themeColor="text1"/>
            <w:sz w:val="24"/>
            <w:szCs w:val="24"/>
            <w:vertAlign w:val="subscript"/>
          </w:rPr>
          <w:t>2</w:t>
        </w:r>
        <w:r w:rsidR="00973874" w:rsidRPr="00B76B88">
          <w:rPr>
            <w:color w:val="000000" w:themeColor="text1"/>
            <w:sz w:val="24"/>
            <w:szCs w:val="24"/>
          </w:rPr>
          <w:t xml:space="preserve"> to 3</w:t>
        </w:r>
      </w:ins>
      <w:ins w:id="361" w:author="Starbase20" w:date="2021-08-20T15:53:00Z">
        <w:r w:rsidR="00973874">
          <w:rPr>
            <w:color w:val="000000" w:themeColor="text1"/>
            <w:sz w:val="24"/>
            <w:szCs w:val="24"/>
          </w:rPr>
          <w:t>32</w:t>
        </w:r>
      </w:ins>
      <w:ins w:id="362" w:author="Starbase20" w:date="2021-08-20T15:48:00Z">
        <w:r w:rsidR="00973874" w:rsidRPr="00B76B88">
          <w:rPr>
            <w:color w:val="000000" w:themeColor="text1"/>
            <w:sz w:val="24"/>
            <w:szCs w:val="24"/>
          </w:rPr>
          <w:t>.5 nm (3.7</w:t>
        </w:r>
      </w:ins>
      <w:ins w:id="363" w:author="Starbase20" w:date="2021-08-20T15:54:00Z">
        <w:r w:rsidR="00973874">
          <w:rPr>
            <w:color w:val="000000" w:themeColor="text1"/>
            <w:sz w:val="24"/>
            <w:szCs w:val="24"/>
          </w:rPr>
          <w:t>3</w:t>
        </w:r>
      </w:ins>
      <w:ins w:id="364" w:author="Starbase20" w:date="2021-08-20T15:48:00Z">
        <w:r w:rsidR="00973874" w:rsidRPr="00B76B88">
          <w:rPr>
            <w:color w:val="000000" w:themeColor="text1"/>
            <w:sz w:val="24"/>
            <w:szCs w:val="24"/>
          </w:rPr>
          <w:t xml:space="preserve"> eV)</w:t>
        </w:r>
      </w:ins>
      <w:ins w:id="365" w:author="Starbase20" w:date="2021-08-20T15:53:00Z">
        <w:r w:rsidR="00973874">
          <w:rPr>
            <w:color w:val="000000" w:themeColor="text1"/>
            <w:sz w:val="24"/>
            <w:szCs w:val="24"/>
          </w:rPr>
          <w:t>,</w:t>
        </w:r>
      </w:ins>
      <w:ins w:id="366" w:author="Starbase20" w:date="2021-08-20T15:54:00Z">
        <w:r w:rsidR="00973874" w:rsidRPr="00973874">
          <w:rPr>
            <w:color w:val="000000" w:themeColor="text1"/>
            <w:sz w:val="24"/>
            <w:szCs w:val="24"/>
          </w:rPr>
          <w:t xml:space="preserve"> </w:t>
        </w:r>
        <w:r w:rsidR="00973874" w:rsidRPr="00B76B88">
          <w:rPr>
            <w:color w:val="000000" w:themeColor="text1"/>
            <w:sz w:val="24"/>
            <w:szCs w:val="24"/>
          </w:rPr>
          <w:t>3</w:t>
        </w:r>
        <w:r w:rsidR="00973874">
          <w:rPr>
            <w:color w:val="000000" w:themeColor="text1"/>
            <w:sz w:val="24"/>
            <w:szCs w:val="24"/>
          </w:rPr>
          <w:t>27.5</w:t>
        </w:r>
        <w:r w:rsidR="00973874" w:rsidRPr="00B76B88">
          <w:rPr>
            <w:color w:val="000000" w:themeColor="text1"/>
            <w:sz w:val="24"/>
            <w:szCs w:val="24"/>
          </w:rPr>
          <w:t xml:space="preserve"> nm (3.7</w:t>
        </w:r>
        <w:r w:rsidR="00973874">
          <w:rPr>
            <w:color w:val="000000" w:themeColor="text1"/>
            <w:sz w:val="24"/>
            <w:szCs w:val="24"/>
          </w:rPr>
          <w:t>8</w:t>
        </w:r>
        <w:r w:rsidR="00973874" w:rsidRPr="00B76B88">
          <w:rPr>
            <w:color w:val="000000" w:themeColor="text1"/>
            <w:sz w:val="24"/>
            <w:szCs w:val="24"/>
          </w:rPr>
          <w:t xml:space="preserve"> eV)</w:t>
        </w:r>
        <w:r w:rsidR="00973874">
          <w:rPr>
            <w:color w:val="000000" w:themeColor="text1"/>
            <w:sz w:val="24"/>
            <w:szCs w:val="24"/>
          </w:rPr>
          <w:t xml:space="preserve">, and </w:t>
        </w:r>
        <w:r w:rsidR="00973874" w:rsidRPr="00B76B88">
          <w:rPr>
            <w:color w:val="000000" w:themeColor="text1"/>
            <w:sz w:val="24"/>
            <w:szCs w:val="24"/>
          </w:rPr>
          <w:t>3</w:t>
        </w:r>
        <w:r w:rsidR="00973874">
          <w:rPr>
            <w:color w:val="000000" w:themeColor="text1"/>
            <w:sz w:val="24"/>
            <w:szCs w:val="24"/>
          </w:rPr>
          <w:t>05.5</w:t>
        </w:r>
        <w:r w:rsidR="00973874" w:rsidRPr="00B76B88">
          <w:rPr>
            <w:color w:val="000000" w:themeColor="text1"/>
            <w:sz w:val="24"/>
            <w:szCs w:val="24"/>
          </w:rPr>
          <w:t xml:space="preserve"> nm (</w:t>
        </w:r>
        <w:r w:rsidR="00973874">
          <w:rPr>
            <w:color w:val="000000" w:themeColor="text1"/>
            <w:sz w:val="24"/>
            <w:szCs w:val="24"/>
          </w:rPr>
          <w:t>4.06</w:t>
        </w:r>
        <w:r w:rsidR="00973874" w:rsidRPr="00B76B88">
          <w:rPr>
            <w:color w:val="000000" w:themeColor="text1"/>
            <w:sz w:val="24"/>
            <w:szCs w:val="24"/>
          </w:rPr>
          <w:t xml:space="preserve"> eV)</w:t>
        </w:r>
      </w:ins>
      <w:ins w:id="367" w:author="Starbase20" w:date="2021-08-20T15:49:00Z">
        <w:r w:rsidR="00973874">
          <w:rPr>
            <w:color w:val="000000" w:themeColor="text1"/>
            <w:sz w:val="24"/>
            <w:szCs w:val="24"/>
          </w:rPr>
          <w:t xml:space="preserve"> </w:t>
        </w:r>
        <w:r w:rsidR="00973874">
          <w:rPr>
            <w:rFonts w:hint="eastAsia"/>
            <w:color w:val="000000" w:themeColor="text1"/>
            <w:sz w:val="24"/>
            <w:szCs w:val="24"/>
            <w:lang w:eastAsia="zh-CN"/>
          </w:rPr>
          <w:t>via</w:t>
        </w:r>
        <w:r w:rsidR="00973874">
          <w:rPr>
            <w:color w:val="000000" w:themeColor="text1"/>
            <w:sz w:val="24"/>
            <w:szCs w:val="24"/>
          </w:rPr>
          <w:t xml:space="preserve"> </w:t>
        </w:r>
      </w:ins>
      <w:ins w:id="368" w:author="Starbase20" w:date="2021-08-20T15:52:00Z">
        <w:r w:rsidR="00973874">
          <w:rPr>
            <w:rFonts w:hint="eastAsia"/>
            <w:color w:val="000000" w:themeColor="text1"/>
            <w:sz w:val="24"/>
            <w:szCs w:val="24"/>
            <w:lang w:eastAsia="zh-CN"/>
          </w:rPr>
          <w:t>substituting</w:t>
        </w:r>
      </w:ins>
      <w:ins w:id="369" w:author="Starbase20" w:date="2021-08-20T15:49:00Z">
        <w:r w:rsidR="00973874">
          <w:rPr>
            <w:color w:val="000000" w:themeColor="text1"/>
            <w:sz w:val="24"/>
            <w:szCs w:val="24"/>
          </w:rPr>
          <w:t xml:space="preserve"> </w:t>
        </w:r>
        <w:r w:rsidR="00973874">
          <w:rPr>
            <w:rFonts w:hint="eastAsia"/>
            <w:color w:val="000000" w:themeColor="text1"/>
            <w:sz w:val="24"/>
            <w:szCs w:val="24"/>
            <w:lang w:eastAsia="zh-CN"/>
          </w:rPr>
          <w:t>the</w:t>
        </w:r>
        <w:r w:rsidR="00973874">
          <w:rPr>
            <w:color w:val="000000" w:themeColor="text1"/>
            <w:sz w:val="24"/>
            <w:szCs w:val="24"/>
          </w:rPr>
          <w:t xml:space="preserve"> LDS 722 </w:t>
        </w:r>
        <w:r w:rsidR="00973874">
          <w:rPr>
            <w:rFonts w:hint="eastAsia"/>
            <w:color w:val="000000" w:themeColor="text1"/>
            <w:sz w:val="24"/>
            <w:szCs w:val="24"/>
            <w:lang w:eastAsia="zh-CN"/>
          </w:rPr>
          <w:t>dye</w:t>
        </w:r>
        <w:r w:rsidR="00973874">
          <w:rPr>
            <w:color w:val="000000" w:themeColor="text1"/>
            <w:sz w:val="24"/>
            <w:szCs w:val="24"/>
          </w:rPr>
          <w:t xml:space="preserve"> </w:t>
        </w:r>
      </w:ins>
      <w:ins w:id="370" w:author="Starbase20" w:date="2021-08-20T15:52:00Z">
        <w:r w:rsidR="00973874">
          <w:rPr>
            <w:rFonts w:hint="eastAsia"/>
            <w:color w:val="000000" w:themeColor="text1"/>
            <w:sz w:val="24"/>
            <w:szCs w:val="24"/>
            <w:lang w:eastAsia="zh-CN"/>
          </w:rPr>
          <w:t>by</w:t>
        </w:r>
      </w:ins>
      <w:ins w:id="371" w:author="Starbase20" w:date="2021-08-20T15:55:00Z">
        <w:r w:rsidR="00973874">
          <w:rPr>
            <w:color w:val="000000" w:themeColor="text1"/>
            <w:sz w:val="24"/>
            <w:szCs w:val="24"/>
            <w:lang w:eastAsia="zh-CN"/>
          </w:rPr>
          <w:t xml:space="preserve"> </w:t>
        </w:r>
        <w:r w:rsidR="00973874" w:rsidRPr="00B76B88">
          <w:rPr>
            <w:rFonts w:hint="eastAsia"/>
            <w:color w:val="000000" w:themeColor="text1"/>
            <w:sz w:val="24"/>
            <w:szCs w:val="24"/>
            <w:lang w:eastAsia="zh-CN"/>
          </w:rPr>
          <w:t>DCM</w:t>
        </w:r>
        <w:r w:rsidR="00973874" w:rsidRPr="00B76B88">
          <w:rPr>
            <w:color w:val="000000" w:themeColor="text1"/>
            <w:sz w:val="24"/>
            <w:szCs w:val="24"/>
          </w:rPr>
          <w:t xml:space="preserve"> dye (0</w:t>
        </w:r>
        <w:r w:rsidR="00973874" w:rsidRPr="00B76B88">
          <w:rPr>
            <w:rFonts w:hint="eastAsia"/>
            <w:color w:val="000000" w:themeColor="text1"/>
            <w:sz w:val="24"/>
            <w:szCs w:val="24"/>
            <w:lang w:eastAsia="zh-CN"/>
          </w:rPr>
          <w:t>.</w:t>
        </w:r>
        <w:r w:rsidR="00973874" w:rsidRPr="00B76B88">
          <w:rPr>
            <w:color w:val="000000" w:themeColor="text1"/>
            <w:sz w:val="24"/>
            <w:szCs w:val="24"/>
            <w:lang w:eastAsia="zh-CN"/>
          </w:rPr>
          <w:t>30</w:t>
        </w:r>
        <w:r w:rsidR="00973874" w:rsidRPr="00B76B88">
          <w:rPr>
            <w:color w:val="000000" w:themeColor="text1"/>
            <w:sz w:val="24"/>
            <w:szCs w:val="24"/>
          </w:rPr>
          <w:t xml:space="preserve"> g L</w:t>
        </w:r>
        <w:r w:rsidR="00973874" w:rsidRPr="00B76B88">
          <w:rPr>
            <w:color w:val="000000" w:themeColor="text1"/>
            <w:sz w:val="24"/>
            <w:szCs w:val="24"/>
            <w:vertAlign w:val="superscript"/>
          </w:rPr>
          <w:t>−1</w:t>
        </w:r>
        <w:r w:rsidR="00973874" w:rsidRPr="00B76B88">
          <w:rPr>
            <w:color w:val="000000" w:themeColor="text1"/>
          </w:rPr>
          <w:t xml:space="preserve"> </w:t>
        </w:r>
        <w:r w:rsidR="00973874" w:rsidRPr="00B76B88">
          <w:rPr>
            <w:color w:val="000000" w:themeColor="text1"/>
            <w:sz w:val="24"/>
            <w:szCs w:val="24"/>
          </w:rPr>
          <w:t>dimethyl sulfoxide)</w:t>
        </w:r>
        <w:r w:rsidR="00973874">
          <w:rPr>
            <w:color w:val="000000" w:themeColor="text1"/>
            <w:sz w:val="24"/>
            <w:szCs w:val="24"/>
          </w:rPr>
          <w:t xml:space="preserve">, </w:t>
        </w:r>
        <w:r w:rsidR="00973874" w:rsidRPr="00B76B88">
          <w:rPr>
            <w:rFonts w:hint="eastAsia"/>
            <w:color w:val="000000" w:themeColor="text1"/>
            <w:sz w:val="24"/>
            <w:szCs w:val="24"/>
            <w:lang w:eastAsia="zh-CN"/>
          </w:rPr>
          <w:t>DCM</w:t>
        </w:r>
        <w:r w:rsidR="00973874" w:rsidRPr="00B76B88">
          <w:rPr>
            <w:color w:val="000000" w:themeColor="text1"/>
            <w:sz w:val="24"/>
            <w:szCs w:val="24"/>
          </w:rPr>
          <w:t xml:space="preserve"> dye (0</w:t>
        </w:r>
        <w:r w:rsidR="00973874" w:rsidRPr="00B76B88">
          <w:rPr>
            <w:rFonts w:hint="eastAsia"/>
            <w:color w:val="000000" w:themeColor="text1"/>
            <w:sz w:val="24"/>
            <w:szCs w:val="24"/>
            <w:lang w:eastAsia="zh-CN"/>
          </w:rPr>
          <w:t>.</w:t>
        </w:r>
        <w:r w:rsidR="00973874" w:rsidRPr="00B76B88">
          <w:rPr>
            <w:color w:val="000000" w:themeColor="text1"/>
            <w:sz w:val="24"/>
            <w:szCs w:val="24"/>
            <w:lang w:eastAsia="zh-CN"/>
          </w:rPr>
          <w:t>30</w:t>
        </w:r>
        <w:r w:rsidR="00973874" w:rsidRPr="00B76B88">
          <w:rPr>
            <w:color w:val="000000" w:themeColor="text1"/>
            <w:sz w:val="24"/>
            <w:szCs w:val="24"/>
          </w:rPr>
          <w:t xml:space="preserve"> g L</w:t>
        </w:r>
        <w:r w:rsidR="00973874" w:rsidRPr="00B76B88">
          <w:rPr>
            <w:color w:val="000000" w:themeColor="text1"/>
            <w:sz w:val="24"/>
            <w:szCs w:val="24"/>
            <w:vertAlign w:val="superscript"/>
          </w:rPr>
          <w:t>−1</w:t>
        </w:r>
        <w:r w:rsidR="00973874" w:rsidRPr="00B76B88">
          <w:rPr>
            <w:color w:val="000000" w:themeColor="text1"/>
          </w:rPr>
          <w:t xml:space="preserve"> </w:t>
        </w:r>
        <w:r w:rsidR="00973874" w:rsidRPr="00B76B88">
          <w:rPr>
            <w:color w:val="000000" w:themeColor="text1"/>
            <w:sz w:val="24"/>
            <w:szCs w:val="24"/>
          </w:rPr>
          <w:t>dimethyl sulfoxide)</w:t>
        </w:r>
        <w:r w:rsidR="00973874">
          <w:rPr>
            <w:color w:val="000000" w:themeColor="text1"/>
            <w:sz w:val="24"/>
            <w:szCs w:val="24"/>
          </w:rPr>
          <w:t xml:space="preserve">, and </w:t>
        </w:r>
      </w:ins>
      <w:ins w:id="372" w:author="Starbase20" w:date="2021-08-20T15:56:00Z">
        <w:r w:rsidR="00973874" w:rsidRPr="00B76B88">
          <w:rPr>
            <w:color w:val="000000" w:themeColor="text1"/>
            <w:sz w:val="24"/>
            <w:szCs w:val="24"/>
          </w:rPr>
          <w:t>Rhodamine 610/640 dye mixture (0.17/0.04 g L</w:t>
        </w:r>
        <w:r w:rsidR="00973874" w:rsidRPr="00B76B88">
          <w:rPr>
            <w:color w:val="000000" w:themeColor="text1"/>
            <w:sz w:val="24"/>
            <w:szCs w:val="24"/>
            <w:vertAlign w:val="superscript"/>
          </w:rPr>
          <w:t>−1</w:t>
        </w:r>
        <w:r w:rsidR="00973874">
          <w:rPr>
            <w:color w:val="000000" w:themeColor="text1"/>
            <w:sz w:val="24"/>
            <w:szCs w:val="24"/>
          </w:rPr>
          <w:t xml:space="preserve"> ethanol) to generate </w:t>
        </w:r>
      </w:ins>
      <w:ins w:id="373" w:author="Starbase20" w:date="2021-08-20T15:57:00Z">
        <w:r w:rsidR="00973874" w:rsidRPr="00973874">
          <w:rPr>
            <w:color w:val="000000" w:themeColor="text1"/>
            <w:sz w:val="24"/>
            <w:szCs w:val="24"/>
          </w:rPr>
          <w:t>665</w:t>
        </w:r>
        <w:r w:rsidR="00973874">
          <w:rPr>
            <w:color w:val="000000" w:themeColor="text1"/>
            <w:sz w:val="24"/>
            <w:szCs w:val="24"/>
          </w:rPr>
          <w:t xml:space="preserve"> nm (</w:t>
        </w:r>
      </w:ins>
      <w:ins w:id="374" w:author="Starbase20" w:date="2021-08-20T15:58:00Z">
        <w:r w:rsidR="00973874">
          <w:rPr>
            <w:color w:val="000000" w:themeColor="text1"/>
            <w:sz w:val="24"/>
            <w:szCs w:val="24"/>
          </w:rPr>
          <w:t>1.86 eV</w:t>
        </w:r>
      </w:ins>
      <w:ins w:id="375" w:author="Starbase20" w:date="2021-08-20T15:57:00Z">
        <w:r w:rsidR="00973874">
          <w:rPr>
            <w:color w:val="000000" w:themeColor="text1"/>
            <w:sz w:val="24"/>
            <w:szCs w:val="24"/>
          </w:rPr>
          <w:t>), 655 nm</w:t>
        </w:r>
      </w:ins>
      <w:ins w:id="376" w:author="Starbase20" w:date="2021-08-20T15:58:00Z">
        <w:r w:rsidR="00973874">
          <w:rPr>
            <w:color w:val="000000" w:themeColor="text1"/>
            <w:sz w:val="24"/>
            <w:szCs w:val="24"/>
          </w:rPr>
          <w:t xml:space="preserve"> (1.89 eV)</w:t>
        </w:r>
      </w:ins>
      <w:ins w:id="377" w:author="Starbase20" w:date="2021-08-20T15:57:00Z">
        <w:r w:rsidR="00973874">
          <w:rPr>
            <w:color w:val="000000" w:themeColor="text1"/>
            <w:sz w:val="24"/>
            <w:szCs w:val="24"/>
          </w:rPr>
          <w:t xml:space="preserve">, </w:t>
        </w:r>
        <w:r w:rsidR="00973874" w:rsidRPr="00973874">
          <w:rPr>
            <w:color w:val="000000" w:themeColor="text1"/>
            <w:sz w:val="24"/>
            <w:szCs w:val="24"/>
          </w:rPr>
          <w:t>611</w:t>
        </w:r>
        <w:r w:rsidR="00973874">
          <w:rPr>
            <w:color w:val="000000" w:themeColor="text1"/>
            <w:sz w:val="24"/>
            <w:szCs w:val="24"/>
          </w:rPr>
          <w:t xml:space="preserve"> nm</w:t>
        </w:r>
      </w:ins>
      <w:ins w:id="378" w:author="Starbase20" w:date="2021-08-20T15:58:00Z">
        <w:r w:rsidR="00973874">
          <w:rPr>
            <w:color w:val="000000" w:themeColor="text1"/>
            <w:sz w:val="24"/>
            <w:szCs w:val="24"/>
          </w:rPr>
          <w:t xml:space="preserve"> (</w:t>
        </w:r>
      </w:ins>
      <w:ins w:id="379" w:author="Starbase20" w:date="2021-08-20T15:59:00Z">
        <w:r w:rsidR="00973874">
          <w:rPr>
            <w:color w:val="000000" w:themeColor="text1"/>
            <w:sz w:val="24"/>
            <w:szCs w:val="24"/>
          </w:rPr>
          <w:t>2.03</w:t>
        </w:r>
      </w:ins>
      <w:ins w:id="380" w:author="Starbase20" w:date="2021-08-20T15:58:00Z">
        <w:r w:rsidR="00973874">
          <w:rPr>
            <w:color w:val="000000" w:themeColor="text1"/>
            <w:sz w:val="24"/>
            <w:szCs w:val="24"/>
          </w:rPr>
          <w:t xml:space="preserve"> eV)</w:t>
        </w:r>
      </w:ins>
      <w:ins w:id="381" w:author="Starbase20" w:date="2021-08-20T15:56:00Z">
        <w:r w:rsidR="00973874">
          <w:rPr>
            <w:color w:val="000000" w:themeColor="text1"/>
            <w:sz w:val="24"/>
            <w:szCs w:val="24"/>
          </w:rPr>
          <w:t xml:space="preserve">, </w:t>
        </w:r>
      </w:ins>
      <w:ins w:id="382" w:author="Starbase20" w:date="2021-08-20T15:52:00Z">
        <w:r w:rsidR="00973874">
          <w:rPr>
            <w:color w:val="000000" w:themeColor="text1"/>
            <w:sz w:val="24"/>
            <w:szCs w:val="24"/>
          </w:rPr>
          <w:t>respectively.</w:t>
        </w:r>
      </w:ins>
      <w:ins w:id="383" w:author="Starbase20" w:date="2021-08-20T15:59:00Z">
        <w:r w:rsidR="00EA1145">
          <w:rPr>
            <w:color w:val="000000" w:themeColor="text1"/>
            <w:sz w:val="24"/>
            <w:szCs w:val="24"/>
          </w:rPr>
          <w:t xml:space="preserve"> </w:t>
        </w:r>
      </w:ins>
      <w:del w:id="384" w:author="Starbase20" w:date="2021-08-20T15:57:00Z">
        <w:r w:rsidRPr="00B76B88" w:rsidDel="00973874">
          <w:rPr>
            <w:color w:val="000000" w:themeColor="text1"/>
            <w:sz w:val="24"/>
            <w:szCs w:val="24"/>
          </w:rPr>
          <w:delText xml:space="preserve"> </w:delText>
        </w:r>
        <w:r w:rsidRPr="00B76B88" w:rsidDel="00973874">
          <w:rPr>
            <w:rFonts w:hint="eastAsia"/>
            <w:color w:val="000000" w:themeColor="text1"/>
            <w:sz w:val="24"/>
            <w:szCs w:val="24"/>
            <w:lang w:eastAsia="zh-CN"/>
          </w:rPr>
          <w:delText>DCM</w:delText>
        </w:r>
        <w:r w:rsidRPr="00B76B88" w:rsidDel="00973874">
          <w:rPr>
            <w:color w:val="000000" w:themeColor="text1"/>
            <w:sz w:val="24"/>
            <w:szCs w:val="24"/>
          </w:rPr>
          <w:delText xml:space="preserve"> dye (0</w:delText>
        </w:r>
        <w:r w:rsidRPr="00B76B88" w:rsidDel="00973874">
          <w:rPr>
            <w:rFonts w:hint="eastAsia"/>
            <w:color w:val="000000" w:themeColor="text1"/>
            <w:sz w:val="24"/>
            <w:szCs w:val="24"/>
            <w:lang w:eastAsia="zh-CN"/>
          </w:rPr>
          <w:delText>.</w:delText>
        </w:r>
        <w:r w:rsidRPr="00B76B88" w:rsidDel="00973874">
          <w:rPr>
            <w:color w:val="000000" w:themeColor="text1"/>
            <w:sz w:val="24"/>
            <w:szCs w:val="24"/>
            <w:lang w:eastAsia="zh-CN"/>
          </w:rPr>
          <w:delText>30</w:delText>
        </w:r>
        <w:r w:rsidRPr="00B76B88" w:rsidDel="00973874">
          <w:rPr>
            <w:color w:val="000000" w:themeColor="text1"/>
            <w:sz w:val="24"/>
            <w:szCs w:val="24"/>
          </w:rPr>
          <w:delText xml:space="preserve"> g L</w:delText>
        </w:r>
        <w:r w:rsidRPr="00B76B88" w:rsidDel="00973874">
          <w:rPr>
            <w:color w:val="000000" w:themeColor="text1"/>
            <w:sz w:val="24"/>
            <w:szCs w:val="24"/>
            <w:vertAlign w:val="superscript"/>
          </w:rPr>
          <w:delText>−1</w:delText>
        </w:r>
        <w:r w:rsidRPr="00B76B88" w:rsidDel="00973874">
          <w:rPr>
            <w:color w:val="000000" w:themeColor="text1"/>
          </w:rPr>
          <w:delText xml:space="preserve"> </w:delText>
        </w:r>
        <w:r w:rsidRPr="00B76B88" w:rsidDel="00973874">
          <w:rPr>
            <w:color w:val="000000" w:themeColor="text1"/>
            <w:sz w:val="24"/>
            <w:szCs w:val="24"/>
          </w:rPr>
          <w:delText xml:space="preserve">dimethyl sulfoxide) to obtain </w:delText>
        </w:r>
        <w:r w:rsidRPr="002D2435" w:rsidDel="00973874">
          <w:rPr>
            <w:i/>
            <w:color w:val="000000" w:themeColor="text1"/>
            <w:sz w:val="24"/>
            <w:szCs w:val="24"/>
            <w:rPrChange w:id="385" w:author="Starbase20" w:date="2021-08-17T11:02:00Z">
              <w:rPr>
                <w:color w:val="000000" w:themeColor="text1"/>
                <w:sz w:val="24"/>
                <w:szCs w:val="24"/>
              </w:rPr>
            </w:rPrChange>
          </w:rPr>
          <w:delText>ω</w:delText>
        </w:r>
        <w:r w:rsidRPr="00B76B88" w:rsidDel="00973874">
          <w:rPr>
            <w:color w:val="000000" w:themeColor="text1"/>
            <w:sz w:val="24"/>
            <w:szCs w:val="24"/>
            <w:vertAlign w:val="subscript"/>
          </w:rPr>
          <w:delText>2</w:delText>
        </w:r>
        <w:r w:rsidRPr="00B76B88" w:rsidDel="00973874">
          <w:rPr>
            <w:color w:val="000000" w:themeColor="text1"/>
            <w:sz w:val="24"/>
            <w:szCs w:val="24"/>
          </w:rPr>
          <w:delText xml:space="preserve"> = 665 nm (1.86 eV), which underwent a frequency doubling process to achieve </w:delText>
        </w:r>
        <w:r w:rsidRPr="002D2435" w:rsidDel="00973874">
          <w:rPr>
            <w:i/>
            <w:color w:val="000000" w:themeColor="text1"/>
            <w:sz w:val="24"/>
            <w:szCs w:val="24"/>
            <w:rPrChange w:id="386" w:author="Starbase20" w:date="2021-08-17T11:02:00Z">
              <w:rPr>
                <w:color w:val="000000" w:themeColor="text1"/>
                <w:sz w:val="24"/>
                <w:szCs w:val="24"/>
              </w:rPr>
            </w:rPrChange>
          </w:rPr>
          <w:delText>ω</w:delText>
        </w:r>
        <w:r w:rsidRPr="00B76B88" w:rsidDel="00973874">
          <w:rPr>
            <w:color w:val="000000" w:themeColor="text1"/>
            <w:sz w:val="24"/>
            <w:szCs w:val="24"/>
            <w:vertAlign w:val="subscript"/>
          </w:rPr>
          <w:delText>2</w:delText>
        </w:r>
        <w:r w:rsidRPr="00B76B88" w:rsidDel="00973874">
          <w:rPr>
            <w:color w:val="000000" w:themeColor="text1"/>
            <w:sz w:val="24"/>
            <w:szCs w:val="24"/>
          </w:rPr>
          <w:delText xml:space="preserve"> = 332.5 nm (3.73 eV) ) (</w:delText>
        </w:r>
        <w:r w:rsidRPr="00B76B88" w:rsidDel="00973874">
          <w:rPr>
            <w:i/>
            <w:color w:val="000000" w:themeColor="text1"/>
            <w:sz w:val="24"/>
            <w:szCs w:val="24"/>
          </w:rPr>
          <w:delText>β</w:delText>
        </w:r>
        <w:r w:rsidRPr="00B76B88" w:rsidDel="00973874">
          <w:rPr>
            <w:color w:val="000000" w:themeColor="text1"/>
            <w:sz w:val="24"/>
            <w:szCs w:val="24"/>
          </w:rPr>
          <w:delText>-BaB</w:delText>
        </w:r>
        <w:r w:rsidRPr="00B76B88" w:rsidDel="00973874">
          <w:rPr>
            <w:color w:val="000000" w:themeColor="text1"/>
            <w:sz w:val="24"/>
            <w:szCs w:val="24"/>
            <w:vertAlign w:val="subscript"/>
          </w:rPr>
          <w:delText>2</w:delText>
        </w:r>
        <w:r w:rsidRPr="00B76B88" w:rsidDel="00973874">
          <w:rPr>
            <w:color w:val="000000" w:themeColor="text1"/>
            <w:sz w:val="24"/>
            <w:szCs w:val="24"/>
          </w:rPr>
          <w:delText>O</w:delText>
        </w:r>
        <w:r w:rsidRPr="00B76B88" w:rsidDel="00973874">
          <w:rPr>
            <w:color w:val="000000" w:themeColor="text1"/>
            <w:sz w:val="24"/>
            <w:szCs w:val="24"/>
            <w:vertAlign w:val="subscript"/>
          </w:rPr>
          <w:delText>4</w:delText>
        </w:r>
        <w:r w:rsidRPr="00B76B88" w:rsidDel="00973874">
          <w:rPr>
            <w:color w:val="000000" w:themeColor="text1"/>
            <w:sz w:val="24"/>
            <w:szCs w:val="24"/>
          </w:rPr>
          <w:delText xml:space="preserve"> (BBO)</w:delText>
        </w:r>
        <w:r w:rsidRPr="00B76B88" w:rsidDel="00973874">
          <w:rPr>
            <w:color w:val="000000" w:themeColor="text1"/>
            <w:sz w:val="24"/>
            <w:szCs w:val="24"/>
            <w:vertAlign w:val="subscript"/>
          </w:rPr>
          <w:delText xml:space="preserve"> </w:delText>
        </w:r>
        <w:r w:rsidRPr="00B76B88" w:rsidDel="00973874">
          <w:rPr>
            <w:color w:val="000000" w:themeColor="text1"/>
            <w:sz w:val="24"/>
            <w:szCs w:val="24"/>
          </w:rPr>
          <w:delText>crystals, 44°) and  then combined with 2</w:delText>
        </w:r>
        <w:r w:rsidRPr="002D2435" w:rsidDel="00973874">
          <w:rPr>
            <w:i/>
            <w:color w:val="000000" w:themeColor="text1"/>
            <w:sz w:val="24"/>
            <w:szCs w:val="24"/>
            <w:rPrChange w:id="387" w:author="Starbase20" w:date="2021-08-17T11:02:00Z">
              <w:rPr>
                <w:color w:val="000000" w:themeColor="text1"/>
                <w:sz w:val="24"/>
                <w:szCs w:val="24"/>
              </w:rPr>
            </w:rPrChange>
          </w:rPr>
          <w:delText>ω</w:delText>
        </w:r>
        <w:r w:rsidRPr="00B76B88" w:rsidDel="00973874">
          <w:rPr>
            <w:color w:val="000000" w:themeColor="text1"/>
            <w:sz w:val="24"/>
            <w:szCs w:val="24"/>
            <w:vertAlign w:val="subscript"/>
          </w:rPr>
          <w:delText>1</w:delText>
        </w:r>
      </w:del>
      <w:del w:id="388" w:author="Starbase20" w:date="2021-08-20T15:38:00Z">
        <w:r w:rsidRPr="00B76B88" w:rsidDel="008F699F">
          <w:rPr>
            <w:color w:val="000000" w:themeColor="text1"/>
            <w:sz w:val="24"/>
            <w:szCs w:val="24"/>
          </w:rPr>
          <w:delText xml:space="preserve">, using Kr as a non-linear medium, </w:delText>
        </w:r>
      </w:del>
      <w:del w:id="389" w:author="Starbase20" w:date="2021-08-20T15:57:00Z">
        <w:r w:rsidRPr="00B76B88" w:rsidDel="00973874">
          <w:rPr>
            <w:color w:val="000000" w:themeColor="text1"/>
            <w:sz w:val="24"/>
            <w:szCs w:val="24"/>
          </w:rPr>
          <w:delText xml:space="preserve">generating </w:delText>
        </w:r>
        <w:r w:rsidRPr="00A85103" w:rsidDel="00973874">
          <w:rPr>
            <w:i/>
            <w:color w:val="000000" w:themeColor="text1"/>
            <w:sz w:val="24"/>
            <w:szCs w:val="24"/>
            <w:rPrChange w:id="390" w:author="Starbase20" w:date="2021-08-20T15:27:00Z">
              <w:rPr>
                <w:color w:val="000000" w:themeColor="text1"/>
                <w:sz w:val="24"/>
                <w:szCs w:val="24"/>
              </w:rPr>
            </w:rPrChange>
          </w:rPr>
          <w:delText>ω</w:delText>
        </w:r>
        <w:r w:rsidRPr="00B76B88" w:rsidDel="00973874">
          <w:rPr>
            <w:color w:val="000000" w:themeColor="text1"/>
            <w:sz w:val="24"/>
            <w:szCs w:val="24"/>
            <w:vertAlign w:val="subscript"/>
          </w:rPr>
          <w:delText>vuv</w:delText>
        </w:r>
        <w:r w:rsidRPr="00B76B88" w:rsidDel="00973874">
          <w:rPr>
            <w:color w:val="000000" w:themeColor="text1"/>
            <w:sz w:val="24"/>
            <w:szCs w:val="24"/>
          </w:rPr>
          <w:delText xml:space="preserve"> = 145.351 nm (8.53 eV)</w:delText>
        </w:r>
      </w:del>
      <w:moveToRangeStart w:id="391" w:author="Starbase20" w:date="2021-08-20T15:41:00Z" w:name="move80366502"/>
      <w:moveTo w:id="392" w:author="Starbase20" w:date="2021-08-20T15:41:00Z">
        <w:del w:id="393" w:author="Starbase20" w:date="2021-08-20T15:57:00Z">
          <w:r w:rsidR="008F699F" w:rsidRPr="00B76B88" w:rsidDel="00973874">
            <w:rPr>
              <w:color w:val="000000" w:themeColor="text1"/>
              <w:sz w:val="24"/>
              <w:szCs w:val="24"/>
            </w:rPr>
            <w:delText>at 10</w:delText>
          </w:r>
          <w:r w:rsidR="008F699F" w:rsidRPr="00B76B88" w:rsidDel="00973874">
            <w:rPr>
              <w:color w:val="000000" w:themeColor="text1"/>
              <w:sz w:val="24"/>
              <w:szCs w:val="24"/>
              <w:vertAlign w:val="superscript"/>
            </w:rPr>
            <w:delText>12</w:delText>
          </w:r>
          <w:r w:rsidR="008F699F" w:rsidRPr="00B76B88" w:rsidDel="00973874">
            <w:rPr>
              <w:color w:val="000000" w:themeColor="text1"/>
              <w:sz w:val="24"/>
              <w:szCs w:val="24"/>
            </w:rPr>
            <w:delText xml:space="preserve"> photons per pulse</w:delText>
          </w:r>
        </w:del>
        <w:del w:id="394" w:author="Starbase20" w:date="2021-08-20T15:41:00Z">
          <w:r w:rsidR="008F699F" w:rsidRPr="00B76B88" w:rsidDel="008F699F">
            <w:rPr>
              <w:color w:val="000000" w:themeColor="text1"/>
              <w:sz w:val="24"/>
              <w:szCs w:val="24"/>
            </w:rPr>
            <w:delText xml:space="preserve">. </w:delText>
          </w:r>
        </w:del>
      </w:moveTo>
      <w:moveToRangeEnd w:id="391"/>
      <w:del w:id="395" w:author="Starbase20" w:date="2021-08-20T15:28:00Z">
        <w:r w:rsidRPr="00B76B88" w:rsidDel="00A85103">
          <w:rPr>
            <w:color w:val="000000" w:themeColor="text1"/>
            <w:sz w:val="24"/>
            <w:szCs w:val="24"/>
          </w:rPr>
          <w:delText xml:space="preserve"> </w:delText>
        </w:r>
      </w:del>
      <w:moveFromRangeStart w:id="396" w:author="Starbase20" w:date="2021-08-20T15:41:00Z" w:name="move80366502"/>
      <w:moveFrom w:id="397" w:author="Starbase20" w:date="2021-08-20T15:41:00Z">
        <w:del w:id="398" w:author="Starbase20" w:date="2021-08-20T15:57:00Z">
          <w:r w:rsidRPr="00B76B88" w:rsidDel="00973874">
            <w:rPr>
              <w:color w:val="000000" w:themeColor="text1"/>
              <w:sz w:val="24"/>
              <w:szCs w:val="24"/>
            </w:rPr>
            <w:delText>at 10</w:delText>
          </w:r>
          <w:r w:rsidRPr="00B76B88" w:rsidDel="00973874">
            <w:rPr>
              <w:color w:val="000000" w:themeColor="text1"/>
              <w:sz w:val="24"/>
              <w:szCs w:val="24"/>
              <w:vertAlign w:val="superscript"/>
            </w:rPr>
            <w:delText>12</w:delText>
          </w:r>
          <w:r w:rsidRPr="00B76B88" w:rsidDel="00973874">
            <w:rPr>
              <w:color w:val="000000" w:themeColor="text1"/>
              <w:sz w:val="24"/>
              <w:szCs w:val="24"/>
            </w:rPr>
            <w:delText xml:space="preserve"> photons per pulse. </w:delText>
          </w:r>
        </w:del>
      </w:moveFrom>
      <w:moveFromRangeEnd w:id="396"/>
      <w:del w:id="399" w:author="Starbase20" w:date="2021-08-20T15:57:00Z">
        <w:r w:rsidR="00712152" w:rsidRPr="00B76B88" w:rsidDel="00973874">
          <w:rPr>
            <w:color w:val="000000" w:themeColor="text1"/>
            <w:sz w:val="24"/>
            <w:szCs w:val="24"/>
          </w:rPr>
          <w:delText xml:space="preserve">The settings for generating 146.380 nm (8.47 eV) photons are the same as that for 145.351 nm (8.53 eV) except tuning </w:delText>
        </w:r>
        <w:r w:rsidR="00712152" w:rsidRPr="002D2435" w:rsidDel="00973874">
          <w:rPr>
            <w:i/>
            <w:color w:val="000000" w:themeColor="text1"/>
            <w:sz w:val="24"/>
            <w:szCs w:val="24"/>
            <w:rPrChange w:id="400" w:author="Starbase20" w:date="2021-08-17T11:02:00Z">
              <w:rPr>
                <w:color w:val="000000" w:themeColor="text1"/>
                <w:sz w:val="24"/>
                <w:szCs w:val="24"/>
              </w:rPr>
            </w:rPrChange>
          </w:rPr>
          <w:delText>ω</w:delText>
        </w:r>
        <w:r w:rsidR="00712152" w:rsidRPr="00B76B88" w:rsidDel="00973874">
          <w:rPr>
            <w:color w:val="000000" w:themeColor="text1"/>
            <w:sz w:val="24"/>
            <w:szCs w:val="24"/>
            <w:vertAlign w:val="subscript"/>
          </w:rPr>
          <w:delText>2</w:delText>
        </w:r>
        <w:r w:rsidR="00712152" w:rsidRPr="00B76B88" w:rsidDel="00973874">
          <w:rPr>
            <w:color w:val="000000" w:themeColor="text1"/>
            <w:sz w:val="24"/>
            <w:szCs w:val="24"/>
          </w:rPr>
          <w:delText xml:space="preserve"> to 327.5 nm (3.78 eV). </w:delText>
        </w:r>
        <w:r w:rsidRPr="00B76B88" w:rsidDel="00973874">
          <w:rPr>
            <w:color w:val="000000" w:themeColor="text1"/>
            <w:sz w:val="24"/>
            <w:szCs w:val="24"/>
          </w:rPr>
          <w:delText>The settings for generating</w:delText>
        </w:r>
        <w:r w:rsidR="00712152" w:rsidRPr="00B76B88" w:rsidDel="00973874">
          <w:rPr>
            <w:color w:val="000000" w:themeColor="text1"/>
            <w:sz w:val="24"/>
            <w:szCs w:val="24"/>
          </w:rPr>
          <w:delText xml:space="preserve"> </w:delText>
        </w:r>
        <w:r w:rsidRPr="00B76B88" w:rsidDel="00973874">
          <w:rPr>
            <w:color w:val="000000" w:themeColor="text1"/>
            <w:sz w:val="24"/>
            <w:szCs w:val="24"/>
          </w:rPr>
          <w:delText>151.200 nm (8.20 eV) photons are the same as that for 145.351 nm (8.53 eV) except substitution of DCM by Rhodamine 610/640 dye mixture (0.17/0.04 g L</w:delText>
        </w:r>
        <w:r w:rsidRPr="00B76B88" w:rsidDel="00973874">
          <w:rPr>
            <w:color w:val="000000" w:themeColor="text1"/>
            <w:sz w:val="24"/>
            <w:szCs w:val="24"/>
            <w:vertAlign w:val="superscript"/>
          </w:rPr>
          <w:delText>−1</w:delText>
        </w:r>
        <w:r w:rsidRPr="00B76B88" w:rsidDel="00973874">
          <w:rPr>
            <w:color w:val="000000" w:themeColor="text1"/>
            <w:sz w:val="24"/>
            <w:szCs w:val="24"/>
          </w:rPr>
          <w:delText xml:space="preserve"> ethanol) to produce 611 nm (2.03 eV) light. </w:delText>
        </w:r>
      </w:del>
      <w:r w:rsidRPr="00B76B88">
        <w:rPr>
          <w:color w:val="000000" w:themeColor="text1"/>
          <w:sz w:val="24"/>
          <w:szCs w:val="24"/>
        </w:rPr>
        <w:t xml:space="preserve">The VUV </w:t>
      </w:r>
      <w:del w:id="401" w:author="Starbase20" w:date="2021-08-20T16:03:00Z">
        <w:r w:rsidRPr="00B76B88" w:rsidDel="00EA1145">
          <w:rPr>
            <w:color w:val="000000" w:themeColor="text1"/>
            <w:sz w:val="24"/>
            <w:szCs w:val="24"/>
          </w:rPr>
          <w:delText xml:space="preserve">light </w:delText>
        </w:r>
      </w:del>
      <w:ins w:id="402" w:author="Starbase20" w:date="2021-08-20T16:03:00Z">
        <w:r w:rsidR="00EA1145">
          <w:rPr>
            <w:color w:val="000000" w:themeColor="text1"/>
            <w:sz w:val="24"/>
            <w:szCs w:val="24"/>
          </w:rPr>
          <w:t>photons</w:t>
        </w:r>
        <w:r w:rsidR="00EA1145" w:rsidRPr="00B76B88">
          <w:rPr>
            <w:color w:val="000000" w:themeColor="text1"/>
            <w:sz w:val="24"/>
            <w:szCs w:val="24"/>
          </w:rPr>
          <w:t xml:space="preserve"> </w:t>
        </w:r>
      </w:ins>
      <w:del w:id="403" w:author="Starbase20" w:date="2021-08-20T16:04:00Z">
        <w:r w:rsidRPr="00B76B88" w:rsidDel="00EA1145">
          <w:rPr>
            <w:color w:val="000000" w:themeColor="text1"/>
            <w:sz w:val="24"/>
            <w:szCs w:val="24"/>
          </w:rPr>
          <w:delText xml:space="preserve">was </w:delText>
        </w:r>
      </w:del>
      <w:ins w:id="404" w:author="Starbase20" w:date="2021-08-20T16:04:00Z">
        <w:r w:rsidR="00EA1145" w:rsidRPr="00B76B88">
          <w:rPr>
            <w:color w:val="000000" w:themeColor="text1"/>
            <w:sz w:val="24"/>
            <w:szCs w:val="24"/>
          </w:rPr>
          <w:t>w</w:t>
        </w:r>
        <w:r w:rsidR="00EA1145">
          <w:rPr>
            <w:color w:val="000000" w:themeColor="text1"/>
            <w:sz w:val="24"/>
            <w:szCs w:val="24"/>
          </w:rPr>
          <w:t>ere spatially</w:t>
        </w:r>
        <w:r w:rsidR="00EA1145" w:rsidRPr="00B76B88">
          <w:rPr>
            <w:color w:val="000000" w:themeColor="text1"/>
            <w:sz w:val="24"/>
            <w:szCs w:val="24"/>
          </w:rPr>
          <w:t xml:space="preserve"> </w:t>
        </w:r>
      </w:ins>
      <w:del w:id="405" w:author="Starbase20" w:date="2021-08-20T16:01:00Z">
        <w:r w:rsidRPr="00B76B88" w:rsidDel="00EA1145">
          <w:rPr>
            <w:color w:val="000000" w:themeColor="text1"/>
            <w:sz w:val="24"/>
            <w:szCs w:val="24"/>
          </w:rPr>
          <w:delText xml:space="preserve">spatially </w:delText>
        </w:r>
      </w:del>
      <w:r w:rsidRPr="00B76B88">
        <w:rPr>
          <w:color w:val="000000" w:themeColor="text1"/>
          <w:sz w:val="24"/>
          <w:szCs w:val="24"/>
        </w:rPr>
        <w:t>separated from</w:t>
      </w:r>
      <w:ins w:id="406" w:author="Starbase20" w:date="2021-08-20T16:03:00Z">
        <w:r w:rsidR="00EA1145">
          <w:rPr>
            <w:color w:val="000000" w:themeColor="text1"/>
            <w:sz w:val="24"/>
            <w:szCs w:val="24"/>
          </w:rPr>
          <w:t xml:space="preserve"> the incident </w:t>
        </w:r>
      </w:ins>
      <w:ins w:id="407" w:author="Starbase20" w:date="2021-08-20T16:05:00Z">
        <w:r w:rsidR="00EA1145">
          <w:rPr>
            <w:color w:val="000000" w:themeColor="text1"/>
            <w:sz w:val="24"/>
            <w:szCs w:val="24"/>
          </w:rPr>
          <w:t>lasers</w:t>
        </w:r>
      </w:ins>
      <w:ins w:id="408" w:author="Starbase20" w:date="2021-08-20T16:04:00Z">
        <w:r w:rsidR="00EA1145">
          <w:rPr>
            <w:color w:val="000000" w:themeColor="text1"/>
            <w:sz w:val="24"/>
            <w:szCs w:val="24"/>
          </w:rPr>
          <w:t xml:space="preserve"> (</w:t>
        </w:r>
      </w:ins>
      <w:ins w:id="409" w:author="Starbase20" w:date="2021-08-20T16:05:00Z">
        <w:r w:rsidR="00EA1145">
          <w:rPr>
            <w:color w:val="000000" w:themeColor="text1"/>
            <w:sz w:val="24"/>
            <w:szCs w:val="24"/>
          </w:rPr>
          <w:t>2</w:t>
        </w:r>
      </w:ins>
      <w:ins w:id="410" w:author="Starbase20" w:date="2021-08-20T16:04:00Z">
        <w:r w:rsidR="00EA1145" w:rsidRPr="0082713A">
          <w:rPr>
            <w:i/>
            <w:color w:val="000000" w:themeColor="text1"/>
            <w:sz w:val="24"/>
            <w:szCs w:val="24"/>
          </w:rPr>
          <w:t>ω</w:t>
        </w:r>
        <w:r w:rsidR="00EA1145" w:rsidRPr="00B76B88">
          <w:rPr>
            <w:color w:val="000000" w:themeColor="text1"/>
            <w:sz w:val="24"/>
            <w:szCs w:val="24"/>
            <w:vertAlign w:val="subscript"/>
          </w:rPr>
          <w:t>1</w:t>
        </w:r>
        <w:r w:rsidR="00EA1145">
          <w:rPr>
            <w:color w:val="000000" w:themeColor="text1"/>
            <w:sz w:val="24"/>
            <w:szCs w:val="24"/>
          </w:rPr>
          <w:t xml:space="preserve"> and </w:t>
        </w:r>
        <w:r w:rsidR="00EA1145" w:rsidRPr="0082713A">
          <w:rPr>
            <w:i/>
            <w:color w:val="000000" w:themeColor="text1"/>
            <w:sz w:val="24"/>
            <w:szCs w:val="24"/>
          </w:rPr>
          <w:t>ω</w:t>
        </w:r>
        <w:r w:rsidR="00EA1145" w:rsidRPr="00B76B88">
          <w:rPr>
            <w:color w:val="000000" w:themeColor="text1"/>
            <w:sz w:val="24"/>
            <w:szCs w:val="24"/>
            <w:vertAlign w:val="subscript"/>
          </w:rPr>
          <w:t>2</w:t>
        </w:r>
        <w:r w:rsidR="00EA1145">
          <w:rPr>
            <w:color w:val="000000" w:themeColor="text1"/>
            <w:sz w:val="24"/>
            <w:szCs w:val="24"/>
          </w:rPr>
          <w:t xml:space="preserve">) </w:t>
        </w:r>
      </w:ins>
      <w:del w:id="411" w:author="Starbase20" w:date="2021-08-20T16:05:00Z">
        <w:r w:rsidRPr="00B76B88" w:rsidDel="00EA1145">
          <w:rPr>
            <w:color w:val="000000" w:themeColor="text1"/>
            <w:sz w:val="24"/>
            <w:szCs w:val="24"/>
          </w:rPr>
          <w:delText xml:space="preserve"> </w:delText>
        </w:r>
      </w:del>
      <w:ins w:id="412" w:author="Starbase20" w:date="2021-08-20T16:05:00Z">
        <w:r w:rsidR="00EA1145">
          <w:rPr>
            <w:color w:val="000000" w:themeColor="text1"/>
            <w:sz w:val="24"/>
            <w:szCs w:val="24"/>
          </w:rPr>
          <w:t xml:space="preserve">and </w:t>
        </w:r>
      </w:ins>
      <w:r w:rsidRPr="00B76B88">
        <w:rPr>
          <w:color w:val="000000" w:themeColor="text1"/>
          <w:sz w:val="24"/>
          <w:szCs w:val="24"/>
        </w:rPr>
        <w:t>other wavelengths</w:t>
      </w:r>
      <w:del w:id="413" w:author="Starbase20" w:date="2021-08-20T16:05:00Z">
        <w:r w:rsidRPr="00B76B88" w:rsidDel="00EA1145">
          <w:rPr>
            <w:color w:val="000000" w:themeColor="text1"/>
            <w:sz w:val="24"/>
            <w:szCs w:val="24"/>
          </w:rPr>
          <w:delText xml:space="preserve"> (</w:delText>
        </w:r>
      </w:del>
      <w:ins w:id="414" w:author="Starbase20" w:date="2021-08-20T16:05:00Z">
        <w:r w:rsidR="00EA1145">
          <w:rPr>
            <w:color w:val="000000" w:themeColor="text1"/>
            <w:sz w:val="24"/>
            <w:szCs w:val="24"/>
          </w:rPr>
          <w:t xml:space="preserve"> generated</w:t>
        </w:r>
      </w:ins>
      <w:ins w:id="415" w:author="Starbase20" w:date="2021-08-20T16:06:00Z">
        <w:r w:rsidR="00EA1145">
          <w:rPr>
            <w:color w:val="000000" w:themeColor="text1"/>
            <w:sz w:val="24"/>
            <w:szCs w:val="24"/>
          </w:rPr>
          <w:t xml:space="preserve"> via</w:t>
        </w:r>
      </w:ins>
      <w:del w:id="416" w:author="Starbase20" w:date="2021-08-20T16:06:00Z">
        <w:r w:rsidRPr="00B76B88" w:rsidDel="00EA1145">
          <w:rPr>
            <w:color w:val="000000" w:themeColor="text1"/>
            <w:sz w:val="24"/>
            <w:szCs w:val="24"/>
          </w:rPr>
          <w:delText>due to</w:delText>
        </w:r>
      </w:del>
      <w:r w:rsidRPr="00B76B88">
        <w:rPr>
          <w:color w:val="000000" w:themeColor="text1"/>
          <w:sz w:val="24"/>
          <w:szCs w:val="24"/>
        </w:rPr>
        <w:t xml:space="preserve"> multiple resonant and non-resonant processes (2</w:t>
      </w:r>
      <w:r w:rsidRPr="002D2435">
        <w:rPr>
          <w:i/>
          <w:color w:val="000000" w:themeColor="text1"/>
          <w:sz w:val="24"/>
          <w:szCs w:val="24"/>
          <w:rPrChange w:id="417" w:author="Starbase20" w:date="2021-08-17T11:03:00Z">
            <w:rPr>
              <w:color w:val="000000" w:themeColor="text1"/>
              <w:sz w:val="24"/>
              <w:szCs w:val="24"/>
            </w:rPr>
          </w:rPrChange>
        </w:rPr>
        <w:t>ω</w:t>
      </w:r>
      <w:r w:rsidRPr="00B76B88">
        <w:rPr>
          <w:color w:val="000000" w:themeColor="text1"/>
          <w:sz w:val="24"/>
          <w:szCs w:val="24"/>
          <w:vertAlign w:val="subscript"/>
        </w:rPr>
        <w:t>1</w:t>
      </w:r>
      <w:r w:rsidRPr="00B76B88">
        <w:rPr>
          <w:color w:val="000000" w:themeColor="text1"/>
          <w:sz w:val="24"/>
          <w:szCs w:val="24"/>
        </w:rPr>
        <w:t xml:space="preserve"> + </w:t>
      </w:r>
      <w:r w:rsidRPr="002D2435">
        <w:rPr>
          <w:i/>
          <w:color w:val="000000" w:themeColor="text1"/>
          <w:sz w:val="24"/>
          <w:szCs w:val="24"/>
          <w:rPrChange w:id="418" w:author="Starbase20" w:date="2021-08-17T11:03:00Z">
            <w:rPr>
              <w:color w:val="000000" w:themeColor="text1"/>
              <w:sz w:val="24"/>
              <w:szCs w:val="24"/>
            </w:rPr>
          </w:rPrChange>
        </w:rPr>
        <w:t>ω</w:t>
      </w:r>
      <w:r w:rsidRPr="00B76B88">
        <w:rPr>
          <w:color w:val="000000" w:themeColor="text1"/>
          <w:sz w:val="24"/>
          <w:szCs w:val="24"/>
          <w:vertAlign w:val="subscript"/>
        </w:rPr>
        <w:t>2</w:t>
      </w:r>
      <w:r w:rsidRPr="00B76B88">
        <w:rPr>
          <w:color w:val="000000" w:themeColor="text1"/>
          <w:sz w:val="24"/>
          <w:szCs w:val="24"/>
        </w:rPr>
        <w:t>; 3</w:t>
      </w:r>
      <w:r w:rsidRPr="002D2435">
        <w:rPr>
          <w:i/>
          <w:color w:val="000000" w:themeColor="text1"/>
          <w:sz w:val="24"/>
          <w:szCs w:val="24"/>
          <w:rPrChange w:id="419" w:author="Starbase20" w:date="2021-08-17T11:03:00Z">
            <w:rPr>
              <w:color w:val="000000" w:themeColor="text1"/>
              <w:sz w:val="24"/>
              <w:szCs w:val="24"/>
            </w:rPr>
          </w:rPrChange>
        </w:rPr>
        <w:t>ω</w:t>
      </w:r>
      <w:r w:rsidRPr="00B76B88">
        <w:rPr>
          <w:color w:val="000000" w:themeColor="text1"/>
          <w:sz w:val="24"/>
          <w:szCs w:val="24"/>
          <w:vertAlign w:val="subscript"/>
        </w:rPr>
        <w:t>1</w:t>
      </w:r>
      <w:r w:rsidRPr="00B76B88">
        <w:rPr>
          <w:color w:val="000000" w:themeColor="text1"/>
          <w:sz w:val="24"/>
          <w:szCs w:val="24"/>
        </w:rPr>
        <w:t>; 3</w:t>
      </w:r>
      <w:r w:rsidRPr="002D2435">
        <w:rPr>
          <w:i/>
          <w:color w:val="000000" w:themeColor="text1"/>
          <w:sz w:val="24"/>
          <w:szCs w:val="24"/>
          <w:rPrChange w:id="420" w:author="Starbase20" w:date="2021-08-17T11:03:00Z">
            <w:rPr>
              <w:color w:val="000000" w:themeColor="text1"/>
              <w:sz w:val="24"/>
              <w:szCs w:val="24"/>
            </w:rPr>
          </w:rPrChange>
        </w:rPr>
        <w:t>ω</w:t>
      </w:r>
      <w:r w:rsidRPr="00B76B88">
        <w:rPr>
          <w:color w:val="000000" w:themeColor="text1"/>
          <w:sz w:val="24"/>
          <w:szCs w:val="24"/>
          <w:vertAlign w:val="subscript"/>
        </w:rPr>
        <w:t>2</w:t>
      </w:r>
      <w:r w:rsidRPr="00B76B88">
        <w:rPr>
          <w:color w:val="000000" w:themeColor="text1"/>
          <w:sz w:val="24"/>
          <w:szCs w:val="24"/>
        </w:rPr>
        <w:t xml:space="preserve">)) </w:t>
      </w:r>
      <w:del w:id="421" w:author="Starbase20" w:date="2021-08-20T16:06:00Z">
        <w:r w:rsidRPr="00B76B88" w:rsidDel="00EA1145">
          <w:rPr>
            <w:color w:val="000000" w:themeColor="text1"/>
            <w:sz w:val="24"/>
            <w:szCs w:val="24"/>
          </w:rPr>
          <w:delText xml:space="preserve">using </w:delText>
        </w:r>
      </w:del>
      <w:ins w:id="422" w:author="Starbase20" w:date="2021-08-20T16:07:00Z">
        <w:r w:rsidR="00EA1145">
          <w:rPr>
            <w:color w:val="000000" w:themeColor="text1"/>
            <w:sz w:val="24"/>
            <w:szCs w:val="24"/>
          </w:rPr>
          <w:t>utilizing</w:t>
        </w:r>
      </w:ins>
      <w:ins w:id="423" w:author="Starbase20" w:date="2021-08-20T16:06:00Z">
        <w:r w:rsidR="00EA1145" w:rsidRPr="00B76B88">
          <w:rPr>
            <w:color w:val="000000" w:themeColor="text1"/>
            <w:sz w:val="24"/>
            <w:szCs w:val="24"/>
          </w:rPr>
          <w:t xml:space="preserve"> </w:t>
        </w:r>
      </w:ins>
      <w:r w:rsidRPr="00B76B88">
        <w:rPr>
          <w:color w:val="000000" w:themeColor="text1"/>
          <w:sz w:val="24"/>
          <w:szCs w:val="24"/>
        </w:rPr>
        <w:t xml:space="preserve">a </w:t>
      </w:r>
      <w:del w:id="424" w:author="Starbase20" w:date="2021-08-20T16:07:00Z">
        <w:r w:rsidRPr="00B76B88" w:rsidDel="00EA1145">
          <w:rPr>
            <w:color w:val="000000" w:themeColor="text1"/>
            <w:sz w:val="24"/>
            <w:szCs w:val="24"/>
          </w:rPr>
          <w:delText xml:space="preserve">lithium fluoride (LiF) </w:delText>
        </w:r>
      </w:del>
      <w:r w:rsidRPr="00B76B88">
        <w:rPr>
          <w:color w:val="000000" w:themeColor="text1"/>
          <w:sz w:val="24"/>
          <w:szCs w:val="24"/>
        </w:rPr>
        <w:t xml:space="preserve">biconvex lens </w:t>
      </w:r>
      <w:ins w:id="425" w:author="Starbase20" w:date="2021-08-20T16:07:00Z">
        <w:r w:rsidR="00EA1145">
          <w:rPr>
            <w:color w:val="000000" w:themeColor="text1"/>
            <w:sz w:val="24"/>
            <w:szCs w:val="24"/>
          </w:rPr>
          <w:t xml:space="preserve">made with </w:t>
        </w:r>
        <w:r w:rsidR="00EA1145" w:rsidRPr="00B76B88">
          <w:rPr>
            <w:color w:val="000000" w:themeColor="text1"/>
            <w:sz w:val="24"/>
            <w:szCs w:val="24"/>
          </w:rPr>
          <w:t xml:space="preserve">lithium fluoride (LiF) </w:t>
        </w:r>
      </w:ins>
      <w:r w:rsidRPr="00B76B88">
        <w:rPr>
          <w:color w:val="000000" w:themeColor="text1"/>
          <w:sz w:val="24"/>
          <w:szCs w:val="24"/>
        </w:rPr>
        <w:t xml:space="preserve">(ISP Optics) and directed 2 mm above the </w:t>
      </w:r>
      <w:ins w:id="426" w:author="Starbase20" w:date="2021-08-20T16:08:00Z">
        <w:r w:rsidR="00EA1145">
          <w:rPr>
            <w:color w:val="000000" w:themeColor="text1"/>
            <w:sz w:val="24"/>
            <w:szCs w:val="24"/>
          </w:rPr>
          <w:t xml:space="preserve">ice surface </w:t>
        </w:r>
      </w:ins>
      <w:del w:id="427" w:author="Starbase20" w:date="2021-08-20T16:08:00Z">
        <w:r w:rsidRPr="00B76B88" w:rsidDel="00EA1145">
          <w:rPr>
            <w:color w:val="000000" w:themeColor="text1"/>
            <w:sz w:val="24"/>
            <w:szCs w:val="24"/>
          </w:rPr>
          <w:delText>sample to</w:delText>
        </w:r>
      </w:del>
      <w:ins w:id="428" w:author="Starbase20" w:date="2021-08-20T16:08:00Z">
        <w:r w:rsidR="00EA1145">
          <w:rPr>
            <w:color w:val="000000" w:themeColor="text1"/>
            <w:sz w:val="24"/>
            <w:szCs w:val="24"/>
          </w:rPr>
          <w:t>for</w:t>
        </w:r>
      </w:ins>
      <w:r w:rsidRPr="00B76B88">
        <w:rPr>
          <w:color w:val="000000" w:themeColor="text1"/>
          <w:sz w:val="24"/>
          <w:szCs w:val="24"/>
        </w:rPr>
        <w:t xml:space="preserve"> </w:t>
      </w:r>
      <w:del w:id="429" w:author="Starbase20" w:date="2021-08-20T16:08:00Z">
        <w:r w:rsidRPr="00B76B88" w:rsidDel="00EA1145">
          <w:rPr>
            <w:color w:val="000000" w:themeColor="text1"/>
            <w:sz w:val="24"/>
            <w:szCs w:val="24"/>
          </w:rPr>
          <w:delText xml:space="preserve">ionize </w:delText>
        </w:r>
      </w:del>
      <w:ins w:id="430" w:author="Starbase20" w:date="2021-08-20T16:08:00Z">
        <w:r w:rsidR="00EA1145" w:rsidRPr="00B76B88">
          <w:rPr>
            <w:color w:val="000000" w:themeColor="text1"/>
            <w:sz w:val="24"/>
            <w:szCs w:val="24"/>
          </w:rPr>
          <w:t>ioniz</w:t>
        </w:r>
        <w:r w:rsidR="00EA1145">
          <w:rPr>
            <w:color w:val="000000" w:themeColor="text1"/>
            <w:sz w:val="24"/>
            <w:szCs w:val="24"/>
          </w:rPr>
          <w:t>ing the</w:t>
        </w:r>
        <w:r w:rsidR="00EA1145" w:rsidRPr="00B76B88">
          <w:rPr>
            <w:color w:val="000000" w:themeColor="text1"/>
            <w:sz w:val="24"/>
            <w:szCs w:val="24"/>
          </w:rPr>
          <w:t xml:space="preserve"> </w:t>
        </w:r>
      </w:ins>
      <w:del w:id="431" w:author="Starbase20" w:date="2021-08-20T16:08:00Z">
        <w:r w:rsidRPr="00B76B88" w:rsidDel="00EA1145">
          <w:rPr>
            <w:color w:val="000000" w:themeColor="text1"/>
            <w:sz w:val="24"/>
            <w:szCs w:val="24"/>
          </w:rPr>
          <w:delText xml:space="preserve">subliming </w:delText>
        </w:r>
      </w:del>
      <w:ins w:id="432" w:author="Starbase20" w:date="2021-08-20T16:08:00Z">
        <w:r w:rsidR="00EA1145" w:rsidRPr="00B76B88">
          <w:rPr>
            <w:color w:val="000000" w:themeColor="text1"/>
            <w:sz w:val="24"/>
            <w:szCs w:val="24"/>
          </w:rPr>
          <w:t>sublim</w:t>
        </w:r>
        <w:r w:rsidR="00EA1145">
          <w:rPr>
            <w:color w:val="000000" w:themeColor="text1"/>
            <w:sz w:val="24"/>
            <w:szCs w:val="24"/>
          </w:rPr>
          <w:t>ed</w:t>
        </w:r>
        <w:r w:rsidR="00EA1145" w:rsidRPr="00B76B88">
          <w:rPr>
            <w:color w:val="000000" w:themeColor="text1"/>
            <w:sz w:val="24"/>
            <w:szCs w:val="24"/>
          </w:rPr>
          <w:t xml:space="preserve"> </w:t>
        </w:r>
      </w:ins>
      <w:del w:id="433" w:author="Starbase20" w:date="2021-08-20T16:10:00Z">
        <w:r w:rsidRPr="00B76B88" w:rsidDel="00D32EC5">
          <w:rPr>
            <w:color w:val="000000" w:themeColor="text1"/>
            <w:sz w:val="24"/>
            <w:szCs w:val="24"/>
          </w:rPr>
          <w:lastRenderedPageBreak/>
          <w:delText>molecules</w:delText>
        </w:r>
      </w:del>
      <w:ins w:id="434" w:author="Starbase20" w:date="2021-08-20T16:10:00Z">
        <w:r w:rsidR="00D32EC5">
          <w:rPr>
            <w:color w:val="000000" w:themeColor="text1"/>
            <w:sz w:val="24"/>
            <w:szCs w:val="24"/>
          </w:rPr>
          <w:t>species</w:t>
        </w:r>
      </w:ins>
      <w:r w:rsidRPr="00B76B88">
        <w:rPr>
          <w:color w:val="000000" w:themeColor="text1"/>
          <w:sz w:val="24"/>
          <w:szCs w:val="24"/>
        </w:rPr>
        <w:t xml:space="preserve">. The ionized molecules were </w:t>
      </w:r>
      <w:del w:id="435" w:author="Starbase20" w:date="2021-08-20T16:11:00Z">
        <w:r w:rsidRPr="00B76B88" w:rsidDel="00D32EC5">
          <w:rPr>
            <w:color w:val="000000" w:themeColor="text1"/>
            <w:sz w:val="24"/>
            <w:szCs w:val="24"/>
          </w:rPr>
          <w:delText>mass analyze</w:delText>
        </w:r>
      </w:del>
      <w:ins w:id="436" w:author="Starbase20" w:date="2021-08-20T16:11:00Z">
        <w:r w:rsidR="00D32EC5">
          <w:rPr>
            <w:color w:val="000000" w:themeColor="text1"/>
            <w:sz w:val="24"/>
            <w:szCs w:val="24"/>
          </w:rPr>
          <w:t>examined</w:t>
        </w:r>
      </w:ins>
      <w:del w:id="437" w:author="Starbase20" w:date="2021-08-20T16:11:00Z">
        <w:r w:rsidRPr="00B76B88" w:rsidDel="00D32EC5">
          <w:rPr>
            <w:color w:val="000000" w:themeColor="text1"/>
            <w:sz w:val="24"/>
            <w:szCs w:val="24"/>
          </w:rPr>
          <w:delText>d</w:delText>
        </w:r>
      </w:del>
      <w:r w:rsidRPr="00B76B88">
        <w:rPr>
          <w:color w:val="000000" w:themeColor="text1"/>
          <w:sz w:val="24"/>
          <w:szCs w:val="24"/>
        </w:rPr>
        <w:t xml:space="preserve"> with the ReTOF mass spectrometer </w:t>
      </w:r>
      <w:ins w:id="438" w:author="Starbase20" w:date="2021-08-20T16:12:00Z">
        <w:r w:rsidR="00D32EC5">
          <w:rPr>
            <w:color w:val="000000" w:themeColor="text1"/>
            <w:sz w:val="24"/>
            <w:szCs w:val="24"/>
          </w:rPr>
          <w:t xml:space="preserve">based on their </w:t>
        </w:r>
      </w:ins>
      <w:del w:id="439" w:author="Starbase20" w:date="2021-08-20T16:12:00Z">
        <w:r w:rsidRPr="00B76B88" w:rsidDel="00D32EC5">
          <w:rPr>
            <w:color w:val="000000" w:themeColor="text1"/>
            <w:sz w:val="24"/>
            <w:szCs w:val="24"/>
          </w:rPr>
          <w:delText xml:space="preserve">where the </w:delText>
        </w:r>
      </w:del>
      <w:r w:rsidRPr="00B76B88">
        <w:rPr>
          <w:color w:val="000000" w:themeColor="text1"/>
          <w:sz w:val="24"/>
          <w:szCs w:val="24"/>
        </w:rPr>
        <w:t>arrival time to a multichannel plate</w:t>
      </w:r>
      <w:ins w:id="440" w:author="Starbase20" w:date="2021-08-20T16:13:00Z">
        <w:r w:rsidR="00D32EC5">
          <w:rPr>
            <w:color w:val="000000" w:themeColor="text1"/>
            <w:sz w:val="24"/>
            <w:szCs w:val="24"/>
          </w:rPr>
          <w:t xml:space="preserve"> (MCP)</w:t>
        </w:r>
      </w:ins>
      <w:ins w:id="441" w:author="Starbase20" w:date="2021-08-20T16:12:00Z">
        <w:r w:rsidR="00D32EC5">
          <w:rPr>
            <w:color w:val="000000" w:themeColor="text1"/>
            <w:sz w:val="24"/>
            <w:szCs w:val="24"/>
          </w:rPr>
          <w:t>, which is correla</w:t>
        </w:r>
      </w:ins>
      <w:ins w:id="442" w:author="Starbase20" w:date="2021-08-20T16:13:00Z">
        <w:r w:rsidR="00D32EC5">
          <w:rPr>
            <w:color w:val="000000" w:themeColor="text1"/>
            <w:sz w:val="24"/>
            <w:szCs w:val="24"/>
          </w:rPr>
          <w:t xml:space="preserve">ted with </w:t>
        </w:r>
      </w:ins>
      <w:del w:id="443" w:author="Starbase20" w:date="2021-08-20T16:13:00Z">
        <w:r w:rsidRPr="00B76B88" w:rsidDel="00D32EC5">
          <w:rPr>
            <w:color w:val="000000" w:themeColor="text1"/>
            <w:sz w:val="24"/>
            <w:szCs w:val="24"/>
          </w:rPr>
          <w:delText xml:space="preserve"> is based on </w:delText>
        </w:r>
      </w:del>
      <w:r w:rsidRPr="00B76B88">
        <w:rPr>
          <w:color w:val="000000" w:themeColor="text1"/>
          <w:sz w:val="24"/>
          <w:szCs w:val="24"/>
        </w:rPr>
        <w:t>mass-to-charge ratios</w:t>
      </w:r>
      <w:ins w:id="444" w:author="Starbase20" w:date="2021-08-20T16:13:00Z">
        <w:r w:rsidR="00D32EC5">
          <w:rPr>
            <w:color w:val="000000" w:themeColor="text1"/>
            <w:sz w:val="24"/>
            <w:szCs w:val="24"/>
          </w:rPr>
          <w:t xml:space="preserve"> (</w:t>
        </w:r>
        <w:r w:rsidR="00D32EC5" w:rsidRPr="00D32EC5">
          <w:rPr>
            <w:i/>
            <w:color w:val="000000" w:themeColor="text1"/>
            <w:sz w:val="24"/>
            <w:szCs w:val="24"/>
            <w:rPrChange w:id="445" w:author="Starbase20" w:date="2021-08-20T16:13:00Z">
              <w:rPr>
                <w:color w:val="000000" w:themeColor="text1"/>
                <w:sz w:val="24"/>
                <w:szCs w:val="24"/>
              </w:rPr>
            </w:rPrChange>
          </w:rPr>
          <w:t>m/z</w:t>
        </w:r>
        <w:r w:rsidR="00D32EC5">
          <w:rPr>
            <w:color w:val="000000" w:themeColor="text1"/>
            <w:sz w:val="24"/>
            <w:szCs w:val="24"/>
          </w:rPr>
          <w:t>)</w:t>
        </w:r>
      </w:ins>
      <w:del w:id="446" w:author="Starbase20" w:date="2021-08-20T16:13:00Z">
        <w:r w:rsidRPr="00B76B88" w:rsidDel="00D32EC5">
          <w:rPr>
            <w:color w:val="000000" w:themeColor="text1"/>
            <w:sz w:val="24"/>
            <w:szCs w:val="24"/>
          </w:rPr>
          <w:delText xml:space="preserve">, and </w:delText>
        </w:r>
      </w:del>
      <w:ins w:id="447" w:author="Starbase20" w:date="2021-08-20T16:13:00Z">
        <w:r w:rsidR="00D32EC5">
          <w:rPr>
            <w:color w:val="000000" w:themeColor="text1"/>
            <w:sz w:val="24"/>
            <w:szCs w:val="24"/>
          </w:rPr>
          <w:t xml:space="preserve">. </w:t>
        </w:r>
      </w:ins>
      <w:del w:id="448" w:author="Starbase20" w:date="2021-08-20T16:13:00Z">
        <w:r w:rsidRPr="00B76B88" w:rsidDel="00D32EC5">
          <w:rPr>
            <w:color w:val="000000" w:themeColor="text1"/>
            <w:sz w:val="24"/>
            <w:szCs w:val="24"/>
          </w:rPr>
          <w:delText>t</w:delText>
        </w:r>
      </w:del>
      <w:ins w:id="449" w:author="Starbase20" w:date="2021-08-20T16:13:00Z">
        <w:r w:rsidR="00D32EC5">
          <w:rPr>
            <w:color w:val="000000" w:themeColor="text1"/>
            <w:sz w:val="24"/>
            <w:szCs w:val="24"/>
          </w:rPr>
          <w:t>T</w:t>
        </w:r>
      </w:ins>
      <w:r w:rsidRPr="00B76B88">
        <w:rPr>
          <w:color w:val="000000" w:themeColor="text1"/>
          <w:sz w:val="24"/>
          <w:szCs w:val="24"/>
        </w:rPr>
        <w:t xml:space="preserve">he </w:t>
      </w:r>
      <w:ins w:id="450" w:author="Starbase20" w:date="2021-08-20T16:14:00Z">
        <w:r w:rsidR="00D32EC5">
          <w:rPr>
            <w:color w:val="000000" w:themeColor="text1"/>
            <w:sz w:val="24"/>
            <w:szCs w:val="24"/>
          </w:rPr>
          <w:t xml:space="preserve">MCP </w:t>
        </w:r>
      </w:ins>
      <w:r w:rsidRPr="00B76B88">
        <w:rPr>
          <w:color w:val="000000" w:themeColor="text1"/>
          <w:sz w:val="24"/>
          <w:szCs w:val="24"/>
        </w:rPr>
        <w:t>signal was</w:t>
      </w:r>
      <w:ins w:id="451" w:author="Starbase20" w:date="2021-08-20T16:14:00Z">
        <w:r w:rsidR="00D32EC5">
          <w:rPr>
            <w:color w:val="000000" w:themeColor="text1"/>
            <w:sz w:val="24"/>
            <w:szCs w:val="24"/>
          </w:rPr>
          <w:t xml:space="preserve"> first </w:t>
        </w:r>
      </w:ins>
      <w:del w:id="452" w:author="Starbase20" w:date="2021-08-20T16:14:00Z">
        <w:r w:rsidRPr="00B76B88" w:rsidDel="00D32EC5">
          <w:rPr>
            <w:color w:val="000000" w:themeColor="text1"/>
            <w:sz w:val="24"/>
            <w:szCs w:val="24"/>
          </w:rPr>
          <w:delText xml:space="preserve"> </w:delText>
        </w:r>
      </w:del>
      <w:r w:rsidRPr="00B76B88">
        <w:rPr>
          <w:color w:val="000000" w:themeColor="text1"/>
          <w:sz w:val="24"/>
          <w:szCs w:val="24"/>
        </w:rPr>
        <w:t xml:space="preserve">amplified </w:t>
      </w:r>
      <w:del w:id="453" w:author="Starbase20" w:date="2021-08-20T16:14:00Z">
        <w:r w:rsidRPr="00B76B88" w:rsidDel="00D32EC5">
          <w:rPr>
            <w:color w:val="000000" w:themeColor="text1"/>
            <w:sz w:val="24"/>
            <w:szCs w:val="24"/>
          </w:rPr>
          <w:delText xml:space="preserve">with </w:delText>
        </w:r>
      </w:del>
      <w:ins w:id="454" w:author="Starbase20" w:date="2021-08-20T16:14:00Z">
        <w:r w:rsidR="00D32EC5">
          <w:rPr>
            <w:color w:val="000000" w:themeColor="text1"/>
            <w:sz w:val="24"/>
            <w:szCs w:val="24"/>
          </w:rPr>
          <w:t>by</w:t>
        </w:r>
        <w:r w:rsidR="00D32EC5" w:rsidRPr="00B76B88">
          <w:rPr>
            <w:color w:val="000000" w:themeColor="text1"/>
            <w:sz w:val="24"/>
            <w:szCs w:val="24"/>
          </w:rPr>
          <w:t xml:space="preserve"> </w:t>
        </w:r>
      </w:ins>
      <w:r w:rsidRPr="00B76B88">
        <w:rPr>
          <w:color w:val="000000" w:themeColor="text1"/>
          <w:sz w:val="24"/>
          <w:szCs w:val="24"/>
        </w:rPr>
        <w:t>a fast preamplifier (Ortec</w:t>
      </w:r>
      <w:ins w:id="455" w:author="Starbase20" w:date="2021-08-20T16:30:00Z">
        <w:r w:rsidR="004F76EB">
          <w:rPr>
            <w:color w:val="000000" w:themeColor="text1"/>
            <w:sz w:val="24"/>
            <w:szCs w:val="24"/>
          </w:rPr>
          <w:t xml:space="preserve"> </w:t>
        </w:r>
      </w:ins>
      <w:del w:id="456" w:author="Starbase20" w:date="2021-08-20T16:30:00Z">
        <w:r w:rsidRPr="00B76B88" w:rsidDel="004F76EB">
          <w:rPr>
            <w:color w:val="000000" w:themeColor="text1"/>
            <w:sz w:val="24"/>
            <w:szCs w:val="24"/>
          </w:rPr>
          <w:delText xml:space="preserve"> </w:delText>
        </w:r>
      </w:del>
      <w:r w:rsidRPr="00B76B88">
        <w:rPr>
          <w:color w:val="000000" w:themeColor="text1"/>
          <w:sz w:val="24"/>
          <w:szCs w:val="24"/>
        </w:rPr>
        <w:t>9305) and</w:t>
      </w:r>
      <w:ins w:id="457" w:author="Starbase20" w:date="2021-08-20T16:15:00Z">
        <w:r w:rsidR="00D32EC5">
          <w:rPr>
            <w:color w:val="000000" w:themeColor="text1"/>
            <w:sz w:val="24"/>
            <w:szCs w:val="24"/>
          </w:rPr>
          <w:t xml:space="preserve"> then</w:t>
        </w:r>
      </w:ins>
      <w:r w:rsidRPr="00B76B88">
        <w:rPr>
          <w:rFonts w:eastAsiaTheme="minorHAnsi"/>
          <w:color w:val="000000" w:themeColor="text1"/>
          <w:sz w:val="24"/>
          <w:szCs w:val="24"/>
        </w:rPr>
        <w:t xml:space="preserve"> recorded </w:t>
      </w:r>
      <w:del w:id="458" w:author="Starbase20" w:date="2021-08-20T16:16:00Z">
        <w:r w:rsidRPr="00B76B88" w:rsidDel="00D32EC5">
          <w:rPr>
            <w:rFonts w:eastAsiaTheme="minorHAnsi"/>
            <w:color w:val="000000" w:themeColor="text1"/>
            <w:sz w:val="24"/>
            <w:szCs w:val="24"/>
          </w:rPr>
          <w:delText xml:space="preserve">with </w:delText>
        </w:r>
      </w:del>
      <w:ins w:id="459" w:author="Starbase20" w:date="2021-08-20T16:16:00Z">
        <w:r w:rsidR="00D32EC5">
          <w:rPr>
            <w:rFonts w:eastAsiaTheme="minorHAnsi"/>
            <w:color w:val="000000" w:themeColor="text1"/>
            <w:sz w:val="24"/>
            <w:szCs w:val="24"/>
          </w:rPr>
          <w:t>using</w:t>
        </w:r>
        <w:r w:rsidR="00D32EC5" w:rsidRPr="00B76B88">
          <w:rPr>
            <w:rFonts w:eastAsiaTheme="minorHAnsi"/>
            <w:color w:val="000000" w:themeColor="text1"/>
            <w:sz w:val="24"/>
            <w:szCs w:val="24"/>
          </w:rPr>
          <w:t xml:space="preserve"> </w:t>
        </w:r>
      </w:ins>
      <w:r w:rsidRPr="00B76B88">
        <w:rPr>
          <w:rFonts w:eastAsiaTheme="minorHAnsi"/>
          <w:color w:val="000000" w:themeColor="text1"/>
          <w:sz w:val="24"/>
          <w:szCs w:val="24"/>
        </w:rPr>
        <w:t xml:space="preserve">a </w:t>
      </w:r>
      <w:del w:id="460" w:author="Starbase20" w:date="2021-08-20T16:16:00Z">
        <w:r w:rsidRPr="00B76B88" w:rsidDel="00D32EC5">
          <w:rPr>
            <w:rFonts w:eastAsiaTheme="minorHAnsi"/>
            <w:color w:val="000000" w:themeColor="text1"/>
            <w:sz w:val="24"/>
            <w:szCs w:val="24"/>
          </w:rPr>
          <w:delText xml:space="preserve">personal computer </w:delText>
        </w:r>
      </w:del>
      <w:r w:rsidRPr="00B76B88">
        <w:rPr>
          <w:rFonts w:eastAsiaTheme="minorHAnsi"/>
          <w:color w:val="000000" w:themeColor="text1"/>
          <w:sz w:val="24"/>
          <w:szCs w:val="24"/>
        </w:rPr>
        <w:t>multichannel scalar (</w:t>
      </w:r>
      <w:ins w:id="461" w:author="Starbase20" w:date="2021-08-20T16:19:00Z">
        <w:r w:rsidR="00D32EC5">
          <w:rPr>
            <w:rFonts w:eastAsiaTheme="minorHAnsi"/>
            <w:color w:val="000000" w:themeColor="text1"/>
            <w:sz w:val="24"/>
            <w:szCs w:val="24"/>
          </w:rPr>
          <w:t>MCS) (</w:t>
        </w:r>
      </w:ins>
      <w:r w:rsidRPr="00B76B88">
        <w:rPr>
          <w:rFonts w:eastAsiaTheme="minorHAnsi"/>
          <w:color w:val="000000" w:themeColor="text1"/>
          <w:sz w:val="24"/>
          <w:szCs w:val="24"/>
        </w:rPr>
        <w:t>FAST ComTec, P7888-1 E)</w:t>
      </w:r>
      <w:del w:id="462" w:author="Starbase20" w:date="2021-08-20T16:17:00Z">
        <w:r w:rsidRPr="00B76B88" w:rsidDel="00D32EC5">
          <w:rPr>
            <w:rFonts w:eastAsiaTheme="minorHAnsi"/>
            <w:color w:val="000000" w:themeColor="text1"/>
            <w:sz w:val="24"/>
            <w:szCs w:val="24"/>
          </w:rPr>
          <w:delText>,</w:delText>
        </w:r>
      </w:del>
      <w:ins w:id="463" w:author="Starbase20" w:date="2021-08-20T16:17:00Z">
        <w:r w:rsidR="00D32EC5">
          <w:rPr>
            <w:rFonts w:eastAsiaTheme="minorHAnsi"/>
            <w:color w:val="000000" w:themeColor="text1"/>
            <w:sz w:val="24"/>
            <w:szCs w:val="24"/>
          </w:rPr>
          <w:t>. The</w:t>
        </w:r>
        <w:r w:rsidR="00D32EC5" w:rsidRPr="00D32EC5">
          <w:t xml:space="preserve"> </w:t>
        </w:r>
      </w:ins>
      <w:ins w:id="464" w:author="Starbase20" w:date="2021-08-20T16:19:00Z">
        <w:r w:rsidR="00D32EC5">
          <w:rPr>
            <w:rFonts w:eastAsiaTheme="minorHAnsi"/>
            <w:color w:val="000000" w:themeColor="text1"/>
            <w:sz w:val="24"/>
            <w:szCs w:val="24"/>
          </w:rPr>
          <w:t>MCS</w:t>
        </w:r>
      </w:ins>
      <w:ins w:id="465" w:author="Starbase20" w:date="2021-08-20T16:17:00Z">
        <w:r w:rsidR="00D32EC5">
          <w:rPr>
            <w:rFonts w:eastAsiaTheme="minorHAnsi"/>
            <w:color w:val="000000" w:themeColor="text1"/>
            <w:sz w:val="24"/>
            <w:szCs w:val="24"/>
          </w:rPr>
          <w:t xml:space="preserve"> </w:t>
        </w:r>
      </w:ins>
      <w:del w:id="466" w:author="Starbase20" w:date="2021-08-20T16:17:00Z">
        <w:r w:rsidRPr="00B76B88" w:rsidDel="00D32EC5">
          <w:rPr>
            <w:rFonts w:eastAsiaTheme="minorHAnsi"/>
            <w:color w:val="000000" w:themeColor="text1"/>
            <w:sz w:val="24"/>
            <w:szCs w:val="24"/>
          </w:rPr>
          <w:delText xml:space="preserve"> which </w:delText>
        </w:r>
      </w:del>
      <w:r w:rsidRPr="00B76B88">
        <w:rPr>
          <w:rFonts w:eastAsiaTheme="minorHAnsi"/>
          <w:color w:val="000000" w:themeColor="text1"/>
          <w:sz w:val="24"/>
          <w:szCs w:val="24"/>
        </w:rPr>
        <w:t xml:space="preserve">is triggered </w:t>
      </w:r>
      <w:del w:id="467" w:author="Starbase20" w:date="2021-08-20T16:19:00Z">
        <w:r w:rsidRPr="00B76B88" w:rsidDel="00CA3031">
          <w:rPr>
            <w:rFonts w:eastAsiaTheme="minorHAnsi"/>
            <w:color w:val="000000" w:themeColor="text1"/>
            <w:sz w:val="24"/>
            <w:szCs w:val="24"/>
          </w:rPr>
          <w:delText xml:space="preserve">via </w:delText>
        </w:r>
      </w:del>
      <w:ins w:id="468" w:author="Starbase20" w:date="2021-08-20T16:19:00Z">
        <w:r w:rsidR="00CA3031">
          <w:rPr>
            <w:rFonts w:eastAsiaTheme="minorHAnsi"/>
            <w:color w:val="000000" w:themeColor="text1"/>
            <w:sz w:val="24"/>
            <w:szCs w:val="24"/>
          </w:rPr>
          <w:t>with</w:t>
        </w:r>
        <w:r w:rsidR="00CA3031" w:rsidRPr="00B76B88">
          <w:rPr>
            <w:rFonts w:eastAsiaTheme="minorHAnsi"/>
            <w:color w:val="000000" w:themeColor="text1"/>
            <w:sz w:val="24"/>
            <w:szCs w:val="24"/>
          </w:rPr>
          <w:t xml:space="preserve"> </w:t>
        </w:r>
      </w:ins>
      <w:r w:rsidRPr="00B76B88">
        <w:rPr>
          <w:rFonts w:eastAsiaTheme="minorHAnsi"/>
          <w:color w:val="000000" w:themeColor="text1"/>
          <w:sz w:val="24"/>
          <w:szCs w:val="24"/>
        </w:rPr>
        <w:t xml:space="preserve">a pulse </w:t>
      </w:r>
      <w:del w:id="469" w:author="Starbase20" w:date="2021-08-20T16:22:00Z">
        <w:r w:rsidRPr="00B76B88" w:rsidDel="00917FA1">
          <w:rPr>
            <w:rFonts w:eastAsiaTheme="minorHAnsi"/>
            <w:color w:val="000000" w:themeColor="text1"/>
            <w:sz w:val="24"/>
            <w:szCs w:val="24"/>
          </w:rPr>
          <w:delText xml:space="preserve">delay </w:delText>
        </w:r>
      </w:del>
      <w:r w:rsidRPr="00B76B88">
        <w:rPr>
          <w:rFonts w:eastAsiaTheme="minorHAnsi"/>
          <w:color w:val="000000" w:themeColor="text1"/>
          <w:sz w:val="24"/>
          <w:szCs w:val="24"/>
        </w:rPr>
        <w:t>generator</w:t>
      </w:r>
      <w:ins w:id="470" w:author="Starbase20" w:date="2021-08-20T16:22:00Z">
        <w:r w:rsidR="00917FA1">
          <w:rPr>
            <w:rFonts w:eastAsiaTheme="minorHAnsi"/>
            <w:color w:val="000000" w:themeColor="text1"/>
            <w:sz w:val="24"/>
            <w:szCs w:val="24"/>
          </w:rPr>
          <w:t xml:space="preserve"> (</w:t>
        </w:r>
      </w:ins>
      <w:ins w:id="471" w:author="Starbase20" w:date="2021-08-20T16:26:00Z">
        <w:r w:rsidR="00917FA1" w:rsidRPr="00917FA1">
          <w:rPr>
            <w:rFonts w:eastAsiaTheme="minorHAnsi"/>
            <w:color w:val="000000" w:themeColor="text1"/>
            <w:sz w:val="24"/>
            <w:szCs w:val="24"/>
          </w:rPr>
          <w:t>Quantum Composers</w:t>
        </w:r>
      </w:ins>
      <w:ins w:id="472" w:author="Starbase20" w:date="2021-08-20T16:30:00Z">
        <w:r w:rsidR="004F76EB">
          <w:rPr>
            <w:rFonts w:eastAsiaTheme="minorHAnsi"/>
            <w:color w:val="000000" w:themeColor="text1"/>
            <w:sz w:val="24"/>
            <w:szCs w:val="24"/>
          </w:rPr>
          <w:t xml:space="preserve"> </w:t>
        </w:r>
      </w:ins>
      <w:ins w:id="473" w:author="Starbase20" w:date="2021-08-20T16:26:00Z">
        <w:r w:rsidR="00917FA1" w:rsidRPr="00917FA1">
          <w:rPr>
            <w:rFonts w:eastAsiaTheme="minorHAnsi"/>
            <w:color w:val="000000" w:themeColor="text1"/>
            <w:sz w:val="24"/>
            <w:szCs w:val="24"/>
          </w:rPr>
          <w:t>9518</w:t>
        </w:r>
      </w:ins>
      <w:ins w:id="474" w:author="Starbase20" w:date="2021-08-20T16:22:00Z">
        <w:r w:rsidR="00917FA1">
          <w:rPr>
            <w:rFonts w:eastAsiaTheme="minorHAnsi"/>
            <w:color w:val="000000" w:themeColor="text1"/>
            <w:sz w:val="24"/>
            <w:szCs w:val="24"/>
          </w:rPr>
          <w:t>)</w:t>
        </w:r>
      </w:ins>
      <w:r w:rsidRPr="00B76B88">
        <w:rPr>
          <w:rFonts w:eastAsiaTheme="minorHAnsi"/>
          <w:color w:val="000000" w:themeColor="text1"/>
          <w:sz w:val="24"/>
          <w:szCs w:val="24"/>
        </w:rPr>
        <w:t xml:space="preserve"> at 30 Hz. </w:t>
      </w:r>
      <w:del w:id="475" w:author="Starbase20" w:date="2021-08-20T16:24:00Z">
        <w:r w:rsidRPr="00B76B88" w:rsidDel="00917FA1">
          <w:rPr>
            <w:rFonts w:eastAsiaTheme="minorHAnsi"/>
            <w:color w:val="000000" w:themeColor="text1"/>
            <w:sz w:val="24"/>
            <w:szCs w:val="24"/>
          </w:rPr>
          <w:delText xml:space="preserve">Here the </w:delText>
        </w:r>
      </w:del>
      <w:ins w:id="476" w:author="Starbase20" w:date="2021-08-20T16:24:00Z">
        <w:r w:rsidR="00917FA1">
          <w:rPr>
            <w:rFonts w:eastAsiaTheme="minorHAnsi"/>
            <w:color w:val="000000" w:themeColor="text1"/>
            <w:sz w:val="24"/>
            <w:szCs w:val="24"/>
          </w:rPr>
          <w:t>Each fina</w:t>
        </w:r>
      </w:ins>
      <w:ins w:id="477" w:author="Starbase20" w:date="2021-08-20T16:25:00Z">
        <w:r w:rsidR="00917FA1">
          <w:rPr>
            <w:rFonts w:eastAsiaTheme="minorHAnsi"/>
            <w:color w:val="000000" w:themeColor="text1"/>
            <w:sz w:val="24"/>
            <w:szCs w:val="24"/>
          </w:rPr>
          <w:t>l</w:t>
        </w:r>
      </w:ins>
      <w:ins w:id="478" w:author="Starbase20" w:date="2021-08-20T16:24:00Z">
        <w:r w:rsidR="00917FA1">
          <w:rPr>
            <w:rFonts w:eastAsiaTheme="minorHAnsi"/>
            <w:color w:val="000000" w:themeColor="text1"/>
            <w:sz w:val="24"/>
            <w:szCs w:val="24"/>
          </w:rPr>
          <w:t xml:space="preserve"> mass spectrum</w:t>
        </w:r>
      </w:ins>
      <w:del w:id="479" w:author="Starbase20" w:date="2021-08-20T16:24:00Z">
        <w:r w:rsidRPr="00B76B88" w:rsidDel="00917FA1">
          <w:rPr>
            <w:rFonts w:eastAsiaTheme="minorHAnsi"/>
            <w:color w:val="000000" w:themeColor="text1"/>
            <w:sz w:val="24"/>
            <w:szCs w:val="24"/>
          </w:rPr>
          <w:delText>ReTOF signal</w:delText>
        </w:r>
      </w:del>
      <w:r w:rsidRPr="00B76B88">
        <w:rPr>
          <w:rFonts w:eastAsiaTheme="minorHAnsi"/>
          <w:color w:val="000000" w:themeColor="text1"/>
          <w:sz w:val="24"/>
          <w:szCs w:val="24"/>
        </w:rPr>
        <w:t xml:space="preserve"> is the average of 3600 sweeps of the</w:t>
      </w:r>
      <w:del w:id="480" w:author="Starbase20" w:date="2021-08-20T16:37:00Z">
        <w:r w:rsidRPr="00B76B88" w:rsidDel="004F76EB">
          <w:rPr>
            <w:rFonts w:eastAsiaTheme="minorHAnsi"/>
            <w:color w:val="000000" w:themeColor="text1"/>
            <w:sz w:val="24"/>
            <w:szCs w:val="24"/>
          </w:rPr>
          <w:delText xml:space="preserve"> mass spectrum</w:delText>
        </w:r>
      </w:del>
      <w:ins w:id="481" w:author="Starbase20" w:date="2021-08-20T16:37:00Z">
        <w:r w:rsidR="004F76EB">
          <w:rPr>
            <w:rFonts w:eastAsiaTheme="minorHAnsi"/>
            <w:color w:val="000000" w:themeColor="text1"/>
            <w:sz w:val="24"/>
            <w:szCs w:val="24"/>
          </w:rPr>
          <w:t xml:space="preserve"> </w:t>
        </w:r>
      </w:ins>
      <w:ins w:id="482" w:author="Starbase20" w:date="2021-08-20T16:38:00Z">
        <w:r w:rsidR="004F76EB" w:rsidRPr="004F76EB">
          <w:rPr>
            <w:rFonts w:eastAsiaTheme="minorEastAsia"/>
            <w:color w:val="000000" w:themeColor="text1"/>
            <w:sz w:val="24"/>
            <w:szCs w:val="24"/>
            <w:lang w:eastAsia="zh-CN"/>
            <w:rPrChange w:id="483" w:author="Starbase20" w:date="2021-08-20T16:38:00Z">
              <w:rPr>
                <w:rFonts w:asciiTheme="minorEastAsia" w:eastAsiaTheme="minorEastAsia" w:hAnsiTheme="minorEastAsia"/>
                <w:color w:val="000000" w:themeColor="text1"/>
                <w:sz w:val="24"/>
                <w:szCs w:val="24"/>
                <w:lang w:eastAsia="zh-CN"/>
              </w:rPr>
            </w:rPrChange>
          </w:rPr>
          <w:t>flight time</w:t>
        </w:r>
      </w:ins>
      <w:r w:rsidRPr="00B76B88">
        <w:rPr>
          <w:rFonts w:eastAsiaTheme="minorHAnsi"/>
          <w:color w:val="000000" w:themeColor="text1"/>
          <w:sz w:val="24"/>
          <w:szCs w:val="24"/>
        </w:rPr>
        <w:t xml:space="preserve"> in 4 ns bin width</w:t>
      </w:r>
      <w:del w:id="484" w:author="Starbase20" w:date="2021-08-20T16:34:00Z">
        <w:r w:rsidRPr="00B76B88" w:rsidDel="004F76EB">
          <w:rPr>
            <w:rFonts w:eastAsiaTheme="minorHAnsi"/>
            <w:color w:val="000000" w:themeColor="text1"/>
            <w:sz w:val="24"/>
            <w:szCs w:val="24"/>
          </w:rPr>
          <w:delText>s</w:delText>
        </w:r>
      </w:del>
      <w:del w:id="485" w:author="Starbase20" w:date="2021-08-20T16:38:00Z">
        <w:r w:rsidRPr="00B76B88" w:rsidDel="004F76EB">
          <w:rPr>
            <w:rFonts w:eastAsiaTheme="minorHAnsi"/>
            <w:color w:val="000000" w:themeColor="text1"/>
            <w:sz w:val="24"/>
            <w:szCs w:val="24"/>
          </w:rPr>
          <w:delText xml:space="preserve">, which </w:delText>
        </w:r>
      </w:del>
      <w:ins w:id="486" w:author="Starbase20" w:date="2021-08-20T16:38:00Z">
        <w:r w:rsidR="004F76EB">
          <w:rPr>
            <w:rFonts w:eastAsiaTheme="minorHAnsi"/>
            <w:color w:val="000000" w:themeColor="text1"/>
            <w:sz w:val="24"/>
            <w:szCs w:val="24"/>
          </w:rPr>
          <w:t xml:space="preserve"> </w:t>
        </w:r>
      </w:ins>
      <w:ins w:id="487" w:author="Starbase20" w:date="2021-08-20T16:39:00Z">
        <w:r w:rsidR="004F76EB">
          <w:rPr>
            <w:rFonts w:eastAsiaTheme="minorHAnsi"/>
            <w:color w:val="000000" w:themeColor="text1"/>
            <w:sz w:val="24"/>
            <w:szCs w:val="24"/>
          </w:rPr>
          <w:t xml:space="preserve">and </w:t>
        </w:r>
      </w:ins>
      <w:del w:id="488" w:author="Starbase20" w:date="2021-08-20T16:40:00Z">
        <w:r w:rsidRPr="00B76B88" w:rsidDel="00C86EB1">
          <w:rPr>
            <w:rFonts w:eastAsiaTheme="minorHAnsi"/>
            <w:color w:val="000000" w:themeColor="text1"/>
            <w:sz w:val="24"/>
            <w:szCs w:val="24"/>
          </w:rPr>
          <w:delText xml:space="preserve">corresponds </w:delText>
        </w:r>
      </w:del>
      <w:ins w:id="489" w:author="Starbase20" w:date="2021-08-20T16:40:00Z">
        <w:r w:rsidR="00C86EB1">
          <w:rPr>
            <w:rFonts w:eastAsiaTheme="minorHAnsi"/>
            <w:color w:val="000000" w:themeColor="text1"/>
            <w:sz w:val="24"/>
            <w:szCs w:val="24"/>
          </w:rPr>
          <w:t>correlates</w:t>
        </w:r>
        <w:r w:rsidR="00C86EB1" w:rsidRPr="00B76B88">
          <w:rPr>
            <w:rFonts w:eastAsiaTheme="minorHAnsi"/>
            <w:color w:val="000000" w:themeColor="text1"/>
            <w:sz w:val="24"/>
            <w:szCs w:val="24"/>
          </w:rPr>
          <w:t xml:space="preserve"> </w:t>
        </w:r>
      </w:ins>
      <w:r w:rsidRPr="00B76B88">
        <w:rPr>
          <w:rFonts w:eastAsiaTheme="minorHAnsi"/>
          <w:color w:val="000000" w:themeColor="text1"/>
          <w:sz w:val="24"/>
          <w:szCs w:val="24"/>
        </w:rPr>
        <w:t xml:space="preserve">to </w:t>
      </w:r>
      <w:ins w:id="490" w:author="Starbase20" w:date="2021-08-20T16:39:00Z">
        <w:r w:rsidR="004F76EB">
          <w:rPr>
            <w:rFonts w:eastAsiaTheme="minorHAnsi"/>
            <w:color w:val="000000" w:themeColor="text1"/>
            <w:sz w:val="24"/>
            <w:szCs w:val="24"/>
          </w:rPr>
          <w:t xml:space="preserve">2 K </w:t>
        </w:r>
      </w:ins>
      <w:del w:id="491" w:author="Starbase20" w:date="2021-08-20T16:39:00Z">
        <w:r w:rsidRPr="00B76B88" w:rsidDel="004F76EB">
          <w:rPr>
            <w:rFonts w:eastAsiaTheme="minorHAnsi"/>
            <w:color w:val="000000" w:themeColor="text1"/>
            <w:sz w:val="24"/>
            <w:szCs w:val="24"/>
          </w:rPr>
          <w:delText xml:space="preserve">an </w:delText>
        </w:r>
      </w:del>
      <w:r w:rsidRPr="00B76B88">
        <w:rPr>
          <w:rFonts w:eastAsiaTheme="minorHAnsi"/>
          <w:color w:val="000000" w:themeColor="text1"/>
          <w:sz w:val="24"/>
          <w:szCs w:val="24"/>
        </w:rPr>
        <w:t xml:space="preserve">increase of the </w:t>
      </w:r>
      <w:del w:id="492" w:author="Starbase20" w:date="2021-08-20T16:39:00Z">
        <w:r w:rsidRPr="00B76B88" w:rsidDel="004F76EB">
          <w:rPr>
            <w:rFonts w:eastAsiaTheme="minorHAnsi"/>
            <w:color w:val="000000" w:themeColor="text1"/>
            <w:sz w:val="24"/>
            <w:szCs w:val="24"/>
          </w:rPr>
          <w:delText xml:space="preserve">substrate </w:delText>
        </w:r>
      </w:del>
      <w:ins w:id="493" w:author="Starbase20" w:date="2021-08-20T16:39:00Z">
        <w:r w:rsidR="004F76EB">
          <w:rPr>
            <w:rFonts w:eastAsiaTheme="minorHAnsi"/>
            <w:color w:val="000000" w:themeColor="text1"/>
            <w:sz w:val="24"/>
            <w:szCs w:val="24"/>
          </w:rPr>
          <w:t>sample</w:t>
        </w:r>
        <w:r w:rsidR="004F76EB" w:rsidRPr="00B76B88">
          <w:rPr>
            <w:rFonts w:eastAsiaTheme="minorHAnsi"/>
            <w:color w:val="000000" w:themeColor="text1"/>
            <w:sz w:val="24"/>
            <w:szCs w:val="24"/>
          </w:rPr>
          <w:t xml:space="preserve"> </w:t>
        </w:r>
      </w:ins>
      <w:r w:rsidRPr="00B76B88">
        <w:rPr>
          <w:rFonts w:eastAsiaTheme="minorHAnsi"/>
          <w:color w:val="000000" w:themeColor="text1"/>
          <w:sz w:val="24"/>
          <w:szCs w:val="24"/>
        </w:rPr>
        <w:t>temperature</w:t>
      </w:r>
      <w:del w:id="494" w:author="Starbase20" w:date="2021-08-20T16:39:00Z">
        <w:r w:rsidRPr="00B76B88" w:rsidDel="004F76EB">
          <w:rPr>
            <w:rFonts w:eastAsiaTheme="minorHAnsi"/>
            <w:color w:val="000000" w:themeColor="text1"/>
            <w:sz w:val="24"/>
            <w:szCs w:val="24"/>
          </w:rPr>
          <w:delText xml:space="preserve"> of 2 K</w:delText>
        </w:r>
      </w:del>
      <w:r w:rsidRPr="00B76B88">
        <w:rPr>
          <w:rFonts w:eastAsiaTheme="minorHAnsi"/>
          <w:color w:val="000000" w:themeColor="text1"/>
          <w:sz w:val="24"/>
          <w:szCs w:val="24"/>
        </w:rPr>
        <w:t>.</w:t>
      </w:r>
    </w:p>
    <w:p w14:paraId="4AF0466C" w14:textId="24E1DC71" w:rsidR="0058060F" w:rsidRPr="0093231D" w:rsidRDefault="0058060F" w:rsidP="0093231D">
      <w:pPr>
        <w:spacing w:after="120" w:line="360" w:lineRule="auto"/>
        <w:jc w:val="both"/>
        <w:outlineLvl w:val="1"/>
        <w:rPr>
          <w:i/>
          <w:color w:val="000000" w:themeColor="text1"/>
          <w:sz w:val="24"/>
          <w:szCs w:val="24"/>
          <w:rPrChange w:id="495" w:author="Starbase20" w:date="2021-08-20T16:57:00Z">
            <w:rPr>
              <w:b/>
              <w:color w:val="000000" w:themeColor="text1"/>
              <w:sz w:val="24"/>
            </w:rPr>
          </w:rPrChange>
        </w:rPr>
      </w:pPr>
      <w:r w:rsidRPr="00B76B88">
        <w:rPr>
          <w:b/>
          <w:color w:val="000000" w:themeColor="text1"/>
          <w:sz w:val="24"/>
        </w:rPr>
        <w:t>Theoretical</w:t>
      </w:r>
      <w:r w:rsidR="00D51DA9" w:rsidRPr="00B76B88">
        <w:rPr>
          <w:b/>
          <w:color w:val="000000" w:themeColor="text1"/>
          <w:sz w:val="24"/>
        </w:rPr>
        <w:t xml:space="preserve">. </w:t>
      </w:r>
      <w:r w:rsidRPr="00B76B88">
        <w:rPr>
          <w:color w:val="000000" w:themeColor="text1"/>
          <w:sz w:val="24"/>
          <w:szCs w:val="24"/>
        </w:rPr>
        <w:t xml:space="preserve">All </w:t>
      </w:r>
      <w:ins w:id="496" w:author="Starbase20" w:date="2021-08-20T16:43:00Z">
        <w:r w:rsidR="00C86EB1" w:rsidRPr="00C86EB1">
          <w:rPr>
            <w:color w:val="000000" w:themeColor="text1"/>
            <w:sz w:val="24"/>
            <w:szCs w:val="24"/>
          </w:rPr>
          <w:t>quantum mechanical calculations</w:t>
        </w:r>
        <w:r w:rsidR="00C86EB1">
          <w:rPr>
            <w:color w:val="000000" w:themeColor="text1"/>
            <w:sz w:val="24"/>
            <w:szCs w:val="24"/>
          </w:rPr>
          <w:t xml:space="preserve"> </w:t>
        </w:r>
      </w:ins>
      <w:del w:id="497" w:author="Starbase20" w:date="2021-08-20T16:43:00Z">
        <w:r w:rsidRPr="00B76B88" w:rsidDel="00C86EB1">
          <w:rPr>
            <w:color w:val="000000" w:themeColor="text1"/>
            <w:sz w:val="24"/>
            <w:szCs w:val="24"/>
          </w:rPr>
          <w:delText xml:space="preserve">computations </w:delText>
        </w:r>
      </w:del>
      <w:r w:rsidRPr="00B76B88">
        <w:rPr>
          <w:color w:val="000000" w:themeColor="text1"/>
          <w:sz w:val="24"/>
          <w:szCs w:val="24"/>
        </w:rPr>
        <w:t xml:space="preserve">were </w:t>
      </w:r>
      <w:del w:id="498" w:author="Starbase20" w:date="2021-08-20T16:43:00Z">
        <w:r w:rsidRPr="00B76B88" w:rsidDel="00C86EB1">
          <w:rPr>
            <w:color w:val="000000" w:themeColor="text1"/>
            <w:sz w:val="24"/>
            <w:szCs w:val="24"/>
          </w:rPr>
          <w:delText>carried out</w:delText>
        </w:r>
      </w:del>
      <w:ins w:id="499" w:author="Starbase20" w:date="2021-08-20T16:43:00Z">
        <w:r w:rsidR="00C86EB1">
          <w:rPr>
            <w:color w:val="000000" w:themeColor="text1"/>
            <w:sz w:val="24"/>
            <w:szCs w:val="24"/>
          </w:rPr>
          <w:t>conducted</w:t>
        </w:r>
      </w:ins>
      <w:r w:rsidRPr="00B76B88">
        <w:rPr>
          <w:color w:val="000000" w:themeColor="text1"/>
          <w:sz w:val="24"/>
          <w:szCs w:val="24"/>
        </w:rPr>
        <w:t xml:space="preserve"> with Gaussian 16, Revision A.03</w:t>
      </w:r>
      <w:r w:rsidRPr="00B76B88">
        <w:rPr>
          <w:i/>
          <w:color w:val="000000" w:themeColor="text1"/>
          <w:sz w:val="24"/>
          <w:szCs w:val="24"/>
        </w:rPr>
        <w:fldChar w:fldCharType="begin">
          <w:fldData xml:space="preserve">PEVuZE5vdGU+PENpdGU+PFJlY051bT4zNTwvUmVjTnVtPjxEaXNwbGF5VGV4dD48c3R5bGUgZmFj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</w:fldData>
        </w:fldChar>
      </w:r>
      <w:r w:rsidR="003150E2" w:rsidRPr="00B76B88">
        <w:rPr>
          <w:i/>
          <w:color w:val="000000" w:themeColor="text1"/>
          <w:sz w:val="24"/>
          <w:szCs w:val="24"/>
        </w:rPr>
        <w:instrText xml:space="preserve"> ADDIN EN.CITE </w:instrText>
      </w:r>
      <w:r w:rsidR="003150E2" w:rsidRPr="00B76B88">
        <w:rPr>
          <w:i/>
          <w:color w:val="000000" w:themeColor="text1"/>
          <w:sz w:val="24"/>
          <w:szCs w:val="24"/>
        </w:rPr>
        <w:fldChar w:fldCharType="begin">
          <w:fldData xml:space="preserve">PEVuZE5vdGU+PENpdGU+PFJlY051bT4zNTwvUmVjTnVtPjxEaXNwbGF5VGV4dD48c3R5bGUgZmFj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</w:fldData>
        </w:fldChar>
      </w:r>
      <w:r w:rsidR="003150E2" w:rsidRPr="00B76B88">
        <w:rPr>
          <w:i/>
          <w:color w:val="000000" w:themeColor="text1"/>
          <w:sz w:val="24"/>
          <w:szCs w:val="24"/>
        </w:rPr>
        <w:instrText xml:space="preserve"> ADDIN EN.CITE.DATA </w:instrText>
      </w:r>
      <w:r w:rsidR="003150E2" w:rsidRPr="00B76B88">
        <w:rPr>
          <w:i/>
          <w:color w:val="000000" w:themeColor="text1"/>
          <w:sz w:val="24"/>
          <w:szCs w:val="24"/>
        </w:rPr>
      </w:r>
      <w:r w:rsidR="003150E2" w:rsidRPr="00B76B88">
        <w:rPr>
          <w:i/>
          <w:color w:val="000000" w:themeColor="text1"/>
          <w:sz w:val="24"/>
          <w:szCs w:val="24"/>
        </w:rPr>
        <w:fldChar w:fldCharType="end"/>
      </w:r>
      <w:r w:rsidRPr="00B76B88">
        <w:rPr>
          <w:i/>
          <w:color w:val="000000" w:themeColor="text1"/>
          <w:sz w:val="24"/>
          <w:szCs w:val="24"/>
        </w:rPr>
      </w:r>
      <w:r w:rsidRPr="00B76B88">
        <w:rPr>
          <w:i/>
          <w:color w:val="000000" w:themeColor="text1"/>
          <w:sz w:val="24"/>
          <w:szCs w:val="24"/>
        </w:rPr>
        <w:fldChar w:fldCharType="separate"/>
      </w:r>
      <w:r w:rsidR="003150E2" w:rsidRPr="00B76B88">
        <w:rPr>
          <w:noProof/>
          <w:color w:val="000000" w:themeColor="text1"/>
          <w:sz w:val="24"/>
          <w:szCs w:val="24"/>
          <w:vertAlign w:val="superscript"/>
        </w:rPr>
        <w:t>44</w:t>
      </w:r>
      <w:r w:rsidRPr="00B76B88">
        <w:rPr>
          <w:i/>
          <w:color w:val="000000" w:themeColor="text1"/>
          <w:sz w:val="24"/>
          <w:szCs w:val="24"/>
        </w:rPr>
        <w:fldChar w:fldCharType="end"/>
      </w:r>
      <w:r w:rsidRPr="00B76B88">
        <w:rPr>
          <w:color w:val="000000" w:themeColor="text1"/>
          <w:sz w:val="24"/>
          <w:szCs w:val="24"/>
        </w:rPr>
        <w:t xml:space="preserve"> (Fig</w:t>
      </w:r>
      <w:r w:rsidR="006A4D96" w:rsidRPr="00B76B88">
        <w:rPr>
          <w:color w:val="000000" w:themeColor="text1"/>
          <w:sz w:val="24"/>
          <w:szCs w:val="24"/>
        </w:rPr>
        <w:t>.</w:t>
      </w:r>
      <w:r w:rsidRPr="00B76B88">
        <w:rPr>
          <w:color w:val="000000" w:themeColor="text1"/>
          <w:sz w:val="24"/>
          <w:szCs w:val="24"/>
        </w:rPr>
        <w:t xml:space="preserve"> </w:t>
      </w:r>
      <w:del w:id="500" w:author="Starbase20" w:date="2021-08-19T15:32:00Z">
        <w:r w:rsidRPr="00B76B88" w:rsidDel="00BD3368">
          <w:rPr>
            <w:color w:val="000000" w:themeColor="text1"/>
            <w:sz w:val="24"/>
            <w:szCs w:val="24"/>
          </w:rPr>
          <w:delText>1</w:delText>
        </w:r>
      </w:del>
      <w:ins w:id="501" w:author="Starbase20" w:date="2021-08-19T15:32:00Z">
        <w:r w:rsidR="00BD3368">
          <w:rPr>
            <w:color w:val="000000" w:themeColor="text1"/>
            <w:sz w:val="24"/>
            <w:szCs w:val="24"/>
          </w:rPr>
          <w:t>2</w:t>
        </w:r>
      </w:ins>
      <w:r w:rsidRPr="00B76B88">
        <w:rPr>
          <w:color w:val="000000" w:themeColor="text1"/>
          <w:sz w:val="24"/>
          <w:szCs w:val="24"/>
        </w:rPr>
        <w:t xml:space="preserve">, </w:t>
      </w:r>
      <w:r w:rsidR="006A4D96" w:rsidRPr="00B76B88">
        <w:rPr>
          <w:color w:val="000000" w:themeColor="text1"/>
          <w:sz w:val="24"/>
          <w:szCs w:val="24"/>
        </w:rPr>
        <w:t>Supplementary Table</w:t>
      </w:r>
      <w:del w:id="502" w:author="Starbase20" w:date="2021-08-19T15:34:00Z">
        <w:r w:rsidR="006A4D96" w:rsidRPr="00B76B88" w:rsidDel="00BD3368">
          <w:rPr>
            <w:color w:val="000000" w:themeColor="text1"/>
            <w:sz w:val="24"/>
            <w:szCs w:val="24"/>
          </w:rPr>
          <w:delText>s</w:delText>
        </w:r>
      </w:del>
      <w:r w:rsidR="006A4D96" w:rsidRPr="00B76B88">
        <w:rPr>
          <w:color w:val="000000" w:themeColor="text1"/>
          <w:sz w:val="24"/>
          <w:szCs w:val="24"/>
        </w:rPr>
        <w:t xml:space="preserve"> </w:t>
      </w:r>
      <w:r w:rsidRPr="00B76B88">
        <w:rPr>
          <w:color w:val="000000" w:themeColor="text1"/>
          <w:sz w:val="24"/>
          <w:szCs w:val="24"/>
        </w:rPr>
        <w:t>4</w:t>
      </w:r>
      <w:ins w:id="503" w:author="Starbase20" w:date="2021-08-19T15:34:00Z">
        <w:r w:rsidR="00BD3368">
          <w:rPr>
            <w:color w:val="000000" w:themeColor="text1"/>
            <w:sz w:val="24"/>
            <w:szCs w:val="24"/>
          </w:rPr>
          <w:t xml:space="preserve">, </w:t>
        </w:r>
      </w:ins>
      <w:ins w:id="504" w:author="Starbase20" w:date="2021-08-19T15:35:00Z">
        <w:r w:rsidR="00BD3368" w:rsidRPr="00B76B88">
          <w:rPr>
            <w:color w:val="000000" w:themeColor="text1"/>
            <w:sz w:val="24"/>
            <w:szCs w:val="24"/>
          </w:rPr>
          <w:t xml:space="preserve">Supplementary </w:t>
        </w:r>
        <w:r w:rsidR="00BD3368">
          <w:rPr>
            <w:color w:val="000000" w:themeColor="text1"/>
            <w:sz w:val="24"/>
            <w:szCs w:val="24"/>
          </w:rPr>
          <w:t>Data</w:t>
        </w:r>
        <w:r w:rsidR="00BD3368" w:rsidRPr="00B76B88">
          <w:rPr>
            <w:color w:val="000000" w:themeColor="text1"/>
            <w:sz w:val="24"/>
            <w:szCs w:val="24"/>
          </w:rPr>
          <w:t xml:space="preserve"> </w:t>
        </w:r>
        <w:r w:rsidR="00BD3368">
          <w:rPr>
            <w:color w:val="000000" w:themeColor="text1"/>
            <w:sz w:val="24"/>
            <w:szCs w:val="24"/>
          </w:rPr>
          <w:t>1</w:t>
        </w:r>
      </w:ins>
      <w:ins w:id="505" w:author="Starbase20" w:date="2021-08-19T15:36:00Z">
        <w:r w:rsidR="00BD3368">
          <w:rPr>
            <w:color w:val="000000" w:themeColor="text1"/>
            <w:sz w:val="24"/>
            <w:szCs w:val="24"/>
          </w:rPr>
          <w:t xml:space="preserve"> and 2</w:t>
        </w:r>
      </w:ins>
      <w:del w:id="506" w:author="Starbase20" w:date="2021-08-19T15:34:00Z">
        <w:r w:rsidRPr="00B76B88" w:rsidDel="00BD3368">
          <w:rPr>
            <w:color w:val="000000" w:themeColor="text1"/>
            <w:sz w:val="24"/>
            <w:szCs w:val="24"/>
          </w:rPr>
          <w:delText xml:space="preserve"> and</w:delText>
        </w:r>
        <w:r w:rsidR="006A4D96" w:rsidRPr="00B76B88" w:rsidDel="00BD3368">
          <w:rPr>
            <w:color w:val="000000" w:themeColor="text1"/>
            <w:sz w:val="24"/>
            <w:szCs w:val="24"/>
          </w:rPr>
          <w:delText xml:space="preserve"> </w:delText>
        </w:r>
        <w:r w:rsidRPr="00B76B88" w:rsidDel="00BD3368">
          <w:rPr>
            <w:color w:val="000000" w:themeColor="text1"/>
            <w:sz w:val="24"/>
            <w:szCs w:val="24"/>
          </w:rPr>
          <w:delText>5</w:delText>
        </w:r>
      </w:del>
      <w:r w:rsidRPr="00B76B88">
        <w:rPr>
          <w:color w:val="000000" w:themeColor="text1"/>
          <w:sz w:val="24"/>
          <w:szCs w:val="24"/>
        </w:rPr>
        <w:t xml:space="preserve">). </w:t>
      </w:r>
      <w:del w:id="507" w:author="Starbase20" w:date="2021-08-20T16:46:00Z">
        <w:r w:rsidRPr="00B76B88" w:rsidDel="00C86EB1">
          <w:rPr>
            <w:color w:val="000000" w:themeColor="text1"/>
            <w:sz w:val="24"/>
            <w:szCs w:val="24"/>
          </w:rPr>
          <w:delText>For geometry optimizations and frequency computations, d</w:delText>
        </w:r>
      </w:del>
      <w:ins w:id="508" w:author="Starbase20" w:date="2021-08-20T16:46:00Z">
        <w:r w:rsidR="00C86EB1">
          <w:rPr>
            <w:color w:val="000000" w:themeColor="text1"/>
            <w:sz w:val="24"/>
            <w:szCs w:val="24"/>
          </w:rPr>
          <w:t>D</w:t>
        </w:r>
      </w:ins>
      <w:r w:rsidRPr="00B76B88">
        <w:rPr>
          <w:color w:val="000000" w:themeColor="text1"/>
          <w:sz w:val="24"/>
          <w:szCs w:val="24"/>
        </w:rPr>
        <w:t>ensity functional theory (DFT) using the B3LYP functional</w:t>
      </w:r>
      <w:r w:rsidRPr="00B76B88">
        <w:rPr>
          <w:i/>
          <w:color w:val="000000" w:themeColor="text1"/>
          <w:sz w:val="24"/>
          <w:szCs w:val="24"/>
        </w:rPr>
        <w:fldChar w:fldCharType="begin">
          <w:fldData xml:space="preserve">PEVuZE5vdGU+PENpdGU+PEF1dGhvcj5CZWNrZTwvQXV0aG9yPjxZZWFyPjE5ODg8L1llYXI+PFJl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</w:fldData>
        </w:fldChar>
      </w:r>
      <w:r w:rsidR="003150E2" w:rsidRPr="00B76B88">
        <w:rPr>
          <w:i/>
          <w:color w:val="000000" w:themeColor="text1"/>
          <w:sz w:val="24"/>
          <w:szCs w:val="24"/>
        </w:rPr>
        <w:instrText xml:space="preserve"> ADDIN EN.CITE </w:instrText>
      </w:r>
      <w:r w:rsidR="003150E2" w:rsidRPr="00B76B88">
        <w:rPr>
          <w:i/>
          <w:color w:val="000000" w:themeColor="text1"/>
          <w:sz w:val="24"/>
          <w:szCs w:val="24"/>
        </w:rPr>
        <w:fldChar w:fldCharType="begin">
          <w:fldData xml:space="preserve">PEVuZE5vdGU+PENpdGU+PEF1dGhvcj5CZWNrZTwvQXV0aG9yPjxZZWFyPjE5ODg8L1llYXI+PFJl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</w:fldData>
        </w:fldChar>
      </w:r>
      <w:r w:rsidR="003150E2" w:rsidRPr="00B76B88">
        <w:rPr>
          <w:i/>
          <w:color w:val="000000" w:themeColor="text1"/>
          <w:sz w:val="24"/>
          <w:szCs w:val="24"/>
        </w:rPr>
        <w:instrText xml:space="preserve"> ADDIN EN.CITE.DATA </w:instrText>
      </w:r>
      <w:r w:rsidR="003150E2" w:rsidRPr="00B76B88">
        <w:rPr>
          <w:i/>
          <w:color w:val="000000" w:themeColor="text1"/>
          <w:sz w:val="24"/>
          <w:szCs w:val="24"/>
        </w:rPr>
      </w:r>
      <w:r w:rsidR="003150E2" w:rsidRPr="00B76B88">
        <w:rPr>
          <w:i/>
          <w:color w:val="000000" w:themeColor="text1"/>
          <w:sz w:val="24"/>
          <w:szCs w:val="24"/>
        </w:rPr>
        <w:fldChar w:fldCharType="end"/>
      </w:r>
      <w:r w:rsidRPr="00B76B88">
        <w:rPr>
          <w:i/>
          <w:color w:val="000000" w:themeColor="text1"/>
          <w:sz w:val="24"/>
          <w:szCs w:val="24"/>
        </w:rPr>
      </w:r>
      <w:r w:rsidRPr="00B76B88">
        <w:rPr>
          <w:i/>
          <w:color w:val="000000" w:themeColor="text1"/>
          <w:sz w:val="24"/>
          <w:szCs w:val="24"/>
        </w:rPr>
        <w:fldChar w:fldCharType="separate"/>
      </w:r>
      <w:r w:rsidR="003150E2" w:rsidRPr="00B76B88">
        <w:rPr>
          <w:noProof/>
          <w:color w:val="000000" w:themeColor="text1"/>
          <w:sz w:val="24"/>
          <w:szCs w:val="24"/>
          <w:vertAlign w:val="superscript"/>
        </w:rPr>
        <w:t>45-47</w:t>
      </w:r>
      <w:r w:rsidRPr="00B76B88">
        <w:rPr>
          <w:i/>
          <w:color w:val="000000" w:themeColor="text1"/>
          <w:sz w:val="24"/>
          <w:szCs w:val="24"/>
        </w:rPr>
        <w:fldChar w:fldCharType="end"/>
      </w:r>
      <w:r w:rsidRPr="00B76B88">
        <w:rPr>
          <w:color w:val="000000" w:themeColor="text1"/>
          <w:sz w:val="24"/>
          <w:szCs w:val="24"/>
        </w:rPr>
        <w:t xml:space="preserve"> </w:t>
      </w:r>
      <w:del w:id="509" w:author="Starbase20" w:date="2021-08-21T11:51:00Z">
        <w:r w:rsidRPr="00B76B88" w:rsidDel="000D725D">
          <w:rPr>
            <w:color w:val="000000" w:themeColor="text1"/>
            <w:sz w:val="24"/>
            <w:szCs w:val="24"/>
          </w:rPr>
          <w:delText xml:space="preserve">was employed utilizing </w:delText>
        </w:r>
      </w:del>
      <w:ins w:id="510" w:author="Starbase20" w:date="2021-08-21T11:51:00Z">
        <w:r w:rsidR="000D725D">
          <w:rPr>
            <w:color w:val="000000" w:themeColor="text1"/>
            <w:sz w:val="24"/>
            <w:szCs w:val="24"/>
          </w:rPr>
          <w:t>with</w:t>
        </w:r>
      </w:ins>
      <w:ins w:id="511" w:author="Starbase20" w:date="2021-08-21T11:52:00Z">
        <w:r w:rsidR="000D725D">
          <w:rPr>
            <w:color w:val="000000" w:themeColor="text1"/>
            <w:sz w:val="24"/>
            <w:szCs w:val="24"/>
          </w:rPr>
          <w:t xml:space="preserve"> </w:t>
        </w:r>
      </w:ins>
      <w:r w:rsidRPr="00B76B88">
        <w:rPr>
          <w:color w:val="000000" w:themeColor="text1"/>
          <w:sz w:val="24"/>
          <w:szCs w:val="24"/>
        </w:rPr>
        <w:t>the Dunning correlation consistent split valence basis set cc</w:t>
      </w:r>
      <w:r w:rsidRPr="00B76B88">
        <w:rPr>
          <w:color w:val="000000" w:themeColor="text1"/>
          <w:sz w:val="24"/>
          <w:szCs w:val="24"/>
        </w:rPr>
        <w:noBreakHyphen/>
        <w:t>pVTZ</w:t>
      </w:r>
      <w:r w:rsidRPr="00B76B88">
        <w:rPr>
          <w:i/>
          <w:color w:val="000000" w:themeColor="text1"/>
          <w:sz w:val="24"/>
          <w:szCs w:val="24"/>
        </w:rPr>
        <w:fldChar w:fldCharType="begin"/>
      </w:r>
      <w:r w:rsidR="003150E2" w:rsidRPr="00B76B88">
        <w:rPr>
          <w:i/>
          <w:color w:val="000000" w:themeColor="text1"/>
          <w:sz w:val="24"/>
          <w:szCs w:val="24"/>
        </w:rPr>
        <w:instrText xml:space="preserve"> ADDIN EN.CITE &lt;EndNote&gt;&lt;Cite&gt;&lt;Author&gt;Dunning&lt;/Author&gt;&lt;Year&gt;1989&lt;/Year&gt;&lt;RecNum&gt;51&lt;/RecNum&gt;&lt;DisplayText&gt;&lt;style face="superscript"&gt;48&lt;/style&gt;&lt;/DisplayText&gt;&lt;record&gt;&lt;rec-number&gt;51&lt;/rec-number&gt;&lt;foreign-keys&gt;&lt;key app="EN" db-id="dvwt9xaaufazaaezwacxfaparrxvtpvaxzfd" timestamp="1574207332"&gt;51&lt;/key&gt;&lt;/foreign-keys&gt;&lt;ref-type name="Journal Article"&gt;17&lt;/ref-type&gt;&lt;contributors&gt;&lt;authors&gt;&lt;author&gt;Dunning, Jr., Thom H.&lt;/author&gt;&lt;/authors&gt;&lt;/contributors&gt;&lt;titles&gt;&lt;title&gt;Gaussian basis sets for use in correlated molecular calculations. I. The atoms boron through neon and hydrogen&lt;/title&gt;&lt;secondary-title&gt;J. Chem. Phys.&lt;/secondary-title&gt;&lt;/titles&gt;&lt;periodical&gt;&lt;full-title&gt;The Journal of Chemical Physics&lt;/full-title&gt;&lt;abbr-1&gt;J. Chem. Phys.&lt;/abbr-1&gt;&lt;/periodical&gt;&lt;pages&gt;1007-1023&lt;/pages&gt;&lt;volume&gt;90&lt;/volume&gt;&lt;number&gt;2&lt;/number&gt;&lt;section&gt;1007&lt;/section&gt;&lt;dates&gt;&lt;year&gt;1989&lt;/year&gt;&lt;pub-dates&gt;&lt;date&gt;January&lt;/date&gt;&lt;/pub-dates&gt;&lt;/dates&gt;&lt;label&gt;Dunning1989&lt;/label&gt;&lt;urls&gt;&lt;related-urls&gt;&lt;url&gt;http://link.aip.org/link/?JCP/90/1007/1&lt;/url&gt;&lt;/related-urls&gt;&lt;/urls&gt;&lt;/record&gt;&lt;/Cite&gt;&lt;/EndNote&gt;</w:instrText>
      </w:r>
      <w:r w:rsidRPr="00B76B88">
        <w:rPr>
          <w:i/>
          <w:color w:val="000000" w:themeColor="text1"/>
          <w:sz w:val="24"/>
          <w:szCs w:val="24"/>
        </w:rPr>
        <w:fldChar w:fldCharType="separate"/>
      </w:r>
      <w:r w:rsidR="003150E2" w:rsidRPr="00B76B88">
        <w:rPr>
          <w:noProof/>
          <w:color w:val="000000" w:themeColor="text1"/>
          <w:sz w:val="24"/>
          <w:szCs w:val="24"/>
          <w:vertAlign w:val="superscript"/>
        </w:rPr>
        <w:t>48</w:t>
      </w:r>
      <w:r w:rsidRPr="00B76B88">
        <w:rPr>
          <w:i/>
          <w:color w:val="000000" w:themeColor="text1"/>
          <w:sz w:val="24"/>
          <w:szCs w:val="24"/>
        </w:rPr>
        <w:fldChar w:fldCharType="end"/>
      </w:r>
      <w:ins w:id="512" w:author="Starbase20" w:date="2021-08-21T11:52:00Z">
        <w:r w:rsidR="000D725D">
          <w:rPr>
            <w:i/>
            <w:color w:val="000000" w:themeColor="text1"/>
            <w:sz w:val="24"/>
            <w:szCs w:val="24"/>
          </w:rPr>
          <w:t xml:space="preserve"> </w:t>
        </w:r>
        <w:r w:rsidR="000D725D" w:rsidRPr="00B76B88">
          <w:rPr>
            <w:color w:val="000000" w:themeColor="text1"/>
            <w:sz w:val="24"/>
            <w:szCs w:val="24"/>
          </w:rPr>
          <w:t xml:space="preserve">was employed </w:t>
        </w:r>
        <w:r w:rsidR="000D725D" w:rsidRPr="005620FE">
          <w:rPr>
            <w:color w:val="000000" w:themeColor="text1"/>
            <w:sz w:val="24"/>
            <w:szCs w:val="24"/>
          </w:rPr>
          <w:t>to optimize</w:t>
        </w:r>
        <w:r w:rsidR="000D725D" w:rsidRPr="00C86EB1">
          <w:rPr>
            <w:color w:val="000000" w:themeColor="text1"/>
            <w:sz w:val="24"/>
            <w:szCs w:val="24"/>
          </w:rPr>
          <w:t xml:space="preserve"> </w:t>
        </w:r>
        <w:r w:rsidR="000D725D" w:rsidRPr="00B76B88">
          <w:rPr>
            <w:color w:val="000000" w:themeColor="text1"/>
            <w:sz w:val="24"/>
            <w:szCs w:val="24"/>
          </w:rPr>
          <w:t>geometry and</w:t>
        </w:r>
        <w:r w:rsidR="000D725D">
          <w:rPr>
            <w:color w:val="000000" w:themeColor="text1"/>
            <w:sz w:val="24"/>
            <w:szCs w:val="24"/>
          </w:rPr>
          <w:t xml:space="preserve"> calculate</w:t>
        </w:r>
        <w:r w:rsidR="000D725D" w:rsidRPr="00B76B88">
          <w:rPr>
            <w:color w:val="000000" w:themeColor="text1"/>
            <w:sz w:val="24"/>
            <w:szCs w:val="24"/>
          </w:rPr>
          <w:t xml:space="preserve"> frequenc</w:t>
        </w:r>
        <w:r w:rsidR="000D725D">
          <w:rPr>
            <w:color w:val="000000" w:themeColor="text1"/>
            <w:sz w:val="24"/>
            <w:szCs w:val="24"/>
          </w:rPr>
          <w:t>ies</w:t>
        </w:r>
      </w:ins>
      <w:r w:rsidRPr="00B76B88">
        <w:rPr>
          <w:color w:val="000000" w:themeColor="text1"/>
          <w:sz w:val="24"/>
          <w:szCs w:val="24"/>
        </w:rPr>
        <w:t xml:space="preserve">. </w:t>
      </w:r>
      <w:del w:id="513" w:author="Starbase20" w:date="2021-08-20T16:49:00Z">
        <w:r w:rsidRPr="00B76B88" w:rsidDel="00C86EB1">
          <w:rPr>
            <w:color w:val="000000" w:themeColor="text1"/>
            <w:sz w:val="24"/>
            <w:szCs w:val="24"/>
          </w:rPr>
          <w:delText xml:space="preserve">Based on these </w:delText>
        </w:r>
      </w:del>
      <w:del w:id="514" w:author="Starbase20" w:date="2021-08-20T16:51:00Z">
        <w:r w:rsidRPr="00B76B88" w:rsidDel="0093231D">
          <w:rPr>
            <w:color w:val="000000" w:themeColor="text1"/>
            <w:sz w:val="24"/>
            <w:szCs w:val="24"/>
          </w:rPr>
          <w:delText>geometries, t</w:delText>
        </w:r>
      </w:del>
      <w:ins w:id="515" w:author="Starbase20" w:date="2021-08-20T16:51:00Z">
        <w:r w:rsidR="0093231D">
          <w:rPr>
            <w:color w:val="000000" w:themeColor="text1"/>
            <w:sz w:val="24"/>
            <w:szCs w:val="24"/>
          </w:rPr>
          <w:t>T</w:t>
        </w:r>
      </w:ins>
      <w:r w:rsidRPr="00B76B88">
        <w:rPr>
          <w:color w:val="000000" w:themeColor="text1"/>
          <w:sz w:val="24"/>
          <w:szCs w:val="24"/>
        </w:rPr>
        <w:t xml:space="preserve">he </w:t>
      </w:r>
      <w:del w:id="516" w:author="Starbase20" w:date="2021-08-20T16:51:00Z">
        <w:r w:rsidRPr="00B76B88" w:rsidDel="0093231D">
          <w:rPr>
            <w:color w:val="000000" w:themeColor="text1"/>
            <w:sz w:val="24"/>
            <w:szCs w:val="24"/>
          </w:rPr>
          <w:delText xml:space="preserve">corresponding </w:delText>
        </w:r>
      </w:del>
      <w:r w:rsidRPr="00B76B88">
        <w:rPr>
          <w:color w:val="000000" w:themeColor="text1"/>
          <w:sz w:val="24"/>
          <w:szCs w:val="24"/>
        </w:rPr>
        <w:t>frozen-core coupled cluster</w:t>
      </w:r>
      <w:r w:rsidRPr="00B76B88">
        <w:rPr>
          <w:i/>
          <w:color w:val="000000" w:themeColor="text1"/>
          <w:sz w:val="24"/>
          <w:szCs w:val="24"/>
        </w:rPr>
        <w:fldChar w:fldCharType="begin">
          <w:fldData xml:space="preserve">PEVuZE5vdGU+PENpdGU+PEF1dGhvcj7EjMOtxb5lazwvQXV0aG9yPjxZZWFyPjE5NjY8L1llYXI+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</w:fldData>
        </w:fldChar>
      </w:r>
      <w:r w:rsidR="003150E2" w:rsidRPr="00B76B88">
        <w:rPr>
          <w:i/>
          <w:color w:val="000000" w:themeColor="text1"/>
          <w:sz w:val="24"/>
          <w:szCs w:val="24"/>
        </w:rPr>
        <w:instrText xml:space="preserve"> ADDIN EN.CITE </w:instrText>
      </w:r>
      <w:r w:rsidR="003150E2" w:rsidRPr="00B76B88">
        <w:rPr>
          <w:i/>
          <w:color w:val="000000" w:themeColor="text1"/>
          <w:sz w:val="24"/>
          <w:szCs w:val="24"/>
        </w:rPr>
        <w:fldChar w:fldCharType="begin">
          <w:fldData xml:space="preserve">PEVuZE5vdGU+PENpdGU+PEF1dGhvcj7EjMOtxb5lazwvQXV0aG9yPjxZZWFyPjE5NjY8L1llYXI+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</w:fldData>
        </w:fldChar>
      </w:r>
      <w:r w:rsidR="003150E2" w:rsidRPr="00B76B88">
        <w:rPr>
          <w:i/>
          <w:color w:val="000000" w:themeColor="text1"/>
          <w:sz w:val="24"/>
          <w:szCs w:val="24"/>
        </w:rPr>
        <w:instrText xml:space="preserve"> ADDIN EN.CITE.DATA </w:instrText>
      </w:r>
      <w:r w:rsidR="003150E2" w:rsidRPr="00B76B88">
        <w:rPr>
          <w:i/>
          <w:color w:val="000000" w:themeColor="text1"/>
          <w:sz w:val="24"/>
          <w:szCs w:val="24"/>
        </w:rPr>
      </w:r>
      <w:r w:rsidR="003150E2" w:rsidRPr="00B76B88">
        <w:rPr>
          <w:i/>
          <w:color w:val="000000" w:themeColor="text1"/>
          <w:sz w:val="24"/>
          <w:szCs w:val="24"/>
        </w:rPr>
        <w:fldChar w:fldCharType="end"/>
      </w:r>
      <w:r w:rsidRPr="00B76B88">
        <w:rPr>
          <w:i/>
          <w:color w:val="000000" w:themeColor="text1"/>
          <w:sz w:val="24"/>
          <w:szCs w:val="24"/>
        </w:rPr>
      </w:r>
      <w:r w:rsidRPr="00B76B88">
        <w:rPr>
          <w:i/>
          <w:color w:val="000000" w:themeColor="text1"/>
          <w:sz w:val="24"/>
          <w:szCs w:val="24"/>
        </w:rPr>
        <w:fldChar w:fldCharType="separate"/>
      </w:r>
      <w:r w:rsidR="003150E2" w:rsidRPr="00B76B88">
        <w:rPr>
          <w:noProof/>
          <w:color w:val="000000" w:themeColor="text1"/>
          <w:sz w:val="24"/>
          <w:szCs w:val="24"/>
          <w:vertAlign w:val="superscript"/>
        </w:rPr>
        <w:t>49-52</w:t>
      </w:r>
      <w:r w:rsidRPr="00B76B88">
        <w:rPr>
          <w:i/>
          <w:color w:val="000000" w:themeColor="text1"/>
          <w:sz w:val="24"/>
          <w:szCs w:val="24"/>
        </w:rPr>
        <w:fldChar w:fldCharType="end"/>
      </w:r>
      <w:r w:rsidRPr="00B76B88">
        <w:rPr>
          <w:color w:val="000000" w:themeColor="text1"/>
          <w:sz w:val="24"/>
          <w:szCs w:val="24"/>
        </w:rPr>
        <w:t xml:space="preserve"> CCSD(T)/cc</w:t>
      </w:r>
      <w:r w:rsidRPr="00B76B88">
        <w:rPr>
          <w:color w:val="000000" w:themeColor="text1"/>
          <w:sz w:val="24"/>
          <w:szCs w:val="24"/>
        </w:rPr>
        <w:noBreakHyphen/>
        <w:t>pVDZ, CCSD(T)/cc</w:t>
      </w:r>
      <w:r w:rsidRPr="00B76B88">
        <w:rPr>
          <w:color w:val="000000" w:themeColor="text1"/>
          <w:sz w:val="24"/>
          <w:szCs w:val="24"/>
        </w:rPr>
        <w:noBreakHyphen/>
        <w:t>pVTZ and CCSD(T)/cc</w:t>
      </w:r>
      <w:r w:rsidRPr="00B76B88">
        <w:rPr>
          <w:color w:val="000000" w:themeColor="text1"/>
          <w:sz w:val="24"/>
          <w:szCs w:val="24"/>
        </w:rPr>
        <w:noBreakHyphen/>
        <w:t>pVQZ single point energies</w:t>
      </w:r>
      <w:ins w:id="517" w:author="Starbase20" w:date="2021-08-20T16:52:00Z">
        <w:r w:rsidR="0093231D">
          <w:rPr>
            <w:color w:val="000000" w:themeColor="text1"/>
            <w:sz w:val="24"/>
            <w:szCs w:val="24"/>
          </w:rPr>
          <w:t xml:space="preserve"> at optimized geometries</w:t>
        </w:r>
      </w:ins>
      <w:r w:rsidRPr="00B76B88">
        <w:rPr>
          <w:color w:val="000000" w:themeColor="text1"/>
          <w:sz w:val="24"/>
          <w:szCs w:val="24"/>
        </w:rPr>
        <w:t xml:space="preserve"> were </w:t>
      </w:r>
      <w:del w:id="518" w:author="Starbase20" w:date="2021-08-20T16:52:00Z">
        <w:r w:rsidRPr="00B76B88" w:rsidDel="0093231D">
          <w:rPr>
            <w:color w:val="000000" w:themeColor="text1"/>
            <w:sz w:val="24"/>
            <w:szCs w:val="24"/>
          </w:rPr>
          <w:delText xml:space="preserve">computed </w:delText>
        </w:r>
      </w:del>
      <w:ins w:id="519" w:author="Starbase20" w:date="2021-08-20T16:52:00Z">
        <w:r w:rsidR="0093231D">
          <w:rPr>
            <w:color w:val="000000" w:themeColor="text1"/>
            <w:sz w:val="24"/>
            <w:szCs w:val="24"/>
          </w:rPr>
          <w:t>calculated</w:t>
        </w:r>
        <w:r w:rsidR="0093231D" w:rsidRPr="00B76B88">
          <w:rPr>
            <w:color w:val="000000" w:themeColor="text1"/>
            <w:sz w:val="24"/>
            <w:szCs w:val="24"/>
          </w:rPr>
          <w:t xml:space="preserve"> </w:t>
        </w:r>
      </w:ins>
      <w:r w:rsidRPr="00B76B88">
        <w:rPr>
          <w:color w:val="000000" w:themeColor="text1"/>
          <w:sz w:val="24"/>
          <w:szCs w:val="24"/>
        </w:rPr>
        <w:t>and extrapolated to complete basis set limit</w:t>
      </w:r>
      <w:ins w:id="520" w:author="Starbase20" w:date="2021-08-20T16:53:00Z">
        <w:r w:rsidR="0093231D">
          <w:rPr>
            <w:color w:val="000000" w:themeColor="text1"/>
            <w:sz w:val="24"/>
            <w:szCs w:val="24"/>
          </w:rPr>
          <w:t xml:space="preserve"> </w:t>
        </w:r>
        <w:r w:rsidR="0093231D" w:rsidRPr="00B76B88">
          <w:rPr>
            <w:color w:val="000000" w:themeColor="text1"/>
            <w:sz w:val="24"/>
            <w:szCs w:val="24"/>
          </w:rPr>
          <w:t>CCSD(T)/CBS</w:t>
        </w:r>
      </w:ins>
      <w:r w:rsidRPr="00B76B88">
        <w:rPr>
          <w:i/>
          <w:color w:val="000000" w:themeColor="text1"/>
          <w:sz w:val="24"/>
          <w:szCs w:val="24"/>
        </w:rPr>
        <w:fldChar w:fldCharType="begin"/>
      </w:r>
      <w:r w:rsidR="003150E2" w:rsidRPr="00B76B88">
        <w:rPr>
          <w:i/>
          <w:color w:val="000000" w:themeColor="text1"/>
          <w:sz w:val="24"/>
          <w:szCs w:val="24"/>
        </w:rPr>
        <w:instrText xml:space="preserve"> ADDIN EN.CITE &lt;EndNote&gt;&lt;Cite&gt;&lt;Author&gt;Peterson&lt;/Author&gt;&lt;Year&gt;1994&lt;/Year&gt;&lt;RecNum&gt;56&lt;/RecNum&gt;&lt;DisplayText&gt;&lt;style face="superscript"&gt;53&lt;/style&gt;&lt;/DisplayText&gt;&lt;record&gt;&lt;rec-number&gt;56&lt;/rec-number&gt;&lt;foreign-keys&gt;&lt;key app="EN" db-id="dvwt9xaaufazaaezwacxfaparrxvtpvaxzfd" timestamp="1574207333"&gt;56&lt;/key&gt;&lt;/foreign-keys&gt;&lt;ref-type name="Journal Article"&gt;17&lt;/ref-type&gt;&lt;contributors&gt;&lt;authors&gt;&lt;author&gt;Peterson, Kirk A.&lt;/author&gt;&lt;author&gt;Woon, David E.&lt;/author&gt;&lt;author&gt;Dunning, Thom H.&lt;/author&gt;&lt;/authors&gt;&lt;/contributors&gt;&lt;titles&gt;&lt;title&gt;&lt;style face="normal" font="default" size="100%"&gt;Benchmark calculations with correlated molecular wave functions. IV. The classical barrier height of the H +H&lt;/style&gt;&lt;style face="subscript" font="default" size="100%"&gt;2&lt;/style&gt;&lt;style face="normal" font</w:instrText>
      </w:r>
      <w:r w:rsidR="003150E2" w:rsidRPr="00B76B88">
        <w:rPr>
          <w:rFonts w:hint="eastAsia"/>
          <w:i/>
          <w:color w:val="000000" w:themeColor="text1"/>
          <w:sz w:val="24"/>
          <w:szCs w:val="24"/>
        </w:rPr>
        <w:instrText xml:space="preserve">="default" size="100%"&gt; </w:instrText>
      </w:r>
      <w:r w:rsidR="003150E2" w:rsidRPr="00B76B88">
        <w:rPr>
          <w:rFonts w:hint="eastAsia"/>
          <w:i/>
          <w:color w:val="000000" w:themeColor="text1"/>
          <w:sz w:val="24"/>
          <w:szCs w:val="24"/>
        </w:rPr>
        <w:instrText>→</w:instrText>
      </w:r>
      <w:r w:rsidR="003150E2" w:rsidRPr="00B76B88">
        <w:rPr>
          <w:rFonts w:hint="eastAsia"/>
          <w:i/>
          <w:color w:val="000000" w:themeColor="text1"/>
          <w:sz w:val="24"/>
          <w:szCs w:val="24"/>
        </w:rPr>
        <w:instrText>H&lt;/style&gt;&lt;style face="subscript" font="default" size="100%"&gt;2&lt;/style&gt;&lt;style face="normal" font="default" size="100%"&gt; + H reaction&lt;/style&gt;&lt;/title&gt;&lt;secondary-title&gt;The Journal of Chemical Physics&lt;/secondary-title&gt;&lt;/titles&gt;&lt;periodic</w:instrText>
      </w:r>
      <w:r w:rsidR="003150E2" w:rsidRPr="00B76B88">
        <w:rPr>
          <w:i/>
          <w:color w:val="000000" w:themeColor="text1"/>
          <w:sz w:val="24"/>
          <w:szCs w:val="24"/>
        </w:rPr>
        <w:instrText>al&gt;&lt;full-title&gt;The Journal of Chemical Physics&lt;/full-title&gt;&lt;abbr-1&gt;J. Chem. Phys.&lt;/abbr-1&gt;&lt;/periodical&gt;&lt;pages&gt;7410-7415&lt;/pages&gt;&lt;volume&gt;100&lt;/volume&gt;&lt;number&gt;10&lt;/number&gt;&lt;section&gt;7410&lt;/section&gt;&lt;dates&gt;&lt;year&gt;1994&lt;/year&gt;&lt;pub-dates&gt;&lt;date&gt;1994/05/15&lt;/date&gt;&lt;/pub-dates&gt;&lt;/dates&gt;&lt;publisher&gt;American Institute of Physics&lt;/publisher&gt;&lt;isbn&gt;0021-9606&lt;/isbn&gt;&lt;urls&gt;&lt;related-urls&gt;&lt;url&gt;https://doi.org/10.1063/1.466884&lt;/url&gt;&lt;/related-urls&gt;&lt;/urls&gt;&lt;electronic-resource-num&gt;10.1063/1.466884&lt;/electronic-resource-num&gt;&lt;access-date&gt;2018/09/18&lt;/access-date&gt;&lt;/record&gt;&lt;/Cite&gt;&lt;/EndNote&gt;</w:instrText>
      </w:r>
      <w:r w:rsidRPr="00B76B88">
        <w:rPr>
          <w:i/>
          <w:color w:val="000000" w:themeColor="text1"/>
          <w:sz w:val="24"/>
          <w:szCs w:val="24"/>
        </w:rPr>
        <w:fldChar w:fldCharType="separate"/>
      </w:r>
      <w:r w:rsidR="003150E2" w:rsidRPr="00B76B88">
        <w:rPr>
          <w:noProof/>
          <w:color w:val="000000" w:themeColor="text1"/>
          <w:sz w:val="24"/>
          <w:szCs w:val="24"/>
          <w:vertAlign w:val="superscript"/>
        </w:rPr>
        <w:t>53</w:t>
      </w:r>
      <w:r w:rsidRPr="00B76B88">
        <w:rPr>
          <w:i/>
          <w:color w:val="000000" w:themeColor="text1"/>
          <w:sz w:val="24"/>
          <w:szCs w:val="24"/>
        </w:rPr>
        <w:fldChar w:fldCharType="end"/>
      </w:r>
      <w:ins w:id="521" w:author="Starbase20" w:date="2021-08-20T16:56:00Z">
        <w:r w:rsidR="0093231D">
          <w:rPr>
            <w:i/>
            <w:color w:val="000000" w:themeColor="text1"/>
            <w:sz w:val="24"/>
            <w:szCs w:val="24"/>
          </w:rPr>
          <w:t xml:space="preserve"> </w:t>
        </w:r>
        <w:r w:rsidR="0093231D" w:rsidRPr="0093231D">
          <w:rPr>
            <w:color w:val="000000" w:themeColor="text1"/>
            <w:sz w:val="24"/>
            <w:szCs w:val="24"/>
            <w:rPrChange w:id="522" w:author="Starbase20" w:date="2021-08-20T16:57:00Z">
              <w:rPr>
                <w:i/>
                <w:color w:val="000000" w:themeColor="text1"/>
                <w:sz w:val="24"/>
                <w:szCs w:val="24"/>
              </w:rPr>
            </w:rPrChange>
          </w:rPr>
          <w:t>with</w:t>
        </w:r>
      </w:ins>
      <w:ins w:id="523" w:author="Starbase20" w:date="2021-08-20T16:57:00Z">
        <w:r w:rsidR="0093231D" w:rsidRPr="0093231D">
          <w:rPr>
            <w:color w:val="000000" w:themeColor="text1"/>
            <w:sz w:val="24"/>
            <w:szCs w:val="24"/>
            <w:rPrChange w:id="524" w:author="Starbase20" w:date="2021-08-20T16:57:00Z">
              <w:rPr>
                <w:i/>
                <w:color w:val="000000" w:themeColor="text1"/>
                <w:sz w:val="24"/>
                <w:szCs w:val="24"/>
              </w:rPr>
            </w:rPrChange>
          </w:rPr>
          <w:t xml:space="preserve"> zero-point vibrational energy (ZPVE) corrections at the</w:t>
        </w:r>
      </w:ins>
      <w:del w:id="525" w:author="Starbase20" w:date="2021-08-20T16:57:00Z">
        <w:r w:rsidRPr="0093231D" w:rsidDel="0093231D">
          <w:rPr>
            <w:color w:val="000000" w:themeColor="text1"/>
            <w:sz w:val="24"/>
            <w:szCs w:val="24"/>
          </w:rPr>
          <w:delText xml:space="preserve"> </w:delText>
        </w:r>
      </w:del>
      <w:del w:id="526" w:author="Starbase20" w:date="2021-08-20T16:52:00Z">
        <w:r w:rsidRPr="0093231D" w:rsidDel="0093231D">
          <w:rPr>
            <w:color w:val="000000" w:themeColor="text1"/>
            <w:sz w:val="24"/>
            <w:szCs w:val="24"/>
          </w:rPr>
          <w:delText xml:space="preserve">CCSD(T)/CBS </w:delText>
        </w:r>
      </w:del>
      <w:del w:id="527" w:author="Starbase20" w:date="2021-08-20T16:53:00Z">
        <w:r w:rsidRPr="0093231D" w:rsidDel="0093231D">
          <w:rPr>
            <w:color w:val="000000" w:themeColor="text1"/>
            <w:sz w:val="24"/>
            <w:szCs w:val="24"/>
          </w:rPr>
          <w:delText>with</w:delText>
        </w:r>
      </w:del>
      <w:del w:id="528" w:author="Starbase20" w:date="2021-08-20T16:57:00Z">
        <w:r w:rsidRPr="0093231D" w:rsidDel="0093231D">
          <w:rPr>
            <w:color w:val="000000" w:themeColor="text1"/>
            <w:sz w:val="24"/>
            <w:szCs w:val="24"/>
          </w:rPr>
          <w:delText xml:space="preserve"> </w:delText>
        </w:r>
      </w:del>
      <w:ins w:id="529" w:author="Starbase20" w:date="2021-08-20T16:57:00Z">
        <w:r w:rsidR="0093231D" w:rsidRPr="0093231D">
          <w:rPr>
            <w:color w:val="000000" w:themeColor="text1"/>
            <w:sz w:val="24"/>
            <w:szCs w:val="24"/>
          </w:rPr>
          <w:t xml:space="preserve"> </w:t>
        </w:r>
      </w:ins>
      <w:r w:rsidRPr="0093231D">
        <w:rPr>
          <w:color w:val="000000" w:themeColor="text1"/>
          <w:sz w:val="24"/>
          <w:szCs w:val="24"/>
        </w:rPr>
        <w:t xml:space="preserve">B3LYP/cc-pVTZ </w:t>
      </w:r>
      <w:del w:id="530" w:author="Starbase20" w:date="2021-08-20T16:57:00Z">
        <w:r w:rsidRPr="0093231D" w:rsidDel="0093231D">
          <w:rPr>
            <w:color w:val="000000" w:themeColor="text1"/>
            <w:sz w:val="24"/>
            <w:szCs w:val="24"/>
          </w:rPr>
          <w:delText xml:space="preserve">zero-point vibrational </w:delText>
        </w:r>
      </w:del>
      <w:del w:id="531" w:author="Starbase20" w:date="2021-08-20T16:55:00Z">
        <w:r w:rsidRPr="0093231D" w:rsidDel="0093231D">
          <w:rPr>
            <w:color w:val="000000" w:themeColor="text1"/>
            <w:sz w:val="24"/>
            <w:szCs w:val="24"/>
          </w:rPr>
          <w:delText xml:space="preserve">energy </w:delText>
        </w:r>
      </w:del>
      <w:del w:id="532" w:author="Starbase20" w:date="2021-08-20T16:57:00Z">
        <w:r w:rsidRPr="0093231D" w:rsidDel="0093231D">
          <w:rPr>
            <w:color w:val="000000" w:themeColor="text1"/>
            <w:sz w:val="24"/>
            <w:szCs w:val="24"/>
          </w:rPr>
          <w:delText>(ZPVE)</w:delText>
        </w:r>
      </w:del>
      <w:ins w:id="533" w:author="Starbase20" w:date="2021-08-20T16:57:00Z">
        <w:r w:rsidR="0093231D" w:rsidRPr="0093231D">
          <w:rPr>
            <w:color w:val="000000" w:themeColor="text1"/>
            <w:sz w:val="24"/>
            <w:szCs w:val="24"/>
          </w:rPr>
          <w:t>level of theory</w:t>
        </w:r>
      </w:ins>
      <w:del w:id="534" w:author="Starbase20" w:date="2021-08-20T16:55:00Z">
        <w:r w:rsidRPr="00B76B88" w:rsidDel="0093231D">
          <w:rPr>
            <w:color w:val="000000" w:themeColor="text1"/>
            <w:sz w:val="24"/>
            <w:szCs w:val="24"/>
          </w:rPr>
          <w:delText xml:space="preserve"> corrections</w:delText>
        </w:r>
      </w:del>
      <w:r w:rsidRPr="00B76B88">
        <w:rPr>
          <w:color w:val="000000" w:themeColor="text1"/>
          <w:sz w:val="24"/>
          <w:szCs w:val="24"/>
        </w:rPr>
        <w:t xml:space="preserve">. The adiabatic ionization energies (IEs) were </w:t>
      </w:r>
      <w:del w:id="535" w:author="Starbase20" w:date="2021-08-20T16:59:00Z">
        <w:r w:rsidRPr="00B76B88" w:rsidDel="0093231D">
          <w:rPr>
            <w:color w:val="000000" w:themeColor="text1"/>
            <w:sz w:val="24"/>
            <w:szCs w:val="24"/>
          </w:rPr>
          <w:delText xml:space="preserve">computed </w:delText>
        </w:r>
      </w:del>
      <w:ins w:id="536" w:author="Starbase20" w:date="2021-08-20T16:59:00Z">
        <w:r w:rsidR="0093231D">
          <w:rPr>
            <w:color w:val="000000" w:themeColor="text1"/>
            <w:sz w:val="24"/>
            <w:szCs w:val="24"/>
          </w:rPr>
          <w:t>determine</w:t>
        </w:r>
        <w:r w:rsidR="0093231D" w:rsidRPr="00B76B88">
          <w:rPr>
            <w:color w:val="000000" w:themeColor="text1"/>
            <w:sz w:val="24"/>
            <w:szCs w:val="24"/>
          </w:rPr>
          <w:t xml:space="preserve">d </w:t>
        </w:r>
      </w:ins>
      <w:del w:id="537" w:author="Starbase20" w:date="2021-08-20T17:00:00Z">
        <w:r w:rsidRPr="00B76B88" w:rsidDel="002E2A93">
          <w:rPr>
            <w:color w:val="000000" w:themeColor="text1"/>
            <w:sz w:val="24"/>
            <w:szCs w:val="24"/>
          </w:rPr>
          <w:delText xml:space="preserve">by </w:delText>
        </w:r>
      </w:del>
      <w:ins w:id="538" w:author="Starbase20" w:date="2021-08-20T17:01:00Z">
        <w:r w:rsidR="002E2A93">
          <w:rPr>
            <w:color w:val="000000" w:themeColor="text1"/>
            <w:sz w:val="24"/>
            <w:szCs w:val="24"/>
          </w:rPr>
          <w:t>based on the differenc</w:t>
        </w:r>
      </w:ins>
      <w:ins w:id="539" w:author="Starbase20" w:date="2021-08-20T17:02:00Z">
        <w:r w:rsidR="002E2A93">
          <w:rPr>
            <w:color w:val="000000" w:themeColor="text1"/>
            <w:sz w:val="24"/>
            <w:szCs w:val="24"/>
          </w:rPr>
          <w:t xml:space="preserve">e of the </w:t>
        </w:r>
      </w:ins>
      <w:del w:id="540" w:author="Starbase20" w:date="2021-08-20T17:00:00Z">
        <w:r w:rsidRPr="00B76B88" w:rsidDel="002E2A93">
          <w:rPr>
            <w:color w:val="000000" w:themeColor="text1"/>
            <w:sz w:val="24"/>
            <w:szCs w:val="24"/>
          </w:rPr>
          <w:delText>taking the</w:delText>
        </w:r>
      </w:del>
      <w:del w:id="541" w:author="Starbase20" w:date="2021-08-20T17:02:00Z">
        <w:r w:rsidRPr="00B76B88" w:rsidDel="002E2A93">
          <w:rPr>
            <w:color w:val="000000" w:themeColor="text1"/>
            <w:sz w:val="24"/>
            <w:szCs w:val="24"/>
          </w:rPr>
          <w:delText xml:space="preserve"> </w:delText>
        </w:r>
      </w:del>
      <w:r w:rsidRPr="00B76B88">
        <w:rPr>
          <w:color w:val="000000" w:themeColor="text1"/>
          <w:sz w:val="24"/>
          <w:szCs w:val="24"/>
        </w:rPr>
        <w:t xml:space="preserve">ZPVE corrected </w:t>
      </w:r>
      <w:del w:id="542" w:author="Starbase20" w:date="2021-08-20T17:02:00Z">
        <w:r w:rsidRPr="00B76B88" w:rsidDel="002E2A93">
          <w:rPr>
            <w:color w:val="000000" w:themeColor="text1"/>
            <w:sz w:val="24"/>
            <w:szCs w:val="24"/>
          </w:rPr>
          <w:delText xml:space="preserve">energy </w:delText>
        </w:r>
      </w:del>
      <w:ins w:id="543" w:author="Starbase20" w:date="2021-08-20T17:02:00Z">
        <w:r w:rsidR="002E2A93" w:rsidRPr="00B76B88">
          <w:rPr>
            <w:color w:val="000000" w:themeColor="text1"/>
            <w:sz w:val="24"/>
            <w:szCs w:val="24"/>
          </w:rPr>
          <w:t>energ</w:t>
        </w:r>
        <w:r w:rsidR="002E2A93">
          <w:rPr>
            <w:color w:val="000000" w:themeColor="text1"/>
            <w:sz w:val="24"/>
            <w:szCs w:val="24"/>
          </w:rPr>
          <w:t>ies</w:t>
        </w:r>
        <w:r w:rsidR="002E2A93" w:rsidRPr="00B76B88">
          <w:rPr>
            <w:color w:val="000000" w:themeColor="text1"/>
            <w:sz w:val="24"/>
            <w:szCs w:val="24"/>
          </w:rPr>
          <w:t xml:space="preserve"> </w:t>
        </w:r>
      </w:ins>
      <w:del w:id="544" w:author="Starbase20" w:date="2021-08-20T17:00:00Z">
        <w:r w:rsidRPr="00B76B88" w:rsidDel="002E2A93">
          <w:rPr>
            <w:color w:val="000000" w:themeColor="text1"/>
            <w:sz w:val="24"/>
            <w:szCs w:val="24"/>
          </w:rPr>
          <w:delText xml:space="preserve">difference between the </w:delText>
        </w:r>
      </w:del>
      <w:ins w:id="545" w:author="Starbase20" w:date="2021-08-20T17:00:00Z">
        <w:r w:rsidR="002E2A93">
          <w:rPr>
            <w:color w:val="000000" w:themeColor="text1"/>
            <w:sz w:val="24"/>
            <w:szCs w:val="24"/>
          </w:rPr>
          <w:t xml:space="preserve">of </w:t>
        </w:r>
      </w:ins>
      <w:r w:rsidRPr="00B76B88">
        <w:rPr>
          <w:color w:val="000000" w:themeColor="text1"/>
          <w:sz w:val="24"/>
          <w:szCs w:val="24"/>
        </w:rPr>
        <w:t>neutral</w:t>
      </w:r>
      <w:ins w:id="546" w:author="Starbase20" w:date="2021-08-20T17:00:00Z">
        <w:r w:rsidR="002E2A93">
          <w:rPr>
            <w:color w:val="000000" w:themeColor="text1"/>
            <w:sz w:val="24"/>
            <w:szCs w:val="24"/>
          </w:rPr>
          <w:t xml:space="preserve"> mo</w:t>
        </w:r>
      </w:ins>
      <w:ins w:id="547" w:author="Starbase20" w:date="2021-08-20T17:01:00Z">
        <w:r w:rsidR="002E2A93">
          <w:rPr>
            <w:color w:val="000000" w:themeColor="text1"/>
            <w:sz w:val="24"/>
            <w:szCs w:val="24"/>
          </w:rPr>
          <w:t xml:space="preserve">lecule </w:t>
        </w:r>
      </w:ins>
      <w:del w:id="548" w:author="Starbase20" w:date="2021-08-20T17:03:00Z">
        <w:r w:rsidRPr="00B76B88" w:rsidDel="002E2A93">
          <w:rPr>
            <w:color w:val="000000" w:themeColor="text1"/>
            <w:sz w:val="24"/>
            <w:szCs w:val="24"/>
          </w:rPr>
          <w:delText xml:space="preserve"> </w:delText>
        </w:r>
      </w:del>
      <w:r w:rsidRPr="00B76B88">
        <w:rPr>
          <w:color w:val="000000" w:themeColor="text1"/>
          <w:sz w:val="24"/>
          <w:szCs w:val="24"/>
        </w:rPr>
        <w:t>and</w:t>
      </w:r>
      <w:ins w:id="549" w:author="Starbase20" w:date="2021-08-20T17:03:00Z">
        <w:r w:rsidR="002E2A93">
          <w:rPr>
            <w:color w:val="000000" w:themeColor="text1"/>
            <w:sz w:val="24"/>
            <w:szCs w:val="24"/>
          </w:rPr>
          <w:t xml:space="preserve"> corresponding</w:t>
        </w:r>
      </w:ins>
      <w:r w:rsidRPr="00B76B88">
        <w:rPr>
          <w:color w:val="000000" w:themeColor="text1"/>
          <w:sz w:val="24"/>
          <w:szCs w:val="24"/>
        </w:rPr>
        <w:t xml:space="preserve"> ionic species</w:t>
      </w:r>
      <w:del w:id="550" w:author="Starbase20" w:date="2021-08-20T17:03:00Z">
        <w:r w:rsidRPr="00B76B88" w:rsidDel="002E2A93">
          <w:rPr>
            <w:color w:val="000000" w:themeColor="text1"/>
            <w:sz w:val="24"/>
            <w:szCs w:val="24"/>
          </w:rPr>
          <w:delText xml:space="preserve"> that correspond to </w:delText>
        </w:r>
      </w:del>
      <w:ins w:id="551" w:author="Starbase20" w:date="2021-08-20T17:03:00Z">
        <w:r w:rsidR="002E2A93">
          <w:rPr>
            <w:color w:val="000000" w:themeColor="text1"/>
            <w:sz w:val="24"/>
            <w:szCs w:val="24"/>
          </w:rPr>
          <w:t xml:space="preserve"> with </w:t>
        </w:r>
      </w:ins>
      <w:r w:rsidRPr="00B76B88">
        <w:rPr>
          <w:color w:val="000000" w:themeColor="text1"/>
          <w:sz w:val="24"/>
          <w:szCs w:val="24"/>
        </w:rPr>
        <w:t>similar conformation</w:t>
      </w:r>
      <w:del w:id="552" w:author="Starbase20" w:date="2021-08-20T17:03:00Z">
        <w:r w:rsidRPr="00B76B88" w:rsidDel="002E2A93">
          <w:rPr>
            <w:color w:val="000000" w:themeColor="text1"/>
            <w:sz w:val="24"/>
            <w:szCs w:val="24"/>
          </w:rPr>
          <w:delText>s</w:delText>
        </w:r>
      </w:del>
      <w:r w:rsidRPr="00B76B88">
        <w:rPr>
          <w:rFonts w:hint="eastAsia"/>
          <w:color w:val="000000" w:themeColor="text1"/>
          <w:sz w:val="24"/>
          <w:szCs w:val="24"/>
        </w:rPr>
        <w:t>.</w:t>
      </w:r>
      <w:r w:rsidRPr="00B76B88">
        <w:rPr>
          <w:color w:val="000000" w:themeColor="text1"/>
          <w:sz w:val="24"/>
          <w:szCs w:val="24"/>
        </w:rPr>
        <w:t xml:space="preserve"> </w:t>
      </w:r>
      <w:r w:rsidR="00036061" w:rsidRPr="00B76B88">
        <w:rPr>
          <w:color w:val="000000" w:themeColor="text1"/>
          <w:sz w:val="24"/>
          <w:szCs w:val="24"/>
        </w:rPr>
        <w:t>T</w:t>
      </w:r>
      <w:r w:rsidRPr="00B76B88">
        <w:rPr>
          <w:color w:val="000000" w:themeColor="text1"/>
          <w:sz w:val="24"/>
          <w:szCs w:val="24"/>
        </w:rPr>
        <w:t>he electric field of the extractor plate of our experimental setup lowers the ionization energy by up to 0.03</w:t>
      </w:r>
      <w:r w:rsidR="00712152" w:rsidRPr="00B76B88">
        <w:rPr>
          <w:color w:val="000000" w:themeColor="text1"/>
          <w:sz w:val="24"/>
          <w:szCs w:val="24"/>
        </w:rPr>
        <w:t xml:space="preserve"> - 0.05</w:t>
      </w:r>
      <w:r w:rsidRPr="00B76B88">
        <w:rPr>
          <w:color w:val="000000" w:themeColor="text1"/>
          <w:sz w:val="24"/>
          <w:szCs w:val="24"/>
        </w:rPr>
        <w:t xml:space="preserve"> eV (Stark effect)</w:t>
      </w:r>
      <w:r w:rsidRPr="00B76B88">
        <w:rPr>
          <w:i/>
          <w:color w:val="000000" w:themeColor="text1"/>
          <w:sz w:val="24"/>
          <w:szCs w:val="24"/>
        </w:rPr>
        <w:fldChar w:fldCharType="begin">
          <w:fldData xml:space="preserve">PEVuZE5vdGU+PENpdGU+PEF1dGhvcj5CZXJnYW50aW5pPC9BdXRob3I+PFllYXI+MjAxODwvWWVh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</w:fldData>
        </w:fldChar>
      </w:r>
      <w:r w:rsidR="003150E2" w:rsidRPr="00B76B88">
        <w:rPr>
          <w:i/>
          <w:color w:val="000000" w:themeColor="text1"/>
          <w:sz w:val="24"/>
          <w:szCs w:val="24"/>
        </w:rPr>
        <w:instrText xml:space="preserve"> ADDIN EN.CITE </w:instrText>
      </w:r>
      <w:r w:rsidR="003150E2" w:rsidRPr="00B76B88">
        <w:rPr>
          <w:i/>
          <w:color w:val="000000" w:themeColor="text1"/>
          <w:sz w:val="24"/>
          <w:szCs w:val="24"/>
        </w:rPr>
        <w:fldChar w:fldCharType="begin">
          <w:fldData xml:space="preserve">PEVuZE5vdGU+PENpdGU+PEF1dGhvcj5CZXJnYW50aW5pPC9BdXRob3I+PFllYXI+MjAxODwvWWVh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</w:fldData>
        </w:fldChar>
      </w:r>
      <w:r w:rsidR="003150E2" w:rsidRPr="00B76B88">
        <w:rPr>
          <w:i/>
          <w:color w:val="000000" w:themeColor="text1"/>
          <w:sz w:val="24"/>
          <w:szCs w:val="24"/>
        </w:rPr>
        <w:instrText xml:space="preserve"> ADDIN EN.CITE.DATA </w:instrText>
      </w:r>
      <w:r w:rsidR="003150E2" w:rsidRPr="00B76B88">
        <w:rPr>
          <w:i/>
          <w:color w:val="000000" w:themeColor="text1"/>
          <w:sz w:val="24"/>
          <w:szCs w:val="24"/>
        </w:rPr>
      </w:r>
      <w:r w:rsidR="003150E2" w:rsidRPr="00B76B88">
        <w:rPr>
          <w:i/>
          <w:color w:val="000000" w:themeColor="text1"/>
          <w:sz w:val="24"/>
          <w:szCs w:val="24"/>
        </w:rPr>
        <w:fldChar w:fldCharType="end"/>
      </w:r>
      <w:r w:rsidRPr="00B76B88">
        <w:rPr>
          <w:i/>
          <w:color w:val="000000" w:themeColor="text1"/>
          <w:sz w:val="24"/>
          <w:szCs w:val="24"/>
        </w:rPr>
      </w:r>
      <w:r w:rsidRPr="00B76B88">
        <w:rPr>
          <w:i/>
          <w:color w:val="000000" w:themeColor="text1"/>
          <w:sz w:val="24"/>
          <w:szCs w:val="24"/>
        </w:rPr>
        <w:fldChar w:fldCharType="separate"/>
      </w:r>
      <w:r w:rsidR="003150E2" w:rsidRPr="00B76B88">
        <w:rPr>
          <w:noProof/>
          <w:color w:val="000000" w:themeColor="text1"/>
          <w:sz w:val="24"/>
          <w:szCs w:val="24"/>
          <w:vertAlign w:val="superscript"/>
        </w:rPr>
        <w:t>54,55</w:t>
      </w:r>
      <w:r w:rsidRPr="00B76B88">
        <w:rPr>
          <w:i/>
          <w:color w:val="000000" w:themeColor="text1"/>
          <w:sz w:val="24"/>
          <w:szCs w:val="24"/>
        </w:rPr>
        <w:fldChar w:fldCharType="end"/>
      </w:r>
      <w:r w:rsidRPr="00B76B88">
        <w:rPr>
          <w:color w:val="000000" w:themeColor="text1"/>
          <w:sz w:val="24"/>
          <w:szCs w:val="24"/>
        </w:rPr>
        <w:t>.</w:t>
      </w:r>
      <w:r w:rsidRPr="00B76B88">
        <w:rPr>
          <w:color w:val="000000" w:themeColor="text1"/>
        </w:rPr>
        <w:t xml:space="preserve"> </w:t>
      </w:r>
      <w:r w:rsidR="00C12504" w:rsidRPr="00B76B88">
        <w:rPr>
          <w:rFonts w:eastAsia="DengXian" w:hAnsi="Calibri"/>
          <w:iCs/>
          <w:sz w:val="24"/>
          <w:szCs w:val="24"/>
          <w:lang w:eastAsia="zh-CN"/>
        </w:rPr>
        <w:t xml:space="preserve">The </w:t>
      </w:r>
      <w:r w:rsidR="00C12504" w:rsidRPr="00B76B88">
        <w:rPr>
          <w:rFonts w:eastAsia="DengXian" w:hint="eastAsia"/>
          <w:iCs/>
          <w:sz w:val="24"/>
          <w:szCs w:val="24"/>
          <w:lang w:eastAsia="zh-CN"/>
        </w:rPr>
        <w:t>u</w:t>
      </w:r>
      <w:r w:rsidR="00C12504" w:rsidRPr="00B76B88">
        <w:rPr>
          <w:rFonts w:eastAsia="DengXian"/>
          <w:iCs/>
          <w:sz w:val="24"/>
          <w:szCs w:val="24"/>
          <w:lang w:eastAsia="zh-CN"/>
        </w:rPr>
        <w:t>ltraviolet–visible (UV-Vis) spectra for</w:t>
      </w:r>
      <w:r w:rsidR="00251326" w:rsidRPr="00B76B88">
        <w:rPr>
          <w:rFonts w:eastAsia="DengXian"/>
          <w:iCs/>
          <w:sz w:val="24"/>
          <w:szCs w:val="24"/>
          <w:lang w:eastAsia="zh-CN"/>
        </w:rPr>
        <w:t xml:space="preserve"> P</w:t>
      </w:r>
      <w:r w:rsidR="00251326" w:rsidRPr="00B76B88">
        <w:rPr>
          <w:rFonts w:eastAsia="DengXian"/>
          <w:iCs/>
          <w:sz w:val="24"/>
          <w:szCs w:val="24"/>
          <w:vertAlign w:val="subscript"/>
          <w:lang w:eastAsia="zh-CN"/>
        </w:rPr>
        <w:t>3</w:t>
      </w:r>
      <w:r w:rsidR="00251326" w:rsidRPr="00B76B88">
        <w:rPr>
          <w:rFonts w:eastAsia="DengXian"/>
          <w:iCs/>
          <w:sz w:val="24"/>
          <w:szCs w:val="24"/>
          <w:lang w:eastAsia="zh-CN"/>
        </w:rPr>
        <w:t>N</w:t>
      </w:r>
      <w:r w:rsidR="00251326" w:rsidRPr="00B76B88">
        <w:rPr>
          <w:rFonts w:eastAsia="DengXian"/>
          <w:iCs/>
          <w:sz w:val="24"/>
          <w:szCs w:val="24"/>
          <w:vertAlign w:val="subscript"/>
          <w:lang w:eastAsia="zh-CN"/>
        </w:rPr>
        <w:t>3</w:t>
      </w:r>
      <w:r w:rsidR="00251326" w:rsidRPr="00B76B88">
        <w:rPr>
          <w:rFonts w:eastAsia="DengXian"/>
          <w:iCs/>
          <w:sz w:val="24"/>
          <w:szCs w:val="24"/>
          <w:lang w:eastAsia="zh-CN"/>
        </w:rPr>
        <w:t xml:space="preserve"> isomers </w:t>
      </w:r>
      <w:r w:rsidR="00251326" w:rsidRPr="00B76B88">
        <w:rPr>
          <w:rFonts w:eastAsia="DengXian"/>
          <w:b/>
          <w:iCs/>
          <w:sz w:val="24"/>
          <w:szCs w:val="24"/>
          <w:lang w:eastAsia="zh-CN"/>
        </w:rPr>
        <w:t xml:space="preserve">5 </w:t>
      </w:r>
      <w:r w:rsidR="00251326" w:rsidRPr="00B76B88">
        <w:rPr>
          <w:rFonts w:eastAsia="DengXian"/>
          <w:iCs/>
          <w:sz w:val="24"/>
          <w:szCs w:val="24"/>
          <w:lang w:eastAsia="zh-CN"/>
        </w:rPr>
        <w:t xml:space="preserve">and </w:t>
      </w:r>
      <w:r w:rsidR="00251326" w:rsidRPr="00B76B88">
        <w:rPr>
          <w:rFonts w:eastAsia="DengXian"/>
          <w:b/>
          <w:iCs/>
          <w:sz w:val="24"/>
          <w:szCs w:val="24"/>
          <w:lang w:eastAsia="zh-CN"/>
        </w:rPr>
        <w:t>16</w:t>
      </w:r>
      <w:r w:rsidR="00251326" w:rsidRPr="00B76B88">
        <w:rPr>
          <w:rFonts w:eastAsia="DengXian"/>
          <w:iCs/>
          <w:sz w:val="24"/>
          <w:szCs w:val="24"/>
          <w:lang w:eastAsia="zh-CN"/>
        </w:rPr>
        <w:t xml:space="preserve"> </w:t>
      </w:r>
      <w:r w:rsidR="00C12504" w:rsidRPr="00B76B88">
        <w:rPr>
          <w:rFonts w:eastAsia="DengXian" w:hAnsi="Calibri"/>
          <w:iCs/>
          <w:sz w:val="24"/>
          <w:szCs w:val="24"/>
          <w:lang w:eastAsia="zh-CN"/>
        </w:rPr>
        <w:t xml:space="preserve">were computed </w:t>
      </w:r>
      <w:r w:rsidR="00251326" w:rsidRPr="00B76B88">
        <w:rPr>
          <w:rFonts w:eastAsia="DengXian" w:hAnsi="Calibri"/>
          <w:iCs/>
          <w:sz w:val="24"/>
          <w:szCs w:val="24"/>
          <w:lang w:eastAsia="zh-CN"/>
        </w:rPr>
        <w:t>exploiting</w:t>
      </w:r>
      <w:r w:rsidR="00C12504" w:rsidRPr="00B76B88">
        <w:rPr>
          <w:rFonts w:eastAsia="DengXian" w:hAnsi="Calibri"/>
          <w:iCs/>
          <w:sz w:val="24"/>
          <w:szCs w:val="24"/>
          <w:lang w:eastAsia="zh-CN"/>
        </w:rPr>
        <w:t xml:space="preserve"> time-dependent (</w:t>
      </w:r>
      <w:r w:rsidR="00C12504" w:rsidRPr="00B76B88">
        <w:rPr>
          <w:rFonts w:eastAsia="DengXian"/>
          <w:iCs/>
          <w:sz w:val="24"/>
          <w:szCs w:val="24"/>
          <w:lang w:eastAsia="zh-CN"/>
        </w:rPr>
        <w:t xml:space="preserve">TD) B3LYP method </w:t>
      </w:r>
      <w:r w:rsidR="00251326" w:rsidRPr="00B76B88">
        <w:rPr>
          <w:rFonts w:eastAsia="DengXian"/>
          <w:iCs/>
          <w:sz w:val="24"/>
          <w:szCs w:val="24"/>
          <w:lang w:eastAsia="zh-CN"/>
        </w:rPr>
        <w:t>using</w:t>
      </w:r>
      <w:r w:rsidR="00C12504" w:rsidRPr="00B76B88">
        <w:rPr>
          <w:rFonts w:eastAsia="DengXian"/>
          <w:iCs/>
          <w:sz w:val="24"/>
          <w:szCs w:val="24"/>
          <w:lang w:eastAsia="zh-CN"/>
        </w:rPr>
        <w:t xml:space="preserve"> a cc-pVTZ basis set.</w:t>
      </w:r>
    </w:p>
    <w:p w14:paraId="5C1F4DE8" w14:textId="77777777" w:rsidR="00CC7005" w:rsidRPr="00B76B88" w:rsidRDefault="00CC7005" w:rsidP="0058060F">
      <w:pPr>
        <w:spacing w:before="480" w:line="360" w:lineRule="auto"/>
        <w:jc w:val="both"/>
        <w:outlineLvl w:val="0"/>
        <w:rPr>
          <w:rFonts w:asciiTheme="minorHAnsi" w:eastAsiaTheme="minorEastAsia" w:hAnsiTheme="minorHAnsi" w:cstheme="minorHAnsi"/>
          <w:b/>
          <w:color w:val="000000" w:themeColor="text1"/>
          <w:sz w:val="32"/>
          <w:szCs w:val="32"/>
          <w:lang w:eastAsia="zh-CN"/>
        </w:rPr>
      </w:pPr>
      <w:r w:rsidRPr="00B76B88">
        <w:rPr>
          <w:rFonts w:asciiTheme="minorHAnsi" w:eastAsiaTheme="minorEastAsia" w:hAnsiTheme="minorHAnsi" w:cstheme="minorHAnsi"/>
          <w:b/>
          <w:color w:val="000000" w:themeColor="text1"/>
          <w:sz w:val="32"/>
          <w:szCs w:val="32"/>
          <w:lang w:eastAsia="zh-CN"/>
        </w:rPr>
        <w:t>Data availability</w:t>
      </w:r>
    </w:p>
    <w:p w14:paraId="37FC99AB" w14:textId="38A89DD7" w:rsidR="00CC7005" w:rsidRPr="00B76B88" w:rsidRDefault="00727903">
      <w:pPr>
        <w:spacing w:after="480" w:line="360" w:lineRule="auto"/>
        <w:jc w:val="both"/>
        <w:rPr>
          <w:color w:val="000000" w:themeColor="text1"/>
          <w:sz w:val="24"/>
          <w:szCs w:val="24"/>
        </w:rPr>
      </w:pPr>
      <w:ins w:id="553" w:author="Starbase20" w:date="2021-08-17T16:35:00Z">
        <w:r w:rsidRPr="00727903">
          <w:rPr>
            <w:color w:val="000000" w:themeColor="text1"/>
            <w:sz w:val="24"/>
            <w:szCs w:val="24"/>
          </w:rPr>
          <w:t>All data generated in this study are provided in the article</w:t>
        </w:r>
      </w:ins>
      <w:ins w:id="554" w:author="Starbase20" w:date="2021-08-19T14:58:00Z">
        <w:r w:rsidR="00A474D2">
          <w:rPr>
            <w:color w:val="000000" w:themeColor="text1"/>
            <w:sz w:val="24"/>
            <w:szCs w:val="24"/>
          </w:rPr>
          <w:t xml:space="preserve">, </w:t>
        </w:r>
      </w:ins>
      <w:ins w:id="555" w:author="Starbase20" w:date="2021-08-17T16:35:00Z">
        <w:r w:rsidR="00A474D2">
          <w:rPr>
            <w:color w:val="000000" w:themeColor="text1"/>
            <w:sz w:val="24"/>
            <w:szCs w:val="24"/>
          </w:rPr>
          <w:t>Supplementary Information</w:t>
        </w:r>
      </w:ins>
      <w:ins w:id="556" w:author="Starbase20" w:date="2021-08-19T14:58:00Z">
        <w:r w:rsidR="00A474D2">
          <w:rPr>
            <w:color w:val="000000" w:themeColor="text1"/>
            <w:sz w:val="24"/>
            <w:szCs w:val="24"/>
          </w:rPr>
          <w:t xml:space="preserve">, and </w:t>
        </w:r>
        <w:r w:rsidR="00A474D2" w:rsidRPr="00A474D2">
          <w:rPr>
            <w:color w:val="000000" w:themeColor="text1"/>
            <w:sz w:val="24"/>
            <w:szCs w:val="24"/>
          </w:rPr>
          <w:t>Supplementary Data</w:t>
        </w:r>
        <w:r w:rsidR="00A474D2">
          <w:rPr>
            <w:color w:val="000000" w:themeColor="text1"/>
            <w:sz w:val="24"/>
            <w:szCs w:val="24"/>
          </w:rPr>
          <w:t xml:space="preserve"> </w:t>
        </w:r>
      </w:ins>
      <w:ins w:id="557" w:author="Starbase20" w:date="2021-08-17T16:35:00Z">
        <w:r w:rsidRPr="00727903">
          <w:rPr>
            <w:color w:val="000000" w:themeColor="text1"/>
            <w:sz w:val="24"/>
            <w:szCs w:val="24"/>
          </w:rPr>
          <w:t>files.</w:t>
        </w:r>
        <w:r w:rsidRPr="00727903" w:rsidDel="00727903">
          <w:rPr>
            <w:color w:val="000000" w:themeColor="text1"/>
            <w:sz w:val="24"/>
            <w:szCs w:val="24"/>
          </w:rPr>
          <w:t xml:space="preserve"> </w:t>
        </w:r>
      </w:ins>
      <w:del w:id="558" w:author="Starbase20" w:date="2021-08-17T16:35:00Z">
        <w:r w:rsidR="00C866DB" w:rsidRPr="00B76B88" w:rsidDel="00727903">
          <w:rPr>
            <w:color w:val="000000" w:themeColor="text1"/>
            <w:sz w:val="24"/>
            <w:szCs w:val="24"/>
          </w:rPr>
          <w:delText>We declare that all other data supporting the findings of this study are available within the article and Supplementary Information files, and also are available from the corresponding authors upon reasonable request.</w:delText>
        </w:r>
      </w:del>
      <w:r w:rsidR="005368DE" w:rsidRPr="00B76B88">
        <w:rPr>
          <w:color w:val="000000" w:themeColor="text1"/>
          <w:sz w:val="24"/>
          <w:szCs w:val="24"/>
        </w:rPr>
        <w:t xml:space="preserve"> </w:t>
      </w:r>
    </w:p>
    <w:p w14:paraId="72BD78DE" w14:textId="77777777" w:rsidR="00E23522" w:rsidRPr="00B76B88" w:rsidRDefault="00E23522" w:rsidP="00E23522">
      <w:pPr>
        <w:spacing w:line="360" w:lineRule="auto"/>
        <w:jc w:val="both"/>
        <w:rPr>
          <w:rFonts w:cstheme="minorHAnsi"/>
          <w:b/>
          <w:color w:val="000000" w:themeColor="text1"/>
          <w:sz w:val="32"/>
          <w:szCs w:val="32"/>
        </w:rPr>
      </w:pPr>
      <w:r w:rsidRPr="00B76B88">
        <w:rPr>
          <w:rFonts w:cstheme="minorHAnsi"/>
          <w:b/>
          <w:color w:val="000000" w:themeColor="text1"/>
          <w:sz w:val="32"/>
          <w:szCs w:val="32"/>
        </w:rPr>
        <w:t xml:space="preserve">Code availability </w:t>
      </w:r>
    </w:p>
    <w:p w14:paraId="45F3645C" w14:textId="77777777" w:rsidR="00C866DB" w:rsidRPr="00B76B88" w:rsidRDefault="00C866DB">
      <w:pPr>
        <w:spacing w:after="1200" w:line="360" w:lineRule="auto"/>
        <w:jc w:val="both"/>
        <w:rPr>
          <w:color w:val="000000" w:themeColor="text1"/>
          <w:sz w:val="24"/>
          <w:szCs w:val="24"/>
        </w:rPr>
        <w:pPrChange w:id="559" w:author="Starbase20" w:date="2021-08-17T16:35:00Z">
          <w:pPr>
            <w:spacing w:after="480" w:line="360" w:lineRule="auto"/>
            <w:jc w:val="both"/>
          </w:pPr>
        </w:pPrChange>
      </w:pPr>
      <w:r w:rsidRPr="00B76B88">
        <w:rPr>
          <w:color w:val="000000" w:themeColor="text1"/>
          <w:sz w:val="24"/>
          <w:szCs w:val="24"/>
        </w:rPr>
        <w:t>T</w:t>
      </w:r>
      <w:r w:rsidRPr="00B76B88">
        <w:rPr>
          <w:rFonts w:hint="eastAsia"/>
          <w:color w:val="000000" w:themeColor="text1"/>
          <w:sz w:val="24"/>
          <w:szCs w:val="24"/>
        </w:rPr>
        <w:t>he</w:t>
      </w:r>
      <w:r w:rsidRPr="00B76B88">
        <w:rPr>
          <w:color w:val="000000" w:themeColor="text1"/>
          <w:sz w:val="24"/>
          <w:szCs w:val="24"/>
        </w:rPr>
        <w:t xml:space="preserve"> </w:t>
      </w:r>
      <w:r w:rsidRPr="00B76B88">
        <w:rPr>
          <w:rFonts w:hint="eastAsia"/>
          <w:color w:val="000000" w:themeColor="text1"/>
          <w:sz w:val="24"/>
          <w:szCs w:val="24"/>
        </w:rPr>
        <w:t>a</w:t>
      </w:r>
      <w:r w:rsidR="00E23522" w:rsidRPr="00B76B88">
        <w:rPr>
          <w:color w:val="000000" w:themeColor="text1"/>
          <w:sz w:val="24"/>
          <w:szCs w:val="24"/>
        </w:rPr>
        <w:t xml:space="preserve">uthors </w:t>
      </w:r>
      <w:r w:rsidRPr="00B76B88">
        <w:rPr>
          <w:rFonts w:hint="eastAsia"/>
          <w:color w:val="000000" w:themeColor="text1"/>
          <w:sz w:val="24"/>
          <w:szCs w:val="24"/>
        </w:rPr>
        <w:t>did</w:t>
      </w:r>
      <w:r w:rsidRPr="00B76B88">
        <w:rPr>
          <w:color w:val="000000" w:themeColor="text1"/>
          <w:sz w:val="24"/>
          <w:szCs w:val="24"/>
        </w:rPr>
        <w:t xml:space="preserve"> </w:t>
      </w:r>
      <w:r w:rsidRPr="00B76B88">
        <w:rPr>
          <w:rFonts w:hint="eastAsia"/>
          <w:color w:val="000000" w:themeColor="text1"/>
          <w:sz w:val="24"/>
          <w:szCs w:val="24"/>
        </w:rPr>
        <w:t>not</w:t>
      </w:r>
      <w:r w:rsidRPr="00B76B88">
        <w:rPr>
          <w:color w:val="000000" w:themeColor="text1"/>
          <w:sz w:val="24"/>
          <w:szCs w:val="24"/>
        </w:rPr>
        <w:t xml:space="preserve"> </w:t>
      </w:r>
      <w:r w:rsidRPr="00B76B88">
        <w:rPr>
          <w:rFonts w:hint="eastAsia"/>
          <w:color w:val="000000" w:themeColor="text1"/>
          <w:sz w:val="24"/>
          <w:szCs w:val="24"/>
        </w:rPr>
        <w:t>use</w:t>
      </w:r>
      <w:r w:rsidRPr="00B76B88">
        <w:rPr>
          <w:color w:val="000000" w:themeColor="text1"/>
          <w:sz w:val="24"/>
          <w:szCs w:val="24"/>
        </w:rPr>
        <w:t xml:space="preserve"> </w:t>
      </w:r>
      <w:r w:rsidR="00E23522" w:rsidRPr="00B76B88">
        <w:rPr>
          <w:color w:val="000000" w:themeColor="text1"/>
          <w:sz w:val="24"/>
          <w:szCs w:val="24"/>
        </w:rPr>
        <w:t>any previously unreported custom computer code or algorithm</w:t>
      </w:r>
      <w:r w:rsidRPr="00B76B88">
        <w:rPr>
          <w:rFonts w:hint="eastAsia"/>
          <w:color w:val="000000" w:themeColor="text1"/>
          <w:sz w:val="24"/>
          <w:szCs w:val="24"/>
        </w:rPr>
        <w:t>.</w:t>
      </w:r>
      <w:r w:rsidR="00E23522" w:rsidRPr="00B76B88">
        <w:rPr>
          <w:color w:val="000000" w:themeColor="text1"/>
          <w:sz w:val="24"/>
          <w:szCs w:val="24"/>
        </w:rPr>
        <w:t xml:space="preserve"> </w:t>
      </w:r>
    </w:p>
    <w:p w14:paraId="5D183E26" w14:textId="6249D814" w:rsidR="00EB515A" w:rsidRPr="00B76B88" w:rsidRDefault="00EB515A" w:rsidP="00C866DB">
      <w:pPr>
        <w:spacing w:line="360" w:lineRule="auto"/>
        <w:jc w:val="both"/>
        <w:rPr>
          <w:color w:val="000000" w:themeColor="text1"/>
          <w:sz w:val="24"/>
          <w:szCs w:val="24"/>
        </w:rPr>
      </w:pPr>
      <w:r w:rsidRPr="00B76B88">
        <w:rPr>
          <w:rFonts w:asciiTheme="minorHAnsi" w:eastAsiaTheme="minorEastAsia" w:hAnsiTheme="minorHAnsi" w:cstheme="minorHAnsi"/>
          <w:b/>
          <w:color w:val="000000" w:themeColor="text1"/>
          <w:sz w:val="32"/>
          <w:szCs w:val="32"/>
          <w:lang w:eastAsia="zh-CN"/>
        </w:rPr>
        <w:lastRenderedPageBreak/>
        <w:t>References</w:t>
      </w:r>
    </w:p>
    <w:p w14:paraId="4FA059D7" w14:textId="77777777" w:rsidR="0094246B" w:rsidRPr="0094246B" w:rsidRDefault="0059473B" w:rsidP="0094246B">
      <w:pPr>
        <w:pStyle w:val="EndNoteBibliography"/>
        <w:spacing w:after="0"/>
        <w:ind w:left="280" w:hanging="280"/>
      </w:pPr>
      <w:r w:rsidRPr="00B76B88">
        <w:rPr>
          <w:rFonts w:eastAsia="Calibri"/>
          <w:color w:val="000000" w:themeColor="text1"/>
          <w:szCs w:val="24"/>
        </w:rPr>
        <w:fldChar w:fldCharType="begin"/>
      </w:r>
      <w:r w:rsidRPr="00B76B88">
        <w:rPr>
          <w:rFonts w:eastAsia="Calibri"/>
          <w:color w:val="000000" w:themeColor="text1"/>
          <w:szCs w:val="24"/>
          <w:lang w:val="de-DE"/>
        </w:rPr>
        <w:instrText xml:space="preserve"> ADDIN EN.REFLIST </w:instrText>
      </w:r>
      <w:r w:rsidRPr="00B76B88">
        <w:rPr>
          <w:rFonts w:eastAsia="Calibri"/>
          <w:color w:val="000000" w:themeColor="text1"/>
          <w:szCs w:val="24"/>
        </w:rPr>
        <w:fldChar w:fldCharType="separate"/>
      </w:r>
      <w:r w:rsidR="0094246B" w:rsidRPr="0094246B">
        <w:t>1</w:t>
      </w:r>
      <w:r w:rsidR="0094246B" w:rsidRPr="0094246B">
        <w:tab/>
        <w:t xml:space="preserve">Ladenburg, A. Bemerkungen zur aromatischen Theorie. </w:t>
      </w:r>
      <w:r w:rsidR="0094246B" w:rsidRPr="0094246B">
        <w:rPr>
          <w:i/>
        </w:rPr>
        <w:t>Ber. Dtsch. Chem. Ges.</w:t>
      </w:r>
      <w:r w:rsidR="0094246B" w:rsidRPr="0094246B">
        <w:t xml:space="preserve"> </w:t>
      </w:r>
      <w:r w:rsidR="0094246B" w:rsidRPr="0094246B">
        <w:rPr>
          <w:b/>
        </w:rPr>
        <w:t>2</w:t>
      </w:r>
      <w:r w:rsidR="0094246B" w:rsidRPr="0094246B">
        <w:t>, 140-142 (1869).</w:t>
      </w:r>
    </w:p>
    <w:p w14:paraId="7A43917A" w14:textId="77777777" w:rsidR="0094246B" w:rsidRPr="0094246B" w:rsidRDefault="0094246B" w:rsidP="0094246B">
      <w:pPr>
        <w:pStyle w:val="EndNoteBibliography"/>
        <w:spacing w:after="0"/>
        <w:ind w:left="280" w:hanging="280"/>
      </w:pPr>
      <w:r w:rsidRPr="0094246B">
        <w:t>2</w:t>
      </w:r>
      <w:r w:rsidRPr="0094246B">
        <w:tab/>
        <w:t xml:space="preserve">Katz, T. J. &amp; Acton, N. Synthesis of prismane. </w:t>
      </w:r>
      <w:r w:rsidRPr="0094246B">
        <w:rPr>
          <w:i/>
        </w:rPr>
        <w:t>J. Am. Chem. Soc.</w:t>
      </w:r>
      <w:r w:rsidRPr="0094246B">
        <w:t xml:space="preserve"> </w:t>
      </w:r>
      <w:r w:rsidRPr="0094246B">
        <w:rPr>
          <w:b/>
        </w:rPr>
        <w:t>95</w:t>
      </w:r>
      <w:r w:rsidRPr="0094246B">
        <w:t>, 2738-2739 (1973).</w:t>
      </w:r>
    </w:p>
    <w:p w14:paraId="705F5FCC" w14:textId="77777777" w:rsidR="0094246B" w:rsidRPr="0094246B" w:rsidRDefault="0094246B" w:rsidP="0094246B">
      <w:pPr>
        <w:pStyle w:val="EndNoteBibliography"/>
        <w:spacing w:after="0"/>
        <w:ind w:left="280" w:hanging="280"/>
      </w:pPr>
      <w:r w:rsidRPr="0094246B">
        <w:t>3</w:t>
      </w:r>
      <w:r w:rsidRPr="0094246B">
        <w:tab/>
        <w:t xml:space="preserve">Eaton, P. E. &amp; Cole, T. W. Cubane. </w:t>
      </w:r>
      <w:r w:rsidRPr="0094246B">
        <w:rPr>
          <w:i/>
        </w:rPr>
        <w:t>J. Am. Chem. Soc.</w:t>
      </w:r>
      <w:r w:rsidRPr="0094246B">
        <w:t xml:space="preserve"> </w:t>
      </w:r>
      <w:r w:rsidRPr="0094246B">
        <w:rPr>
          <w:b/>
        </w:rPr>
        <w:t>86</w:t>
      </w:r>
      <w:r w:rsidRPr="0094246B">
        <w:t>, 3157-3158 (1964).</w:t>
      </w:r>
    </w:p>
    <w:p w14:paraId="72CC1BC7" w14:textId="77777777" w:rsidR="0094246B" w:rsidRPr="0094246B" w:rsidRDefault="0094246B" w:rsidP="0094246B">
      <w:pPr>
        <w:pStyle w:val="EndNoteBibliography"/>
        <w:spacing w:after="0"/>
        <w:ind w:left="280" w:hanging="280"/>
      </w:pPr>
      <w:r w:rsidRPr="0094246B">
        <w:t>4</w:t>
      </w:r>
      <w:r w:rsidRPr="0094246B">
        <w:tab/>
        <w:t xml:space="preserve">Eaton, P. E. &amp; Cole, T. W. The cubane system. </w:t>
      </w:r>
      <w:r w:rsidRPr="0094246B">
        <w:rPr>
          <w:i/>
        </w:rPr>
        <w:t>J. Am. Chem. Soc.</w:t>
      </w:r>
      <w:r w:rsidRPr="0094246B">
        <w:t xml:space="preserve"> </w:t>
      </w:r>
      <w:r w:rsidRPr="0094246B">
        <w:rPr>
          <w:b/>
        </w:rPr>
        <w:t>86</w:t>
      </w:r>
      <w:r w:rsidRPr="0094246B">
        <w:t>, 962-964 (1964).</w:t>
      </w:r>
    </w:p>
    <w:p w14:paraId="4A470B43" w14:textId="77777777" w:rsidR="0094246B" w:rsidRPr="0094246B" w:rsidRDefault="0094246B" w:rsidP="0094246B">
      <w:pPr>
        <w:pStyle w:val="EndNoteBibliography"/>
        <w:spacing w:after="0"/>
        <w:ind w:left="280" w:hanging="280"/>
      </w:pPr>
      <w:r w:rsidRPr="0094246B">
        <w:t>5</w:t>
      </w:r>
      <w:r w:rsidRPr="0094246B">
        <w:tab/>
        <w:t xml:space="preserve">Langmuir, I. The arrangement of electrons in atoms and molecules. </w:t>
      </w:r>
      <w:r w:rsidRPr="0094246B">
        <w:rPr>
          <w:i/>
        </w:rPr>
        <w:t>J. Am. Chem. Soc.</w:t>
      </w:r>
      <w:r w:rsidRPr="0094246B">
        <w:t xml:space="preserve"> </w:t>
      </w:r>
      <w:r w:rsidRPr="0094246B">
        <w:rPr>
          <w:b/>
        </w:rPr>
        <w:t>41</w:t>
      </w:r>
      <w:r w:rsidRPr="0094246B">
        <w:t>, 868-934 (1919).</w:t>
      </w:r>
    </w:p>
    <w:p w14:paraId="7B18CBDA" w14:textId="77777777" w:rsidR="0094246B" w:rsidRPr="0094246B" w:rsidRDefault="0094246B" w:rsidP="0094246B">
      <w:pPr>
        <w:pStyle w:val="EndNoteBibliography"/>
        <w:spacing w:after="0"/>
        <w:ind w:left="280" w:hanging="280"/>
      </w:pPr>
      <w:r w:rsidRPr="0094246B">
        <w:t>6</w:t>
      </w:r>
      <w:r w:rsidRPr="0094246B">
        <w:tab/>
        <w:t xml:space="preserve">Atkins, R. M. &amp; Timms, P. L. The matrix infrared spectrum of PN and SiS. </w:t>
      </w:r>
      <w:r w:rsidRPr="0094246B">
        <w:rPr>
          <w:i/>
        </w:rPr>
        <w:t>Spectrochim. Acta A-M.</w:t>
      </w:r>
      <w:r w:rsidRPr="0094246B">
        <w:t xml:space="preserve"> </w:t>
      </w:r>
      <w:r w:rsidRPr="0094246B">
        <w:rPr>
          <w:b/>
        </w:rPr>
        <w:t>33</w:t>
      </w:r>
      <w:r w:rsidRPr="0094246B">
        <w:t>, 853-857 (1977).</w:t>
      </w:r>
    </w:p>
    <w:p w14:paraId="2A29AB4A" w14:textId="77777777" w:rsidR="0094246B" w:rsidRPr="0094246B" w:rsidRDefault="0094246B" w:rsidP="0094246B">
      <w:pPr>
        <w:pStyle w:val="EndNoteBibliography"/>
        <w:spacing w:after="0"/>
        <w:ind w:left="280" w:hanging="280"/>
      </w:pPr>
      <w:r w:rsidRPr="0094246B">
        <w:t>7</w:t>
      </w:r>
      <w:r w:rsidRPr="0094246B">
        <w:tab/>
        <w:t>Turro, N. J., Ramamurthy, V. &amp; Katz, T. J. Energy storage and release: Direct and sensitized photoreactions of dewar benzene and prismane.  (1977).</w:t>
      </w:r>
    </w:p>
    <w:p w14:paraId="240288FF" w14:textId="77777777" w:rsidR="0094246B" w:rsidRPr="0094246B" w:rsidRDefault="0094246B" w:rsidP="0094246B">
      <w:pPr>
        <w:pStyle w:val="EndNoteBibliography"/>
        <w:spacing w:after="0"/>
        <w:ind w:left="280" w:hanging="280"/>
      </w:pPr>
      <w:r w:rsidRPr="0094246B">
        <w:t>8</w:t>
      </w:r>
      <w:r w:rsidRPr="0094246B">
        <w:tab/>
        <w:t xml:space="preserve">Haeser, M., Schneider, U. &amp; Ahlrichs, R. Clusters of phosphorus: A theoretical investigation. </w:t>
      </w:r>
      <w:r w:rsidRPr="0094246B">
        <w:rPr>
          <w:i/>
        </w:rPr>
        <w:t>J. Am. Chem. Soc.</w:t>
      </w:r>
      <w:r w:rsidRPr="0094246B">
        <w:t xml:space="preserve"> </w:t>
      </w:r>
      <w:r w:rsidRPr="0094246B">
        <w:rPr>
          <w:b/>
        </w:rPr>
        <w:t>114</w:t>
      </w:r>
      <w:r w:rsidRPr="0094246B">
        <w:t>, 9551-9559 (1992).</w:t>
      </w:r>
    </w:p>
    <w:p w14:paraId="2BCD04E0" w14:textId="77777777" w:rsidR="0094246B" w:rsidRPr="0094246B" w:rsidRDefault="0094246B" w:rsidP="0094246B">
      <w:pPr>
        <w:pStyle w:val="EndNoteBibliography"/>
        <w:spacing w:after="0"/>
        <w:ind w:left="280" w:hanging="280"/>
      </w:pPr>
      <w:r w:rsidRPr="0094246B">
        <w:t>9</w:t>
      </w:r>
      <w:r w:rsidRPr="0094246B">
        <w:tab/>
        <w:t>Warren, D. S. &amp; Gimarc, B. M. Valence isomers of benzene and their relationship to isomers of isoelectronic P</w:t>
      </w:r>
      <w:r w:rsidRPr="0094246B">
        <w:rPr>
          <w:vertAlign w:val="subscript"/>
        </w:rPr>
        <w:t>6</w:t>
      </w:r>
      <w:r w:rsidRPr="0094246B">
        <w:t xml:space="preserve">. </w:t>
      </w:r>
      <w:r w:rsidRPr="0094246B">
        <w:rPr>
          <w:i/>
        </w:rPr>
        <w:t>J. Am. Chem. Soc.</w:t>
      </w:r>
      <w:r w:rsidRPr="0094246B">
        <w:t xml:space="preserve"> </w:t>
      </w:r>
      <w:r w:rsidRPr="0094246B">
        <w:rPr>
          <w:b/>
        </w:rPr>
        <w:t>114</w:t>
      </w:r>
      <w:r w:rsidRPr="0094246B">
        <w:t>, 5378-5385 (1992).</w:t>
      </w:r>
    </w:p>
    <w:p w14:paraId="7762EC93" w14:textId="77777777" w:rsidR="0094246B" w:rsidRPr="0094246B" w:rsidRDefault="0094246B" w:rsidP="0094246B">
      <w:pPr>
        <w:pStyle w:val="EndNoteBibliography"/>
        <w:spacing w:after="0"/>
        <w:ind w:left="280" w:hanging="280"/>
      </w:pPr>
      <w:r w:rsidRPr="0094246B">
        <w:t>10</w:t>
      </w:r>
      <w:r w:rsidRPr="0094246B">
        <w:tab/>
        <w:t xml:space="preserve">Li, Q., Qu, H. &amp; Zhu, H. Quantum chemistry calculations of nitrogen cages N_ (10). </w:t>
      </w:r>
      <w:r w:rsidRPr="0094246B">
        <w:rPr>
          <w:i/>
        </w:rPr>
        <w:t>Chinese Sci. Bull.</w:t>
      </w:r>
      <w:r w:rsidRPr="0094246B">
        <w:t xml:space="preserve"> </w:t>
      </w:r>
      <w:r w:rsidRPr="0094246B">
        <w:rPr>
          <w:b/>
        </w:rPr>
        <w:t>14</w:t>
      </w:r>
      <w:r w:rsidRPr="0094246B">
        <w:t xml:space="preserve"> (1996).</w:t>
      </w:r>
    </w:p>
    <w:p w14:paraId="663B76C9" w14:textId="77777777" w:rsidR="0094246B" w:rsidRPr="0094246B" w:rsidRDefault="0094246B" w:rsidP="0094246B">
      <w:pPr>
        <w:pStyle w:val="EndNoteBibliography"/>
        <w:spacing w:after="0"/>
        <w:ind w:left="280" w:hanging="280"/>
      </w:pPr>
      <w:r w:rsidRPr="0094246B">
        <w:t>11</w:t>
      </w:r>
      <w:r w:rsidRPr="0094246B">
        <w:tab/>
        <w:t xml:space="preserve">Najafpour, J., Foroutan-Nejad, C., Shafiee, G. H. &amp; Peykani, M. K. How does electron delocalization affect the electronic energy? A survey of neutral poly-nitrogen clusters. </w:t>
      </w:r>
      <w:r w:rsidRPr="0094246B">
        <w:rPr>
          <w:i/>
        </w:rPr>
        <w:t>Comput. Theor. Chem.</w:t>
      </w:r>
      <w:r w:rsidRPr="0094246B">
        <w:t xml:space="preserve"> </w:t>
      </w:r>
      <w:r w:rsidRPr="0094246B">
        <w:rPr>
          <w:b/>
        </w:rPr>
        <w:t>974</w:t>
      </w:r>
      <w:r w:rsidRPr="0094246B">
        <w:t>, 86-91 (2011).</w:t>
      </w:r>
    </w:p>
    <w:p w14:paraId="12C5E0CD" w14:textId="77777777" w:rsidR="0094246B" w:rsidRPr="0094246B" w:rsidRDefault="0094246B" w:rsidP="0094246B">
      <w:pPr>
        <w:pStyle w:val="EndNoteBibliography"/>
        <w:spacing w:after="0"/>
        <w:ind w:left="280" w:hanging="280"/>
      </w:pPr>
      <w:r w:rsidRPr="0094246B">
        <w:t>12</w:t>
      </w:r>
      <w:r w:rsidRPr="0094246B">
        <w:tab/>
        <w:t xml:space="preserve">Rayne, S. &amp; Forest, K. Binary mixed carbon, silicon, nitrogen, and phosphorus cubane derivatives as potential high energy materials. </w:t>
      </w:r>
      <w:r w:rsidRPr="0094246B">
        <w:rPr>
          <w:i/>
        </w:rPr>
        <w:t>Comput. Theor. Chem.</w:t>
      </w:r>
      <w:r w:rsidRPr="0094246B">
        <w:t xml:space="preserve"> </w:t>
      </w:r>
      <w:r w:rsidRPr="0094246B">
        <w:rPr>
          <w:b/>
        </w:rPr>
        <w:t>1080</w:t>
      </w:r>
      <w:r w:rsidRPr="0094246B">
        <w:t>, 10-15 (2016).</w:t>
      </w:r>
    </w:p>
    <w:p w14:paraId="0A3A9F02" w14:textId="77777777" w:rsidR="0094246B" w:rsidRPr="0094246B" w:rsidRDefault="0094246B" w:rsidP="0094246B">
      <w:pPr>
        <w:pStyle w:val="EndNoteBibliography"/>
        <w:spacing w:after="0"/>
        <w:ind w:left="280" w:hanging="280"/>
      </w:pPr>
      <w:r w:rsidRPr="0094246B">
        <w:t>13</w:t>
      </w:r>
      <w:r w:rsidRPr="0094246B">
        <w:tab/>
        <w:t xml:space="preserve">Faraday, M. XX. On new compounds of carbon and hydrogen, and on certain other products obtained during the decomposition of oil by heat. </w:t>
      </w:r>
      <w:r w:rsidRPr="0094246B">
        <w:rPr>
          <w:i/>
        </w:rPr>
        <w:t>Philos. T. R. Soc. Lond.</w:t>
      </w:r>
      <w:r w:rsidRPr="0094246B">
        <w:t>, 440-466 (1825).</w:t>
      </w:r>
    </w:p>
    <w:p w14:paraId="74965661" w14:textId="77777777" w:rsidR="0094246B" w:rsidRPr="0094246B" w:rsidRDefault="0094246B" w:rsidP="0094246B">
      <w:pPr>
        <w:pStyle w:val="EndNoteBibliography"/>
        <w:spacing w:after="0"/>
        <w:ind w:left="280" w:hanging="280"/>
      </w:pPr>
      <w:r w:rsidRPr="0094246B">
        <w:t>14</w:t>
      </w:r>
      <w:r w:rsidRPr="0094246B">
        <w:tab/>
        <w:t xml:space="preserve">Kaiser, R. “Bicarburet of hydrogen”. Reappraisal of the discovery of benzene in 1825 with the analytical methods of 1968. </w:t>
      </w:r>
      <w:r w:rsidRPr="0094246B">
        <w:rPr>
          <w:i/>
        </w:rPr>
        <w:t>Angew. Chem. Int. Ed.</w:t>
      </w:r>
      <w:r w:rsidRPr="0094246B">
        <w:t xml:space="preserve"> </w:t>
      </w:r>
      <w:r w:rsidRPr="0094246B">
        <w:rPr>
          <w:b/>
        </w:rPr>
        <w:t>7</w:t>
      </w:r>
      <w:r w:rsidRPr="0094246B">
        <w:t>, 345-350 (1968).</w:t>
      </w:r>
    </w:p>
    <w:p w14:paraId="3D497CCC" w14:textId="77777777" w:rsidR="0094246B" w:rsidRPr="0094246B" w:rsidRDefault="0094246B" w:rsidP="0094246B">
      <w:pPr>
        <w:pStyle w:val="EndNoteBibliography"/>
        <w:spacing w:after="0"/>
        <w:ind w:left="280" w:hanging="280"/>
      </w:pPr>
      <w:r w:rsidRPr="0094246B">
        <w:t>15</w:t>
      </w:r>
      <w:r w:rsidRPr="0094246B">
        <w:tab/>
        <w:t>Sekiguchi, A., Kabuto, C. &amp; Sakurai, H. [(Me</w:t>
      </w:r>
      <w:r w:rsidRPr="0094246B">
        <w:rPr>
          <w:vertAlign w:val="subscript"/>
        </w:rPr>
        <w:t>3</w:t>
      </w:r>
      <w:r w:rsidRPr="0094246B">
        <w:t>Si)</w:t>
      </w:r>
      <w:r w:rsidRPr="0094246B">
        <w:rPr>
          <w:vertAlign w:val="subscript"/>
        </w:rPr>
        <w:t>2</w:t>
      </w:r>
      <w:r w:rsidRPr="0094246B">
        <w:t>CHGe]</w:t>
      </w:r>
      <w:r w:rsidRPr="0094246B">
        <w:rPr>
          <w:vertAlign w:val="subscript"/>
        </w:rPr>
        <w:t>6</w:t>
      </w:r>
      <w:r w:rsidRPr="0094246B">
        <w:t xml:space="preserve">, the First hexagermaprismane. </w:t>
      </w:r>
      <w:r w:rsidRPr="0094246B">
        <w:rPr>
          <w:i/>
        </w:rPr>
        <w:t>Angew. Chem. Int. Ed.</w:t>
      </w:r>
      <w:r w:rsidRPr="0094246B">
        <w:t xml:space="preserve"> </w:t>
      </w:r>
      <w:r w:rsidRPr="0094246B">
        <w:rPr>
          <w:b/>
        </w:rPr>
        <w:t>28</w:t>
      </w:r>
      <w:r w:rsidRPr="0094246B">
        <w:t>, 55-56 (1989).</w:t>
      </w:r>
    </w:p>
    <w:p w14:paraId="233F7FF6" w14:textId="77777777" w:rsidR="0094246B" w:rsidRPr="0094246B" w:rsidRDefault="0094246B" w:rsidP="0094246B">
      <w:pPr>
        <w:pStyle w:val="EndNoteBibliography"/>
        <w:spacing w:after="0"/>
        <w:ind w:left="280" w:hanging="280"/>
      </w:pPr>
      <w:r w:rsidRPr="0094246B">
        <w:lastRenderedPageBreak/>
        <w:t>16</w:t>
      </w:r>
      <w:r w:rsidRPr="0094246B">
        <w:tab/>
        <w:t>Wiberg, N., Lerner, H. W., Nöth, H. &amp; Ponikwar, W. Hexasupersilyl‐triprismo‐hexastannane (</w:t>
      </w:r>
      <w:r w:rsidRPr="0094246B">
        <w:rPr>
          <w:i/>
        </w:rPr>
        <w:t>t</w:t>
      </w:r>
      <w:r w:rsidRPr="0094246B">
        <w:t>Bu</w:t>
      </w:r>
      <w:r w:rsidRPr="0094246B">
        <w:rPr>
          <w:vertAlign w:val="subscript"/>
        </w:rPr>
        <w:t>3</w:t>
      </w:r>
      <w:r w:rsidRPr="0094246B">
        <w:t>Si)</w:t>
      </w:r>
      <w:r w:rsidRPr="0094246B">
        <w:rPr>
          <w:vertAlign w:val="subscript"/>
        </w:rPr>
        <w:t>6</w:t>
      </w:r>
      <w:r w:rsidRPr="0094246B">
        <w:t>Sn</w:t>
      </w:r>
      <w:r w:rsidRPr="0094246B">
        <w:rPr>
          <w:vertAlign w:val="subscript"/>
        </w:rPr>
        <w:t>6</w:t>
      </w:r>
      <w:r w:rsidRPr="0094246B">
        <w:t>—The first molecular tin compound containing a Sn</w:t>
      </w:r>
      <w:r w:rsidRPr="0094246B">
        <w:rPr>
          <w:vertAlign w:val="subscript"/>
        </w:rPr>
        <w:t>6</w:t>
      </w:r>
      <w:r w:rsidRPr="0094246B">
        <w:t xml:space="preserve"> Prism. </w:t>
      </w:r>
      <w:r w:rsidRPr="0094246B">
        <w:rPr>
          <w:i/>
        </w:rPr>
        <w:t>Angew. Chem. Int. Ed.</w:t>
      </w:r>
      <w:r w:rsidRPr="0094246B">
        <w:t xml:space="preserve"> </w:t>
      </w:r>
      <w:r w:rsidRPr="0094246B">
        <w:rPr>
          <w:b/>
        </w:rPr>
        <w:t>38</w:t>
      </w:r>
      <w:r w:rsidRPr="0094246B">
        <w:t>, 1103-1105 (1999).</w:t>
      </w:r>
    </w:p>
    <w:p w14:paraId="736783E8" w14:textId="77777777" w:rsidR="0094246B" w:rsidRPr="0094246B" w:rsidRDefault="0094246B" w:rsidP="0094246B">
      <w:pPr>
        <w:pStyle w:val="EndNoteBibliography"/>
        <w:spacing w:after="0"/>
        <w:ind w:left="280" w:hanging="280"/>
      </w:pPr>
      <w:r w:rsidRPr="0094246B">
        <w:t>17</w:t>
      </w:r>
      <w:r w:rsidRPr="0094246B">
        <w:tab/>
        <w:t xml:space="preserve">Ota, K. &amp; Kinjo, R. Inorganic benzene valence isomers. </w:t>
      </w:r>
      <w:r w:rsidRPr="0094246B">
        <w:rPr>
          <w:i/>
        </w:rPr>
        <w:t>Chem. Asian J.</w:t>
      </w:r>
      <w:r w:rsidRPr="0094246B">
        <w:t xml:space="preserve"> </w:t>
      </w:r>
      <w:r w:rsidRPr="0094246B">
        <w:rPr>
          <w:b/>
        </w:rPr>
        <w:t>15</w:t>
      </w:r>
      <w:r w:rsidRPr="0094246B">
        <w:t>, 2558-2574 (2020).</w:t>
      </w:r>
    </w:p>
    <w:p w14:paraId="57075BCC" w14:textId="77777777" w:rsidR="0094246B" w:rsidRPr="0094246B" w:rsidRDefault="0094246B" w:rsidP="0094246B">
      <w:pPr>
        <w:pStyle w:val="EndNoteBibliography"/>
        <w:spacing w:after="0"/>
        <w:ind w:left="280" w:hanging="280"/>
      </w:pPr>
      <w:r w:rsidRPr="0094246B">
        <w:t>18</w:t>
      </w:r>
      <w:r w:rsidRPr="0094246B">
        <w:tab/>
        <w:t>Ha, T.-K., Cimiraglia, R. &amp; Nguyen, M. T. Can hexazine (N</w:t>
      </w:r>
      <w:r w:rsidRPr="0094246B">
        <w:rPr>
          <w:vertAlign w:val="subscript"/>
        </w:rPr>
        <w:t>6</w:t>
      </w:r>
      <w:r w:rsidRPr="0094246B">
        <w:t xml:space="preserve">) be stable? </w:t>
      </w:r>
      <w:r w:rsidRPr="0094246B">
        <w:rPr>
          <w:i/>
        </w:rPr>
        <w:t>Chem. Phys. Lett.</w:t>
      </w:r>
      <w:r w:rsidRPr="0094246B">
        <w:t xml:space="preserve"> </w:t>
      </w:r>
      <w:r w:rsidRPr="0094246B">
        <w:rPr>
          <w:b/>
        </w:rPr>
        <w:t>83</w:t>
      </w:r>
      <w:r w:rsidRPr="0094246B">
        <w:t>, 317-319 (1981).</w:t>
      </w:r>
    </w:p>
    <w:p w14:paraId="25625897" w14:textId="77777777" w:rsidR="0094246B" w:rsidRPr="0094246B" w:rsidRDefault="0094246B" w:rsidP="0094246B">
      <w:pPr>
        <w:pStyle w:val="EndNoteBibliography"/>
        <w:spacing w:after="0"/>
        <w:ind w:left="280" w:hanging="280"/>
      </w:pPr>
      <w:r w:rsidRPr="0094246B">
        <w:t>19</w:t>
      </w:r>
      <w:r w:rsidRPr="0094246B">
        <w:tab/>
        <w:t>Ahlrichs, R., Bär, M., Plitt, H. S. &amp; Schnöckel, H. The stability of PN and (PN)</w:t>
      </w:r>
      <w:r w:rsidRPr="0094246B">
        <w:rPr>
          <w:vertAlign w:val="subscript"/>
        </w:rPr>
        <w:t>3</w:t>
      </w:r>
      <w:r w:rsidRPr="0094246B">
        <w:t xml:space="preserve">. Ab initio calculations and matrix infrared investigations. </w:t>
      </w:r>
      <w:r w:rsidRPr="0094246B">
        <w:rPr>
          <w:i/>
        </w:rPr>
        <w:t>Chem. Phys. Lett.</w:t>
      </w:r>
      <w:r w:rsidRPr="0094246B">
        <w:t xml:space="preserve"> </w:t>
      </w:r>
      <w:r w:rsidRPr="0094246B">
        <w:rPr>
          <w:b/>
        </w:rPr>
        <w:t>161</w:t>
      </w:r>
      <w:r w:rsidRPr="0094246B">
        <w:t>, 179-184 (1989).</w:t>
      </w:r>
    </w:p>
    <w:p w14:paraId="57A97018" w14:textId="77777777" w:rsidR="0094246B" w:rsidRPr="0094246B" w:rsidRDefault="0094246B" w:rsidP="0094246B">
      <w:pPr>
        <w:pStyle w:val="EndNoteBibliography"/>
        <w:spacing w:after="0"/>
        <w:ind w:left="280" w:hanging="280"/>
      </w:pPr>
      <w:r w:rsidRPr="0094246B">
        <w:t>20</w:t>
      </w:r>
      <w:r w:rsidRPr="0094246B">
        <w:tab/>
        <w:t>Zhu, C.</w:t>
      </w:r>
      <w:r w:rsidRPr="0094246B">
        <w:rPr>
          <w:i/>
        </w:rPr>
        <w:t xml:space="preserve"> et al.</w:t>
      </w:r>
      <w:r w:rsidRPr="0094246B">
        <w:t xml:space="preserve"> The elusive cyclotriphosphazene molecule and its Dewar benzene–type valence isomer (P</w:t>
      </w:r>
      <w:r w:rsidRPr="0094246B">
        <w:rPr>
          <w:vertAlign w:val="subscript"/>
        </w:rPr>
        <w:t>3</w:t>
      </w:r>
      <w:r w:rsidRPr="0094246B">
        <w:t>N</w:t>
      </w:r>
      <w:r w:rsidRPr="0094246B">
        <w:rPr>
          <w:vertAlign w:val="subscript"/>
        </w:rPr>
        <w:t>3</w:t>
      </w:r>
      <w:r w:rsidRPr="0094246B">
        <w:t xml:space="preserve">). </w:t>
      </w:r>
      <w:r w:rsidRPr="0094246B">
        <w:rPr>
          <w:i/>
        </w:rPr>
        <w:t>Sci. Adv.</w:t>
      </w:r>
      <w:r w:rsidRPr="0094246B">
        <w:t xml:space="preserve"> </w:t>
      </w:r>
      <w:r w:rsidRPr="0094246B">
        <w:rPr>
          <w:b/>
        </w:rPr>
        <w:t>6</w:t>
      </w:r>
      <w:r w:rsidRPr="0094246B">
        <w:t>, eaba6934 (2020).</w:t>
      </w:r>
    </w:p>
    <w:p w14:paraId="04E215E2" w14:textId="77777777" w:rsidR="0094246B" w:rsidRPr="0094246B" w:rsidRDefault="0094246B" w:rsidP="0094246B">
      <w:pPr>
        <w:pStyle w:val="EndNoteBibliography"/>
        <w:spacing w:after="0"/>
        <w:ind w:left="280" w:hanging="280"/>
      </w:pPr>
      <w:r w:rsidRPr="0094246B">
        <w:t>21</w:t>
      </w:r>
      <w:r w:rsidRPr="0094246B">
        <w:tab/>
        <w:t>Turner, A. M.</w:t>
      </w:r>
      <w:r w:rsidRPr="0094246B">
        <w:rPr>
          <w:i/>
        </w:rPr>
        <w:t xml:space="preserve"> et al.</w:t>
      </w:r>
      <w:r w:rsidRPr="0094246B">
        <w:t xml:space="preserve"> A photoionization mass spectroscopic study on the formation of phosphanes in low temperature phosphine ices. </w:t>
      </w:r>
      <w:r w:rsidRPr="0094246B">
        <w:rPr>
          <w:i/>
        </w:rPr>
        <w:t>Phys. Chem. Chem. Phys.</w:t>
      </w:r>
      <w:r w:rsidRPr="0094246B">
        <w:t xml:space="preserve"> </w:t>
      </w:r>
      <w:r w:rsidRPr="0094246B">
        <w:rPr>
          <w:b/>
        </w:rPr>
        <w:t>17</w:t>
      </w:r>
      <w:r w:rsidRPr="0094246B">
        <w:t>, 27281-27291 (2015).</w:t>
      </w:r>
    </w:p>
    <w:p w14:paraId="4DD0D25C" w14:textId="77777777" w:rsidR="0094246B" w:rsidRPr="0094246B" w:rsidRDefault="0094246B" w:rsidP="0094246B">
      <w:pPr>
        <w:pStyle w:val="EndNoteBibliography"/>
        <w:spacing w:after="0"/>
        <w:ind w:left="280" w:hanging="280"/>
      </w:pPr>
      <w:r w:rsidRPr="0094246B">
        <w:t>22</w:t>
      </w:r>
      <w:r w:rsidRPr="0094246B">
        <w:tab/>
        <w:t xml:space="preserve">Socrates, G. </w:t>
      </w:r>
      <w:r w:rsidRPr="0094246B">
        <w:rPr>
          <w:i/>
        </w:rPr>
        <w:t>Infrared and raman characteristic group frequencies</w:t>
      </w:r>
      <w:r w:rsidRPr="0094246B">
        <w:t>. 3rd edn,  ( John Wiley &amp; Sons, Ltd., 2004).</w:t>
      </w:r>
    </w:p>
    <w:p w14:paraId="621182F4" w14:textId="77777777" w:rsidR="0094246B" w:rsidRPr="0094246B" w:rsidRDefault="0094246B" w:rsidP="0094246B">
      <w:pPr>
        <w:pStyle w:val="EndNoteBibliography"/>
        <w:spacing w:after="0"/>
        <w:ind w:left="280" w:hanging="280"/>
      </w:pPr>
      <w:r w:rsidRPr="0094246B">
        <w:t>23</w:t>
      </w:r>
      <w:r w:rsidRPr="0094246B">
        <w:tab/>
        <w:t>Abplanalp, M. J.</w:t>
      </w:r>
      <w:r w:rsidRPr="0094246B">
        <w:rPr>
          <w:i/>
        </w:rPr>
        <w:t xml:space="preserve"> et al.</w:t>
      </w:r>
      <w:r w:rsidRPr="0094246B">
        <w:t xml:space="preserve"> A study of interstellar aldehydes and enols as tracers of a cosmic ray-driven nonequilibrium synthesis of complex organic molecules. </w:t>
      </w:r>
      <w:r w:rsidRPr="0094246B">
        <w:rPr>
          <w:i/>
        </w:rPr>
        <w:t>P. Natl. Acad. Sci.</w:t>
      </w:r>
      <w:r w:rsidRPr="0094246B">
        <w:t xml:space="preserve"> </w:t>
      </w:r>
      <w:r w:rsidRPr="0094246B">
        <w:rPr>
          <w:b/>
        </w:rPr>
        <w:t>113</w:t>
      </w:r>
      <w:r w:rsidRPr="0094246B">
        <w:t>, 7727-7732 (2016).</w:t>
      </w:r>
    </w:p>
    <w:p w14:paraId="1FC2A6C3" w14:textId="77777777" w:rsidR="0094246B" w:rsidRPr="0094246B" w:rsidRDefault="0094246B" w:rsidP="0094246B">
      <w:pPr>
        <w:pStyle w:val="EndNoteBibliography"/>
        <w:spacing w:after="0"/>
        <w:ind w:left="280" w:hanging="280"/>
      </w:pPr>
      <w:r w:rsidRPr="0094246B">
        <w:t>24</w:t>
      </w:r>
      <w:r w:rsidRPr="0094246B">
        <w:tab/>
        <w:t>Zhu, C.</w:t>
      </w:r>
      <w:r w:rsidRPr="0094246B">
        <w:rPr>
          <w:i/>
        </w:rPr>
        <w:t xml:space="preserve"> et al.</w:t>
      </w:r>
      <w:r w:rsidRPr="0094246B">
        <w:t xml:space="preserve"> First identification of unstable phosphino formic acid (H</w:t>
      </w:r>
      <w:r w:rsidRPr="0094246B">
        <w:rPr>
          <w:vertAlign w:val="subscript"/>
        </w:rPr>
        <w:t>2</w:t>
      </w:r>
      <w:r w:rsidRPr="0094246B">
        <w:t xml:space="preserve">PCOOH). </w:t>
      </w:r>
      <w:r w:rsidRPr="0094246B">
        <w:rPr>
          <w:i/>
        </w:rPr>
        <w:t>Chem. Commun.</w:t>
      </w:r>
      <w:r w:rsidRPr="0094246B">
        <w:t xml:space="preserve"> </w:t>
      </w:r>
      <w:r w:rsidRPr="0094246B">
        <w:rPr>
          <w:b/>
        </w:rPr>
        <w:t>54</w:t>
      </w:r>
      <w:r w:rsidRPr="0094246B">
        <w:t>, 5716-5719 (2018).</w:t>
      </w:r>
    </w:p>
    <w:p w14:paraId="32227710" w14:textId="77777777" w:rsidR="0094246B" w:rsidRPr="0094246B" w:rsidRDefault="0094246B" w:rsidP="0094246B">
      <w:pPr>
        <w:pStyle w:val="EndNoteBibliography"/>
        <w:spacing w:after="0"/>
        <w:ind w:left="280" w:hanging="280"/>
      </w:pPr>
      <w:r w:rsidRPr="0094246B">
        <w:t>25</w:t>
      </w:r>
      <w:r w:rsidRPr="0094246B">
        <w:tab/>
        <w:t xml:space="preserve">Collin, R. L. &amp; Lipscomb, W. N. The crystal structure of hydrazine. </w:t>
      </w:r>
      <w:r w:rsidRPr="0094246B">
        <w:rPr>
          <w:i/>
        </w:rPr>
        <w:t>Acta Crystallogr.</w:t>
      </w:r>
      <w:r w:rsidRPr="0094246B">
        <w:t xml:space="preserve"> </w:t>
      </w:r>
      <w:r w:rsidRPr="0094246B">
        <w:rPr>
          <w:b/>
        </w:rPr>
        <w:t>4</w:t>
      </w:r>
      <w:r w:rsidRPr="0094246B">
        <w:t>, 10-14 (1951).</w:t>
      </w:r>
    </w:p>
    <w:p w14:paraId="5946D395" w14:textId="77777777" w:rsidR="0094246B" w:rsidRPr="0094246B" w:rsidRDefault="0094246B" w:rsidP="0094246B">
      <w:pPr>
        <w:pStyle w:val="EndNoteBibliography"/>
        <w:spacing w:after="0"/>
        <w:ind w:left="280" w:hanging="280"/>
      </w:pPr>
      <w:r w:rsidRPr="0094246B">
        <w:t>26</w:t>
      </w:r>
      <w:r w:rsidRPr="0094246B">
        <w:tab/>
        <w:t>Kinjo, R., Donnadieu, B. &amp; Bertrand, G. Isolation of a carbene‐stabilized phosphorus mononitride and its radical cation (PN</w:t>
      </w:r>
      <w:r w:rsidRPr="0094246B">
        <w:rPr>
          <w:vertAlign w:val="superscript"/>
        </w:rPr>
        <w:t>+.</w:t>
      </w:r>
      <w:r w:rsidRPr="0094246B">
        <w:t xml:space="preserve">). </w:t>
      </w:r>
      <w:r w:rsidRPr="0094246B">
        <w:rPr>
          <w:i/>
        </w:rPr>
        <w:t>Angew. Chem. Int. Ed.</w:t>
      </w:r>
      <w:r w:rsidRPr="0094246B">
        <w:t xml:space="preserve"> </w:t>
      </w:r>
      <w:r w:rsidRPr="0094246B">
        <w:rPr>
          <w:b/>
        </w:rPr>
        <w:t>49</w:t>
      </w:r>
      <w:r w:rsidRPr="0094246B">
        <w:t>, 5930-5933 (2010).</w:t>
      </w:r>
    </w:p>
    <w:p w14:paraId="7F409D4E" w14:textId="77777777" w:rsidR="0094246B" w:rsidRPr="0094246B" w:rsidRDefault="0094246B" w:rsidP="0094246B">
      <w:pPr>
        <w:pStyle w:val="EndNoteBibliography"/>
        <w:spacing w:after="0"/>
        <w:ind w:left="280" w:hanging="280"/>
      </w:pPr>
      <w:r w:rsidRPr="0094246B">
        <w:t>27</w:t>
      </w:r>
      <w:r w:rsidRPr="0094246B">
        <w:tab/>
        <w:t>Velian, A. &amp; Cummins, C. C. Facile synthesis of Dibenzo-7λ</w:t>
      </w:r>
      <w:r w:rsidRPr="0094246B">
        <w:rPr>
          <w:vertAlign w:val="superscript"/>
        </w:rPr>
        <w:t>3</w:t>
      </w:r>
      <w:r w:rsidRPr="0094246B">
        <w:t xml:space="preserve">-phosphanorbornadiene derivatives using magnesium anthracene. </w:t>
      </w:r>
      <w:r w:rsidRPr="0094246B">
        <w:rPr>
          <w:i/>
        </w:rPr>
        <w:t>J. Am. Chem. Soc.</w:t>
      </w:r>
      <w:r w:rsidRPr="0094246B">
        <w:t xml:space="preserve"> </w:t>
      </w:r>
      <w:r w:rsidRPr="0094246B">
        <w:rPr>
          <w:b/>
        </w:rPr>
        <w:t>134</w:t>
      </w:r>
      <w:r w:rsidRPr="0094246B">
        <w:t>, 13978-13981 (2012).</w:t>
      </w:r>
    </w:p>
    <w:p w14:paraId="7C00F140" w14:textId="77777777" w:rsidR="0094246B" w:rsidRPr="0094246B" w:rsidRDefault="0094246B" w:rsidP="0094246B">
      <w:pPr>
        <w:pStyle w:val="EndNoteBibliography"/>
        <w:spacing w:after="0"/>
        <w:ind w:left="280" w:hanging="280"/>
      </w:pPr>
      <w:r w:rsidRPr="0094246B">
        <w:t>28</w:t>
      </w:r>
      <w:r w:rsidRPr="0094246B">
        <w:tab/>
        <w:t xml:space="preserve">Hering, C., Schulz, A. &amp; Villinger, A. Diatomic PN–trapped in a cyclo-tetraphosphazene. </w:t>
      </w:r>
      <w:r w:rsidRPr="0094246B">
        <w:rPr>
          <w:i/>
        </w:rPr>
        <w:t>Chem. Sci.</w:t>
      </w:r>
      <w:r w:rsidRPr="0094246B">
        <w:t xml:space="preserve"> </w:t>
      </w:r>
      <w:r w:rsidRPr="0094246B">
        <w:rPr>
          <w:b/>
        </w:rPr>
        <w:t>5</w:t>
      </w:r>
      <w:r w:rsidRPr="0094246B">
        <w:t>, 1064-1073 (2014).</w:t>
      </w:r>
    </w:p>
    <w:p w14:paraId="28310171" w14:textId="77777777" w:rsidR="0094246B" w:rsidRPr="0094246B" w:rsidRDefault="0094246B" w:rsidP="0094246B">
      <w:pPr>
        <w:pStyle w:val="EndNoteBibliography"/>
        <w:spacing w:after="0"/>
        <w:ind w:left="280" w:hanging="280"/>
      </w:pPr>
      <w:r w:rsidRPr="0094246B">
        <w:t>29</w:t>
      </w:r>
      <w:r w:rsidRPr="0094246B">
        <w:tab/>
        <w:t xml:space="preserve">Anslyn, E. V. &amp; Dougherty, D. A. </w:t>
      </w:r>
      <w:r w:rsidRPr="0094246B">
        <w:rPr>
          <w:i/>
        </w:rPr>
        <w:t>Modern physical organic chemistry</w:t>
      </w:r>
      <w:r w:rsidRPr="0094246B">
        <w:t>.  (University science books, 2006).</w:t>
      </w:r>
    </w:p>
    <w:p w14:paraId="15E3A231" w14:textId="77777777" w:rsidR="0094246B" w:rsidRPr="0094246B" w:rsidRDefault="0094246B" w:rsidP="0094246B">
      <w:pPr>
        <w:pStyle w:val="EndNoteBibliography"/>
        <w:spacing w:after="0"/>
        <w:ind w:left="280" w:hanging="280"/>
      </w:pPr>
      <w:r w:rsidRPr="0094246B">
        <w:lastRenderedPageBreak/>
        <w:t>30</w:t>
      </w:r>
      <w:r w:rsidRPr="0094246B">
        <w:tab/>
        <w:t xml:space="preserve">Maier, G., Pfriem, S., Schäfer, U. &amp; Matusch, R. Tetra‐tert‐butyltetrahedrane. </w:t>
      </w:r>
      <w:r w:rsidRPr="0094246B">
        <w:rPr>
          <w:i/>
        </w:rPr>
        <w:t>Angew. Chem. Int. Ed.</w:t>
      </w:r>
      <w:r w:rsidRPr="0094246B">
        <w:t xml:space="preserve"> </w:t>
      </w:r>
      <w:r w:rsidRPr="0094246B">
        <w:rPr>
          <w:b/>
        </w:rPr>
        <w:t>17</w:t>
      </w:r>
      <w:r w:rsidRPr="0094246B">
        <w:t>, 520-521 (1978).</w:t>
      </w:r>
    </w:p>
    <w:p w14:paraId="09E7E8DA" w14:textId="77777777" w:rsidR="0094246B" w:rsidRPr="0094246B" w:rsidRDefault="0094246B" w:rsidP="0094246B">
      <w:pPr>
        <w:pStyle w:val="EndNoteBibliography"/>
        <w:spacing w:after="0"/>
        <w:ind w:left="280" w:hanging="280"/>
      </w:pPr>
      <w:r w:rsidRPr="0094246B">
        <w:t>31</w:t>
      </w:r>
      <w:r w:rsidRPr="0094246B">
        <w:tab/>
        <w:t>Maier, G.</w:t>
      </w:r>
      <w:r w:rsidRPr="0094246B">
        <w:rPr>
          <w:i/>
        </w:rPr>
        <w:t xml:space="preserve"> et al.</w:t>
      </w:r>
      <w:r w:rsidRPr="0094246B">
        <w:t xml:space="preserve"> Tetrakis (trimethylsilyl) tetrahedrane. </w:t>
      </w:r>
      <w:r w:rsidRPr="0094246B">
        <w:rPr>
          <w:i/>
        </w:rPr>
        <w:t>J. Am. Chem. Soc.</w:t>
      </w:r>
      <w:r w:rsidRPr="0094246B">
        <w:t xml:space="preserve"> </w:t>
      </w:r>
      <w:r w:rsidRPr="0094246B">
        <w:rPr>
          <w:b/>
        </w:rPr>
        <w:t>124</w:t>
      </w:r>
      <w:r w:rsidRPr="0094246B">
        <w:t>, 13819-13826 (2002).</w:t>
      </w:r>
    </w:p>
    <w:p w14:paraId="7930B629" w14:textId="77777777" w:rsidR="0094246B" w:rsidRPr="0094246B" w:rsidRDefault="0094246B" w:rsidP="0094246B">
      <w:pPr>
        <w:pStyle w:val="EndNoteBibliography"/>
        <w:spacing w:after="0"/>
        <w:ind w:left="280" w:hanging="280"/>
      </w:pPr>
      <w:r w:rsidRPr="0094246B">
        <w:t>32</w:t>
      </w:r>
      <w:r w:rsidRPr="0094246B">
        <w:tab/>
        <w:t>Jamieson, C. S. &amp; Kaiser, R. I. Isotopic study of the formation of the azide radical (N</w:t>
      </w:r>
      <w:r w:rsidRPr="0094246B">
        <w:rPr>
          <w:vertAlign w:val="subscript"/>
        </w:rPr>
        <w:t>3</w:t>
      </w:r>
      <w:r w:rsidRPr="0094246B">
        <w:t xml:space="preserve">). </w:t>
      </w:r>
      <w:r w:rsidRPr="0094246B">
        <w:rPr>
          <w:i/>
        </w:rPr>
        <w:t>Chem. Phys. Lett.</w:t>
      </w:r>
      <w:r w:rsidRPr="0094246B">
        <w:t xml:space="preserve"> </w:t>
      </w:r>
      <w:r w:rsidRPr="0094246B">
        <w:rPr>
          <w:b/>
        </w:rPr>
        <w:t>440</w:t>
      </w:r>
      <w:r w:rsidRPr="0094246B">
        <w:t>, 98-104 (2007).</w:t>
      </w:r>
    </w:p>
    <w:p w14:paraId="2E0EFFA0" w14:textId="77777777" w:rsidR="0094246B" w:rsidRPr="0094246B" w:rsidRDefault="0094246B" w:rsidP="0094246B">
      <w:pPr>
        <w:pStyle w:val="EndNoteBibliography"/>
        <w:spacing w:after="0"/>
        <w:ind w:left="280" w:hanging="280"/>
      </w:pPr>
      <w:r w:rsidRPr="0094246B">
        <w:t>33</w:t>
      </w:r>
      <w:r w:rsidRPr="0094246B">
        <w:tab/>
        <w:t>Engelke, R. Five stable points on the N</w:t>
      </w:r>
      <w:r w:rsidRPr="0094246B">
        <w:rPr>
          <w:vertAlign w:val="subscript"/>
        </w:rPr>
        <w:t>6</w:t>
      </w:r>
      <w:r w:rsidRPr="0094246B">
        <w:t xml:space="preserve"> energy hypersurface: structures, energies, frequencies, and chemical shifts. </w:t>
      </w:r>
      <w:r w:rsidRPr="0094246B">
        <w:rPr>
          <w:i/>
        </w:rPr>
        <w:t>J. Phys. Chem.</w:t>
      </w:r>
      <w:r w:rsidRPr="0094246B">
        <w:t xml:space="preserve"> </w:t>
      </w:r>
      <w:r w:rsidRPr="0094246B">
        <w:rPr>
          <w:b/>
        </w:rPr>
        <w:t>93</w:t>
      </w:r>
      <w:r w:rsidRPr="0094246B">
        <w:t>, 5722-5727 (1989).</w:t>
      </w:r>
    </w:p>
    <w:p w14:paraId="61F4A96A" w14:textId="77777777" w:rsidR="0094246B" w:rsidRPr="0094246B" w:rsidRDefault="0094246B" w:rsidP="0094246B">
      <w:pPr>
        <w:pStyle w:val="EndNoteBibliography"/>
        <w:spacing w:after="0"/>
        <w:ind w:left="280" w:hanging="280"/>
      </w:pPr>
      <w:r w:rsidRPr="0094246B">
        <w:t>34</w:t>
      </w:r>
      <w:r w:rsidRPr="0094246B">
        <w:tab/>
        <w:t>Engelke, R. Ab initio correlated calculations of six nitrogen (N</w:t>
      </w:r>
      <w:r w:rsidRPr="0094246B">
        <w:rPr>
          <w:vertAlign w:val="subscript"/>
        </w:rPr>
        <w:t>6</w:t>
      </w:r>
      <w:r w:rsidRPr="0094246B">
        <w:t xml:space="preserve">) isomers. </w:t>
      </w:r>
      <w:r w:rsidRPr="0094246B">
        <w:rPr>
          <w:i/>
        </w:rPr>
        <w:t>J. Phys. Chem.</w:t>
      </w:r>
      <w:r w:rsidRPr="0094246B">
        <w:t xml:space="preserve"> </w:t>
      </w:r>
      <w:r w:rsidRPr="0094246B">
        <w:rPr>
          <w:b/>
        </w:rPr>
        <w:t>96</w:t>
      </w:r>
      <w:r w:rsidRPr="0094246B">
        <w:t>, 10789-10792 (1992).</w:t>
      </w:r>
    </w:p>
    <w:p w14:paraId="5B780C2C" w14:textId="77777777" w:rsidR="0094246B" w:rsidRPr="0094246B" w:rsidRDefault="0094246B" w:rsidP="0094246B">
      <w:pPr>
        <w:pStyle w:val="EndNoteBibliography"/>
        <w:spacing w:after="0"/>
        <w:ind w:left="280" w:hanging="280"/>
      </w:pPr>
      <w:r w:rsidRPr="0094246B">
        <w:t>35</w:t>
      </w:r>
      <w:r w:rsidRPr="0094246B">
        <w:tab/>
        <w:t>Tobita, M. &amp; Bartlett, R. J. Structure and stability of N</w:t>
      </w:r>
      <w:r w:rsidRPr="0094246B">
        <w:rPr>
          <w:vertAlign w:val="subscript"/>
        </w:rPr>
        <w:t>6</w:t>
      </w:r>
      <w:r w:rsidRPr="0094246B">
        <w:t xml:space="preserve"> isomers and their spectroscopic characteristics. </w:t>
      </w:r>
      <w:r w:rsidRPr="0094246B">
        <w:rPr>
          <w:i/>
        </w:rPr>
        <w:t>J. Phys. Chem. A</w:t>
      </w:r>
      <w:r w:rsidRPr="0094246B">
        <w:t xml:space="preserve"> </w:t>
      </w:r>
      <w:r w:rsidRPr="0094246B">
        <w:rPr>
          <w:b/>
        </w:rPr>
        <w:t>105</w:t>
      </w:r>
      <w:r w:rsidRPr="0094246B">
        <w:t>, 4107-4113 (2001).</w:t>
      </w:r>
    </w:p>
    <w:p w14:paraId="17E25681" w14:textId="77777777" w:rsidR="0094246B" w:rsidRPr="0094246B" w:rsidRDefault="0094246B" w:rsidP="0094246B">
      <w:pPr>
        <w:pStyle w:val="EndNoteBibliography"/>
        <w:spacing w:after="0"/>
        <w:ind w:left="280" w:hanging="280"/>
      </w:pPr>
      <w:r w:rsidRPr="0094246B">
        <w:t>36</w:t>
      </w:r>
      <w:r w:rsidRPr="0094246B">
        <w:tab/>
        <w:t>Schnick, W., Lücke, J. &amp; Krumeich, F. Phosphorus nitride P</w:t>
      </w:r>
      <w:r w:rsidRPr="0094246B">
        <w:rPr>
          <w:vertAlign w:val="subscript"/>
        </w:rPr>
        <w:t>3</w:t>
      </w:r>
      <w:r w:rsidRPr="0094246B">
        <w:t>N</w:t>
      </w:r>
      <w:r w:rsidRPr="0094246B">
        <w:rPr>
          <w:vertAlign w:val="subscript"/>
        </w:rPr>
        <w:t>5</w:t>
      </w:r>
      <w:r w:rsidRPr="0094246B">
        <w:t xml:space="preserve">: Synthesis, spectroscopic, and electron microscopic investigations. </w:t>
      </w:r>
      <w:r w:rsidRPr="0094246B">
        <w:rPr>
          <w:i/>
        </w:rPr>
        <w:t>Chem. Mater.</w:t>
      </w:r>
      <w:r w:rsidRPr="0094246B">
        <w:t xml:space="preserve"> </w:t>
      </w:r>
      <w:r w:rsidRPr="0094246B">
        <w:rPr>
          <w:b/>
        </w:rPr>
        <w:t>8</w:t>
      </w:r>
      <w:r w:rsidRPr="0094246B">
        <w:t>, 281-286 (1996).</w:t>
      </w:r>
    </w:p>
    <w:p w14:paraId="3E33E5D8" w14:textId="77777777" w:rsidR="0094246B" w:rsidRPr="0094246B" w:rsidRDefault="0094246B" w:rsidP="0094246B">
      <w:pPr>
        <w:pStyle w:val="EndNoteBibliography"/>
        <w:spacing w:after="0"/>
        <w:ind w:left="280" w:hanging="280"/>
      </w:pPr>
      <w:r w:rsidRPr="0094246B">
        <w:t>37</w:t>
      </w:r>
      <w:r w:rsidRPr="0094246B">
        <w:tab/>
        <w:t xml:space="preserve">Buder, W. &amp; Schmidt, A. Phosphorazide und deren Schwingungsspektren. </w:t>
      </w:r>
      <w:r w:rsidRPr="0094246B">
        <w:rPr>
          <w:i/>
        </w:rPr>
        <w:t>Z. Anorg. Allg. Chem.</w:t>
      </w:r>
      <w:r w:rsidRPr="0094246B">
        <w:t xml:space="preserve"> </w:t>
      </w:r>
      <w:r w:rsidRPr="0094246B">
        <w:rPr>
          <w:b/>
        </w:rPr>
        <w:t>415</w:t>
      </w:r>
      <w:r w:rsidRPr="0094246B">
        <w:t>, 263-267 (1975).</w:t>
      </w:r>
    </w:p>
    <w:p w14:paraId="670E3FD4" w14:textId="77777777" w:rsidR="0094246B" w:rsidRPr="0094246B" w:rsidRDefault="0094246B" w:rsidP="0094246B">
      <w:pPr>
        <w:pStyle w:val="EndNoteBibliography"/>
        <w:spacing w:after="0"/>
        <w:ind w:left="280" w:hanging="280"/>
      </w:pPr>
      <w:r w:rsidRPr="0094246B">
        <w:t>38</w:t>
      </w:r>
      <w:r w:rsidRPr="0094246B">
        <w:tab/>
        <w:t>Göbel, M., Karaghiosoff, K. &amp; Klapötke, T. M. The first structural characterization of a binary P–N molecule: The highly energetic compound P</w:t>
      </w:r>
      <w:r w:rsidRPr="0094246B">
        <w:rPr>
          <w:vertAlign w:val="subscript"/>
        </w:rPr>
        <w:t>3</w:t>
      </w:r>
      <w:r w:rsidRPr="0094246B">
        <w:t>N</w:t>
      </w:r>
      <w:r w:rsidRPr="0094246B">
        <w:rPr>
          <w:vertAlign w:val="subscript"/>
        </w:rPr>
        <w:t>21</w:t>
      </w:r>
      <w:r w:rsidRPr="0094246B">
        <w:t xml:space="preserve">. </w:t>
      </w:r>
      <w:r w:rsidRPr="0094246B">
        <w:rPr>
          <w:i/>
        </w:rPr>
        <w:t>Angew. Chem. Int. Ed.</w:t>
      </w:r>
      <w:r w:rsidRPr="0094246B">
        <w:t xml:space="preserve"> </w:t>
      </w:r>
      <w:r w:rsidRPr="0094246B">
        <w:rPr>
          <w:b/>
        </w:rPr>
        <w:t>45</w:t>
      </w:r>
      <w:r w:rsidRPr="0094246B">
        <w:t>, 6037-6040 (2006).</w:t>
      </w:r>
    </w:p>
    <w:p w14:paraId="4B52E079" w14:textId="77777777" w:rsidR="0094246B" w:rsidRPr="0094246B" w:rsidRDefault="0094246B" w:rsidP="0094246B">
      <w:pPr>
        <w:pStyle w:val="EndNoteBibliography"/>
        <w:spacing w:after="0"/>
        <w:ind w:left="280" w:hanging="280"/>
      </w:pPr>
      <w:r w:rsidRPr="0094246B">
        <w:t>39</w:t>
      </w:r>
      <w:r w:rsidRPr="0094246B">
        <w:tab/>
        <w:t>Jones, B. M. &amp; Kaiser, R. I. Application of reflectron time-of-flight mass spectroscopy in the analysis of astrophysically relevant ices exposed to ionization radiation: Methane (CH</w:t>
      </w:r>
      <w:r w:rsidRPr="0094246B">
        <w:rPr>
          <w:vertAlign w:val="subscript"/>
        </w:rPr>
        <w:t>4</w:t>
      </w:r>
      <w:r w:rsidRPr="0094246B">
        <w:t>) and D4-methane (CD</w:t>
      </w:r>
      <w:r w:rsidRPr="0094246B">
        <w:rPr>
          <w:vertAlign w:val="subscript"/>
        </w:rPr>
        <w:t>4</w:t>
      </w:r>
      <w:r w:rsidRPr="0094246B">
        <w:t xml:space="preserve">) as a case study. </w:t>
      </w:r>
      <w:r w:rsidRPr="0094246B">
        <w:rPr>
          <w:i/>
        </w:rPr>
        <w:t>J. Phys. Chem. Lett.</w:t>
      </w:r>
      <w:r w:rsidRPr="0094246B">
        <w:t xml:space="preserve"> </w:t>
      </w:r>
      <w:r w:rsidRPr="0094246B">
        <w:rPr>
          <w:b/>
        </w:rPr>
        <w:t>4</w:t>
      </w:r>
      <w:r w:rsidRPr="0094246B">
        <w:t>, 1965-1971 (2013).</w:t>
      </w:r>
    </w:p>
    <w:p w14:paraId="6506FD33" w14:textId="77777777" w:rsidR="0094246B" w:rsidRPr="0094246B" w:rsidRDefault="0094246B" w:rsidP="0094246B">
      <w:pPr>
        <w:pStyle w:val="EndNoteBibliography"/>
        <w:spacing w:after="0"/>
        <w:ind w:left="280" w:hanging="280"/>
      </w:pPr>
      <w:r w:rsidRPr="0094246B">
        <w:t>40</w:t>
      </w:r>
      <w:r w:rsidRPr="0094246B">
        <w:tab/>
        <w:t xml:space="preserve">Abplanalp, M. J., Förstel, M. &amp; Kaiser, R. I. Exploiting single photon vacuum ultraviolet photoionization to unravel the synthesis of complex organic molecules in interstellar ices. </w:t>
      </w:r>
      <w:r w:rsidRPr="0094246B">
        <w:rPr>
          <w:i/>
        </w:rPr>
        <w:t>Chem. Phys. Lett.</w:t>
      </w:r>
      <w:r w:rsidRPr="0094246B">
        <w:t xml:space="preserve"> </w:t>
      </w:r>
      <w:r w:rsidRPr="0094246B">
        <w:rPr>
          <w:b/>
        </w:rPr>
        <w:t>644</w:t>
      </w:r>
      <w:r w:rsidRPr="0094246B">
        <w:t>, 79-98 (2016).</w:t>
      </w:r>
    </w:p>
    <w:p w14:paraId="198A04BB" w14:textId="77777777" w:rsidR="0094246B" w:rsidRPr="0094246B" w:rsidRDefault="0094246B" w:rsidP="0094246B">
      <w:pPr>
        <w:pStyle w:val="EndNoteBibliography"/>
        <w:spacing w:after="0"/>
        <w:ind w:left="280" w:hanging="280"/>
      </w:pPr>
      <w:r w:rsidRPr="0094246B">
        <w:t>41</w:t>
      </w:r>
      <w:r w:rsidRPr="0094246B">
        <w:tab/>
        <w:t xml:space="preserve">Zhou, L., Maity, S., Abplanalp, M., Turner, A. &amp; Kaiser, R. I. On the radiolysis of ethylene ices by energetic electrons and implications to the extraterrestrial hydrocarbon chemistry. </w:t>
      </w:r>
      <w:r w:rsidRPr="0094246B">
        <w:rPr>
          <w:i/>
        </w:rPr>
        <w:t>Astrophys. J.</w:t>
      </w:r>
      <w:r w:rsidRPr="0094246B">
        <w:t xml:space="preserve"> </w:t>
      </w:r>
      <w:r w:rsidRPr="0094246B">
        <w:rPr>
          <w:b/>
        </w:rPr>
        <w:t>790</w:t>
      </w:r>
      <w:r w:rsidRPr="0094246B">
        <w:t>, 38 (2014).</w:t>
      </w:r>
    </w:p>
    <w:p w14:paraId="67B03CBF" w14:textId="77777777" w:rsidR="0094246B" w:rsidRPr="0094246B" w:rsidRDefault="0094246B" w:rsidP="0094246B">
      <w:pPr>
        <w:pStyle w:val="EndNoteBibliography"/>
        <w:spacing w:after="0"/>
        <w:ind w:left="280" w:hanging="280"/>
      </w:pPr>
      <w:r w:rsidRPr="0094246B">
        <w:t>42</w:t>
      </w:r>
      <w:r w:rsidRPr="0094246B">
        <w:tab/>
        <w:t>Satorre, M.</w:t>
      </w:r>
      <w:r w:rsidRPr="0094246B">
        <w:rPr>
          <w:i/>
        </w:rPr>
        <w:t xml:space="preserve"> et al.</w:t>
      </w:r>
      <w:r w:rsidRPr="0094246B">
        <w:t xml:space="preserve"> Density of CH</w:t>
      </w:r>
      <w:r w:rsidRPr="0094246B">
        <w:rPr>
          <w:vertAlign w:val="subscript"/>
        </w:rPr>
        <w:t>4</w:t>
      </w:r>
      <w:r w:rsidRPr="0094246B">
        <w:t>, N</w:t>
      </w:r>
      <w:r w:rsidRPr="0094246B">
        <w:rPr>
          <w:vertAlign w:val="subscript"/>
        </w:rPr>
        <w:t>2</w:t>
      </w:r>
      <w:r w:rsidRPr="0094246B">
        <w:t xml:space="preserve"> and CO</w:t>
      </w:r>
      <w:r w:rsidRPr="0094246B">
        <w:rPr>
          <w:vertAlign w:val="subscript"/>
        </w:rPr>
        <w:t>2</w:t>
      </w:r>
      <w:r w:rsidRPr="0094246B">
        <w:t xml:space="preserve"> ices at different temperatures of deposition. </w:t>
      </w:r>
      <w:r w:rsidRPr="0094246B">
        <w:rPr>
          <w:i/>
        </w:rPr>
        <w:t>Planet. Space Sci.</w:t>
      </w:r>
      <w:r w:rsidRPr="0094246B">
        <w:t xml:space="preserve"> </w:t>
      </w:r>
      <w:r w:rsidRPr="0094246B">
        <w:rPr>
          <w:b/>
        </w:rPr>
        <w:t>56</w:t>
      </w:r>
      <w:r w:rsidRPr="0094246B">
        <w:t>, 1748-1752 (2008).</w:t>
      </w:r>
    </w:p>
    <w:p w14:paraId="6B2F0F16" w14:textId="77777777" w:rsidR="0094246B" w:rsidRPr="0094246B" w:rsidRDefault="0094246B" w:rsidP="0094246B">
      <w:pPr>
        <w:pStyle w:val="EndNoteBibliography"/>
        <w:spacing w:after="0"/>
        <w:ind w:left="280" w:hanging="280"/>
      </w:pPr>
      <w:r w:rsidRPr="0094246B">
        <w:lastRenderedPageBreak/>
        <w:t>43</w:t>
      </w:r>
      <w:r w:rsidRPr="0094246B">
        <w:tab/>
        <w:t>Drouin, D.</w:t>
      </w:r>
      <w:r w:rsidRPr="0094246B">
        <w:rPr>
          <w:i/>
        </w:rPr>
        <w:t xml:space="preserve"> et al.</w:t>
      </w:r>
      <w:r w:rsidRPr="0094246B">
        <w:t xml:space="preserve"> CASINO V2.42 - A fast and easy-to-use modeling tool for scanning electron microscopy and microanalysis users. </w:t>
      </w:r>
      <w:r w:rsidRPr="0094246B">
        <w:rPr>
          <w:i/>
        </w:rPr>
        <w:t>Scanning</w:t>
      </w:r>
      <w:r w:rsidRPr="0094246B">
        <w:t xml:space="preserve"> </w:t>
      </w:r>
      <w:r w:rsidRPr="0094246B">
        <w:rPr>
          <w:b/>
        </w:rPr>
        <w:t>29</w:t>
      </w:r>
      <w:r w:rsidRPr="0094246B">
        <w:t>, 92-101 (2007).</w:t>
      </w:r>
    </w:p>
    <w:p w14:paraId="0A10674A" w14:textId="01858609" w:rsidR="0094246B" w:rsidRPr="0094246B" w:rsidRDefault="0094246B" w:rsidP="0094246B">
      <w:pPr>
        <w:pStyle w:val="EndNoteBibliography"/>
        <w:spacing w:after="0"/>
        <w:ind w:left="280" w:hanging="280"/>
      </w:pPr>
      <w:r w:rsidRPr="0094246B">
        <w:t>44</w:t>
      </w:r>
      <w:r w:rsidRPr="0094246B">
        <w:tab/>
      </w:r>
      <w:ins w:id="560" w:author="Starbase20" w:date="2021-08-19T17:21:00Z">
        <w:r w:rsidRPr="0094246B">
          <w:t>Frisch, M. J. et al. Gaussian 16, Revision A.03 (Gaussian, Inc., Wallingford, 2016).</w:t>
        </w:r>
      </w:ins>
      <w:del w:id="561" w:author="Starbase20" w:date="2021-08-19T17:21:00Z">
        <w:r w:rsidRPr="0094246B" w:rsidDel="0094246B">
          <w:delText xml:space="preserve">Gaussian 16, Revision A.03; Frisch, M. J.; Trucks, G. W.; Schlegel, H. B.; Scuseria, G. E.; Robb, M. A.; Cheeseman, J. R.; Scalmani, G.; Barone, V.; Petersson, G. A.; Nakatsuji, H.; Li, X.; Caricato, M.; Marenich, A. V.; Bloino, J.; Janesko, B. G.; Gomperts, R.; Mennucci, B.; Hratchian, H. P.; Ortiz, J. V.; Izmaylov, A. F.; Sonnenberg, J. L.; Williams-Young, D.; Ding, F.; Lipparini, F.; Egidi, F.; Goings, J.; Peng, B.; Petrone, A.; Henderson, T.; Ranasinghe, D.; Zakrzewski, V. G.; Gao, J.; Rega, N.; Zheng, G.; Liang, W.; Hada, M.; Ehara, M.; Toyota, K.; Fukuda, R.; Hasegawa, J.; Ishida, M.; Nakajima, T.; Honda, Y.; Kitao, O.; Nakai, H.; Vreven, T.; Throssell, K.; Montgomery, J. A., Jr.; Peralta, J. E.; Ogliaro, F.; Bearpark, M. J.; Heyd, J. J.; Brothers, E. N.; Kudin, K. N.; Staroverov, V. N.; Keith, T. A.; Kobayashi, R.; Normand, J.; Raghavachari, K.; Rendell, A. P.; Burant, J. C.; Iyengar, S. S.; Tomasi, J.; Cossi, M.; Millam, J. M.; Klene, M.; Adamo, C.; Cammi, R.; Ochterski, J. W.; Martin, R. L.; Morokuma, K.; Farkas, O.; Foresman, J. B.; Fox, D. J., Gaussian Inc., Wallingford CT </w:delText>
        </w:r>
        <w:r w:rsidRPr="0094246B" w:rsidDel="0094246B">
          <w:rPr>
            <w:b/>
          </w:rPr>
          <w:delText>2016</w:delText>
        </w:r>
        <w:r w:rsidRPr="0094246B" w:rsidDel="0094246B">
          <w:delText xml:space="preserve">. Gaussian 16, Revision A.03; Frisch, M. J.; Trucks, G. W.; Schlegel, H. B.; Scuseria, G. E.; Robb, M. A.; Cheeseman, J. R.; Scalmani, G.; Barone, V.; Petersson, G. A.; Nakatsuji, H.; Li, X.; Caricato, M.; Marenich, A. V.; Bloino, J.; Janesko, B. G.; Gomperts, R.; Mennucci, B.; Hratchian, H. P.; Ortiz, J. V.; Izmaylov, A. F.; Sonnenberg, J. L.; Williams-Young, D.; Ding, F.; Lipparini, F.; Egidi, F.; Goings, J.; Peng, B.; Petrone, A.; Henderson, T.; Ranasinghe, D.; Zakrzewski, V. G.; Gao, J.; Rega, N.; Zheng, G.; Liang, W.; Hada, M.; Ehara, M.; Toyota, K.; Fukuda, R.; Hasegawa, J.; Ishida, M.; Nakajima, T.; Honda, Y.; Kitao, O.; Nakai, H.; Vreven, T.; Throssell, K.; Montgomery, J. A., Jr.; Peralta, J. E.; Ogliaro, F.; Bearpark, M. J.; Heyd, J. J.; Brothers, E. N.; Kudin, K. N.; Staroverov, V. N.; Keith, T. A.; Kobayashi, R.; Normand, J.; Raghavachari, K.; Rendell, A. P.; Burant, J. C.; Iyengar, S. S.; Tomasi, J.; Cossi, M.; Millam, J. M.; Klene, M.; Adamo, C.; Cammi, R.; Ochterski, J. W.; Martin, R. L.; Morokuma, K.; Farkas, O.; Foresman, J. B.; Fox, D. J., Gaussian Inc., Wallingford CT </w:delText>
        </w:r>
        <w:r w:rsidRPr="0094246B" w:rsidDel="0094246B">
          <w:rPr>
            <w:b/>
          </w:rPr>
          <w:delText>2016</w:delText>
        </w:r>
        <w:r w:rsidRPr="0094246B" w:rsidDel="0094246B">
          <w:delText>.</w:delText>
        </w:r>
      </w:del>
    </w:p>
    <w:p w14:paraId="54343849" w14:textId="77777777" w:rsidR="0094246B" w:rsidRPr="0094246B" w:rsidRDefault="0094246B" w:rsidP="0094246B">
      <w:pPr>
        <w:pStyle w:val="EndNoteBibliography"/>
        <w:spacing w:after="0"/>
        <w:ind w:left="280" w:hanging="280"/>
      </w:pPr>
      <w:r w:rsidRPr="0094246B">
        <w:t>45</w:t>
      </w:r>
      <w:r w:rsidRPr="0094246B">
        <w:tab/>
        <w:t xml:space="preserve">Becke, A. D. Density-functional exchange-energy: Approximation with correct asymptotic behavior. </w:t>
      </w:r>
      <w:r w:rsidRPr="0094246B">
        <w:rPr>
          <w:i/>
        </w:rPr>
        <w:t>Phys. Rev. A</w:t>
      </w:r>
      <w:r w:rsidRPr="0094246B">
        <w:t xml:space="preserve"> </w:t>
      </w:r>
      <w:r w:rsidRPr="0094246B">
        <w:rPr>
          <w:b/>
        </w:rPr>
        <w:t>38</w:t>
      </w:r>
      <w:r w:rsidRPr="0094246B">
        <w:t>, 3098-3100 (1988).</w:t>
      </w:r>
    </w:p>
    <w:p w14:paraId="24877C85" w14:textId="77777777" w:rsidR="0094246B" w:rsidRPr="0094246B" w:rsidRDefault="0094246B" w:rsidP="0094246B">
      <w:pPr>
        <w:pStyle w:val="EndNoteBibliography"/>
        <w:spacing w:after="0"/>
        <w:ind w:left="280" w:hanging="280"/>
      </w:pPr>
      <w:r w:rsidRPr="0094246B">
        <w:t>46</w:t>
      </w:r>
      <w:r w:rsidRPr="0094246B">
        <w:tab/>
        <w:t xml:space="preserve">Becke, A. D. Density-functional thermochemistry. III. The role of exact exchange. </w:t>
      </w:r>
      <w:r w:rsidRPr="0094246B">
        <w:rPr>
          <w:i/>
        </w:rPr>
        <w:t>J. Chem. Phys.</w:t>
      </w:r>
      <w:r w:rsidRPr="0094246B">
        <w:t xml:space="preserve"> </w:t>
      </w:r>
      <w:r w:rsidRPr="0094246B">
        <w:rPr>
          <w:b/>
        </w:rPr>
        <w:t>98</w:t>
      </w:r>
      <w:r w:rsidRPr="0094246B">
        <w:t>, 5648-5652 (1993).</w:t>
      </w:r>
    </w:p>
    <w:p w14:paraId="5814BB29" w14:textId="77777777" w:rsidR="0094246B" w:rsidRPr="0094246B" w:rsidRDefault="0094246B" w:rsidP="0094246B">
      <w:pPr>
        <w:pStyle w:val="EndNoteBibliography"/>
        <w:spacing w:after="0"/>
        <w:ind w:left="280" w:hanging="280"/>
      </w:pPr>
      <w:r w:rsidRPr="0094246B">
        <w:t>47</w:t>
      </w:r>
      <w:r w:rsidRPr="0094246B">
        <w:tab/>
        <w:t xml:space="preserve">Lee, C., Yang, W. &amp; Parr, R. G. Development of the Colle-Salvetti correlation-energy formula into a functional of the electron density. </w:t>
      </w:r>
      <w:r w:rsidRPr="0094246B">
        <w:rPr>
          <w:i/>
        </w:rPr>
        <w:t>Phys. Rev. B</w:t>
      </w:r>
      <w:r w:rsidRPr="0094246B">
        <w:t xml:space="preserve"> </w:t>
      </w:r>
      <w:r w:rsidRPr="0094246B">
        <w:rPr>
          <w:b/>
        </w:rPr>
        <w:t>37</w:t>
      </w:r>
      <w:r w:rsidRPr="0094246B">
        <w:t>, 785-789 (1988).</w:t>
      </w:r>
    </w:p>
    <w:p w14:paraId="412413EC" w14:textId="77777777" w:rsidR="0094246B" w:rsidRPr="0094246B" w:rsidRDefault="0094246B" w:rsidP="0094246B">
      <w:pPr>
        <w:pStyle w:val="EndNoteBibliography"/>
        <w:spacing w:after="0"/>
        <w:ind w:left="280" w:hanging="280"/>
      </w:pPr>
      <w:r w:rsidRPr="0094246B">
        <w:t>48</w:t>
      </w:r>
      <w:r w:rsidRPr="0094246B">
        <w:tab/>
        <w:t xml:space="preserve">Dunning, J., Thom H. Gaussian basis sets for use in correlated molecular calculations. I. The atoms boron through neon and hydrogen. </w:t>
      </w:r>
      <w:r w:rsidRPr="0094246B">
        <w:rPr>
          <w:i/>
        </w:rPr>
        <w:t>J. Chem. Phys.</w:t>
      </w:r>
      <w:r w:rsidRPr="0094246B">
        <w:t xml:space="preserve"> </w:t>
      </w:r>
      <w:r w:rsidRPr="0094246B">
        <w:rPr>
          <w:b/>
        </w:rPr>
        <w:t>90</w:t>
      </w:r>
      <w:r w:rsidRPr="0094246B">
        <w:t>, 1007-1023 (1989).</w:t>
      </w:r>
    </w:p>
    <w:p w14:paraId="179D062F" w14:textId="77777777" w:rsidR="0094246B" w:rsidRPr="0094246B" w:rsidRDefault="0094246B" w:rsidP="0094246B">
      <w:pPr>
        <w:pStyle w:val="EndNoteBibliography"/>
        <w:spacing w:after="0"/>
        <w:ind w:left="280" w:hanging="280"/>
      </w:pPr>
      <w:r w:rsidRPr="0094246B">
        <w:t>49</w:t>
      </w:r>
      <w:r w:rsidRPr="0094246B">
        <w:tab/>
        <w:t xml:space="preserve">Čížek, J. On the correlation problem in atomic and molecular systems. Calculation of wavefunction components in Ursell-type expansion using quantum-field theoretical methods. </w:t>
      </w:r>
      <w:r w:rsidRPr="0094246B">
        <w:rPr>
          <w:i/>
        </w:rPr>
        <w:t>J. Chem. Phys.</w:t>
      </w:r>
      <w:r w:rsidRPr="0094246B">
        <w:t xml:space="preserve"> </w:t>
      </w:r>
      <w:r w:rsidRPr="0094246B">
        <w:rPr>
          <w:b/>
        </w:rPr>
        <w:t>45</w:t>
      </w:r>
      <w:r w:rsidRPr="0094246B">
        <w:t>, 4256-4266 (1966).</w:t>
      </w:r>
    </w:p>
    <w:p w14:paraId="4484BFFD" w14:textId="77777777" w:rsidR="0094246B" w:rsidRPr="0094246B" w:rsidRDefault="0094246B" w:rsidP="0094246B">
      <w:pPr>
        <w:pStyle w:val="EndNoteBibliography"/>
        <w:spacing w:after="0"/>
        <w:ind w:left="280" w:hanging="280"/>
      </w:pPr>
      <w:r w:rsidRPr="0094246B">
        <w:t>50</w:t>
      </w:r>
      <w:r w:rsidRPr="0094246B">
        <w:tab/>
        <w:t xml:space="preserve">Bartlett, R. J., Watts, J. D., Kucharski, S. A. &amp; Noga, J. Non-iterative fifth-order triple and quadruple excitation energy corrections in correlated methods. </w:t>
      </w:r>
      <w:r w:rsidRPr="0094246B">
        <w:rPr>
          <w:i/>
        </w:rPr>
        <w:t>Chem. Phys. Lett.</w:t>
      </w:r>
      <w:r w:rsidRPr="0094246B">
        <w:t xml:space="preserve"> </w:t>
      </w:r>
      <w:r w:rsidRPr="0094246B">
        <w:rPr>
          <w:b/>
        </w:rPr>
        <w:t>165</w:t>
      </w:r>
      <w:r w:rsidRPr="0094246B">
        <w:t>, 513-522 (1990).</w:t>
      </w:r>
    </w:p>
    <w:p w14:paraId="54677E4F" w14:textId="77777777" w:rsidR="0094246B" w:rsidRPr="0094246B" w:rsidRDefault="0094246B" w:rsidP="0094246B">
      <w:pPr>
        <w:pStyle w:val="EndNoteBibliography"/>
        <w:spacing w:after="0"/>
        <w:ind w:left="280" w:hanging="280"/>
      </w:pPr>
      <w:r w:rsidRPr="0094246B">
        <w:t>51</w:t>
      </w:r>
      <w:r w:rsidRPr="0094246B">
        <w:tab/>
        <w:t xml:space="preserve">Raghavachari, K. Electron correlation techniques in quantum chemistry: Recent advances. </w:t>
      </w:r>
      <w:r w:rsidRPr="0094246B">
        <w:rPr>
          <w:i/>
        </w:rPr>
        <w:t>Annu. Rev. Phys. Chem.</w:t>
      </w:r>
      <w:r w:rsidRPr="0094246B">
        <w:t xml:space="preserve"> </w:t>
      </w:r>
      <w:r w:rsidRPr="0094246B">
        <w:rPr>
          <w:b/>
        </w:rPr>
        <w:t>42</w:t>
      </w:r>
      <w:r w:rsidRPr="0094246B">
        <w:t>, 615-642 (1991).</w:t>
      </w:r>
    </w:p>
    <w:p w14:paraId="433F76BE" w14:textId="77777777" w:rsidR="0094246B" w:rsidRPr="0094246B" w:rsidRDefault="0094246B" w:rsidP="0094246B">
      <w:pPr>
        <w:pStyle w:val="EndNoteBibliography"/>
        <w:spacing w:after="0"/>
        <w:ind w:left="280" w:hanging="280"/>
      </w:pPr>
      <w:r w:rsidRPr="0094246B">
        <w:t>52</w:t>
      </w:r>
      <w:r w:rsidRPr="0094246B">
        <w:tab/>
        <w:t xml:space="preserve">Stanton, J. F. Why CCSD(T) works: a different perspective. </w:t>
      </w:r>
      <w:r w:rsidRPr="0094246B">
        <w:rPr>
          <w:i/>
        </w:rPr>
        <w:t>Chem. Phys. Lett.</w:t>
      </w:r>
      <w:r w:rsidRPr="0094246B">
        <w:t xml:space="preserve"> </w:t>
      </w:r>
      <w:r w:rsidRPr="0094246B">
        <w:rPr>
          <w:b/>
        </w:rPr>
        <w:t>281</w:t>
      </w:r>
      <w:r w:rsidRPr="0094246B">
        <w:t>, 130-134 (1997).</w:t>
      </w:r>
    </w:p>
    <w:p w14:paraId="7F84C1EC" w14:textId="77777777" w:rsidR="0094246B" w:rsidRPr="0094246B" w:rsidRDefault="0094246B" w:rsidP="0094246B">
      <w:pPr>
        <w:pStyle w:val="EndNoteBibliography"/>
        <w:spacing w:after="0"/>
        <w:ind w:left="280" w:hanging="280"/>
      </w:pPr>
      <w:r w:rsidRPr="0094246B">
        <w:t>53</w:t>
      </w:r>
      <w:r w:rsidRPr="0094246B">
        <w:tab/>
        <w:t>Peterson, K. A., Woon, D. E. &amp; Dunning, T. H. Benchmark calculations with correlated molecular wave functions. IV. The classical barrier height of the H +H</w:t>
      </w:r>
      <w:r w:rsidRPr="0094246B">
        <w:rPr>
          <w:vertAlign w:val="subscript"/>
        </w:rPr>
        <w:t>2</w:t>
      </w:r>
      <w:r w:rsidRPr="0094246B">
        <w:t xml:space="preserve"> →H</w:t>
      </w:r>
      <w:r w:rsidRPr="0094246B">
        <w:rPr>
          <w:vertAlign w:val="subscript"/>
        </w:rPr>
        <w:t>2</w:t>
      </w:r>
      <w:r w:rsidRPr="0094246B">
        <w:t xml:space="preserve"> + H reaction. </w:t>
      </w:r>
      <w:r w:rsidRPr="0094246B">
        <w:rPr>
          <w:i/>
        </w:rPr>
        <w:t>J. Chem. Phys.</w:t>
      </w:r>
      <w:r w:rsidRPr="0094246B">
        <w:t xml:space="preserve"> </w:t>
      </w:r>
      <w:r w:rsidRPr="0094246B">
        <w:rPr>
          <w:b/>
        </w:rPr>
        <w:t>100</w:t>
      </w:r>
      <w:r w:rsidRPr="0094246B">
        <w:t>, 7410-7415 (1994).</w:t>
      </w:r>
    </w:p>
    <w:p w14:paraId="4B5A2EB9" w14:textId="77777777" w:rsidR="0094246B" w:rsidRPr="0094246B" w:rsidRDefault="0094246B" w:rsidP="0094246B">
      <w:pPr>
        <w:pStyle w:val="EndNoteBibliography"/>
        <w:spacing w:after="0"/>
        <w:ind w:left="280" w:hanging="280"/>
      </w:pPr>
      <w:r w:rsidRPr="0094246B">
        <w:t>54</w:t>
      </w:r>
      <w:r w:rsidRPr="0094246B">
        <w:tab/>
        <w:t>Bergantini, A.</w:t>
      </w:r>
      <w:r w:rsidRPr="0094246B">
        <w:rPr>
          <w:i/>
        </w:rPr>
        <w:t xml:space="preserve"> et al.</w:t>
      </w:r>
      <w:r w:rsidRPr="0094246B">
        <w:t xml:space="preserve"> A combined experimental and theoretical study on the formation of interstellar propylene oxide (CH</w:t>
      </w:r>
      <w:r w:rsidRPr="0094246B">
        <w:rPr>
          <w:vertAlign w:val="subscript"/>
        </w:rPr>
        <w:t>3</w:t>
      </w:r>
      <w:r w:rsidRPr="0094246B">
        <w:t>CHCH</w:t>
      </w:r>
      <w:r w:rsidRPr="0094246B">
        <w:rPr>
          <w:vertAlign w:val="subscript"/>
        </w:rPr>
        <w:t>2</w:t>
      </w:r>
      <w:r w:rsidRPr="0094246B">
        <w:t xml:space="preserve">O)—A chiral molecule. </w:t>
      </w:r>
      <w:r w:rsidRPr="0094246B">
        <w:rPr>
          <w:i/>
        </w:rPr>
        <w:t>Astrophys. J.</w:t>
      </w:r>
      <w:r w:rsidRPr="0094246B">
        <w:t xml:space="preserve"> </w:t>
      </w:r>
      <w:r w:rsidRPr="0094246B">
        <w:rPr>
          <w:b/>
        </w:rPr>
        <w:t>860</w:t>
      </w:r>
      <w:r w:rsidRPr="0094246B">
        <w:t>, 108 (2018).</w:t>
      </w:r>
    </w:p>
    <w:p w14:paraId="3487C919" w14:textId="77777777" w:rsidR="0094246B" w:rsidRPr="0094246B" w:rsidRDefault="0094246B" w:rsidP="0094246B">
      <w:pPr>
        <w:pStyle w:val="EndNoteBibliography"/>
        <w:ind w:left="280" w:hanging="280"/>
      </w:pPr>
      <w:r w:rsidRPr="0094246B">
        <w:t>55</w:t>
      </w:r>
      <w:r w:rsidRPr="0094246B">
        <w:tab/>
        <w:t>Zhu, C., Frigge, R., Bergantini, A., Fortenberry, R. C. &amp; Kaiser, R. I. Untangling the formation of methoxymethanol (CH</w:t>
      </w:r>
      <w:r w:rsidRPr="0094246B">
        <w:rPr>
          <w:vertAlign w:val="subscript"/>
        </w:rPr>
        <w:t>3</w:t>
      </w:r>
      <w:r w:rsidRPr="0094246B">
        <w:t>OCH</w:t>
      </w:r>
      <w:r w:rsidRPr="0094246B">
        <w:rPr>
          <w:vertAlign w:val="subscript"/>
        </w:rPr>
        <w:t>2</w:t>
      </w:r>
      <w:r w:rsidRPr="0094246B">
        <w:t>OH) and dimethyl peroxide (CH</w:t>
      </w:r>
      <w:r w:rsidRPr="0094246B">
        <w:rPr>
          <w:vertAlign w:val="subscript"/>
        </w:rPr>
        <w:t>3</w:t>
      </w:r>
      <w:r w:rsidRPr="0094246B">
        <w:t>OOCH</w:t>
      </w:r>
      <w:r w:rsidRPr="0094246B">
        <w:rPr>
          <w:vertAlign w:val="subscript"/>
        </w:rPr>
        <w:t>3</w:t>
      </w:r>
      <w:r w:rsidRPr="0094246B">
        <w:t xml:space="preserve">) in star-forming regions. </w:t>
      </w:r>
      <w:r w:rsidRPr="0094246B">
        <w:rPr>
          <w:i/>
        </w:rPr>
        <w:t>Astrophys. J.</w:t>
      </w:r>
      <w:r w:rsidRPr="0094246B">
        <w:t xml:space="preserve"> </w:t>
      </w:r>
      <w:r w:rsidRPr="0094246B">
        <w:rPr>
          <w:b/>
        </w:rPr>
        <w:t>881</w:t>
      </w:r>
      <w:r w:rsidRPr="0094246B">
        <w:t>, 156 (2019).</w:t>
      </w:r>
    </w:p>
    <w:p w14:paraId="5E1A4B8F" w14:textId="0F39B956" w:rsidR="00CC7005" w:rsidRPr="00B76B88" w:rsidRDefault="0059473B" w:rsidP="002A1487">
      <w:pPr>
        <w:pStyle w:val="EndNoteBibliography"/>
        <w:spacing w:before="480" w:after="0"/>
        <w:ind w:left="274" w:hanging="274"/>
        <w:rPr>
          <w:rFonts w:asciiTheme="minorHAnsi" w:eastAsiaTheme="minorEastAsia" w:hAnsiTheme="minorHAnsi" w:cstheme="minorHAnsi"/>
          <w:b/>
          <w:color w:val="000000" w:themeColor="text1"/>
          <w:sz w:val="32"/>
          <w:szCs w:val="32"/>
          <w:lang w:eastAsia="zh-CN"/>
        </w:rPr>
      </w:pPr>
      <w:r w:rsidRPr="00B76B88">
        <w:rPr>
          <w:rFonts w:ascii="Calibri" w:eastAsia="DengXian" w:hAnsi="Calibri"/>
          <w:i/>
          <w:noProof w:val="0"/>
          <w:color w:val="000000" w:themeColor="text1"/>
          <w:szCs w:val="24"/>
          <w:lang w:eastAsia="zh-CN"/>
        </w:rPr>
        <w:lastRenderedPageBreak/>
        <w:fldChar w:fldCharType="end"/>
      </w:r>
      <w:r w:rsidR="00CC7005" w:rsidRPr="00B76B88">
        <w:rPr>
          <w:rFonts w:asciiTheme="minorHAnsi" w:eastAsiaTheme="minorEastAsia" w:hAnsiTheme="minorHAnsi" w:cstheme="minorHAnsi"/>
          <w:b/>
          <w:color w:val="000000" w:themeColor="text1"/>
          <w:sz w:val="32"/>
          <w:szCs w:val="32"/>
          <w:lang w:eastAsia="zh-CN"/>
        </w:rPr>
        <w:t>Acknowledgments</w:t>
      </w:r>
    </w:p>
    <w:p w14:paraId="31D18FA2" w14:textId="77777777" w:rsidR="00CC7005" w:rsidRPr="00B76B88" w:rsidRDefault="00CC7005" w:rsidP="00CC7005">
      <w:pPr>
        <w:autoSpaceDE w:val="0"/>
        <w:autoSpaceDN w:val="0"/>
        <w:adjustRightInd w:val="0"/>
        <w:spacing w:line="360" w:lineRule="auto"/>
        <w:jc w:val="both"/>
        <w:rPr>
          <w:color w:val="000000" w:themeColor="text1"/>
          <w:sz w:val="24"/>
          <w:szCs w:val="24"/>
        </w:rPr>
      </w:pPr>
      <w:r w:rsidRPr="00B76B88">
        <w:rPr>
          <w:color w:val="000000" w:themeColor="text1"/>
          <w:sz w:val="24"/>
          <w:szCs w:val="24"/>
        </w:rPr>
        <w:t>The experiments at the University of Hawaii were supported by the US National Science Foundation (NSF), Division for Astronomy (NSF-AST 1800975). The W. M. Keck Foundation and the University of Hawaii at Manoa financed the construction of the experimental setup. A.K.E. thanks the Alexander von Humboldt Foundation for a Feodor Lynen research fellowship.</w:t>
      </w:r>
    </w:p>
    <w:p w14:paraId="258A52A8" w14:textId="4D50A2C4" w:rsidR="00453AE9" w:rsidRPr="00B76B88" w:rsidRDefault="00453AE9" w:rsidP="002A1487">
      <w:pPr>
        <w:pStyle w:val="EndNoteBibliography"/>
        <w:spacing w:before="480" w:after="0"/>
        <w:ind w:left="274" w:hanging="274"/>
        <w:rPr>
          <w:rFonts w:asciiTheme="minorHAnsi" w:eastAsiaTheme="minorEastAsia" w:hAnsiTheme="minorHAnsi" w:cstheme="minorHAnsi"/>
          <w:b/>
          <w:color w:val="000000" w:themeColor="text1"/>
          <w:sz w:val="32"/>
          <w:szCs w:val="32"/>
          <w:lang w:eastAsia="zh-CN"/>
        </w:rPr>
      </w:pPr>
      <w:r w:rsidRPr="00B76B88">
        <w:rPr>
          <w:rFonts w:asciiTheme="minorHAnsi" w:eastAsiaTheme="minorEastAsia" w:hAnsiTheme="minorHAnsi" w:cstheme="minorHAnsi"/>
          <w:b/>
          <w:color w:val="000000" w:themeColor="text1"/>
          <w:sz w:val="32"/>
          <w:szCs w:val="32"/>
          <w:lang w:eastAsia="zh-CN"/>
        </w:rPr>
        <w:t>Author Contributions</w:t>
      </w:r>
    </w:p>
    <w:p w14:paraId="4691C3FC" w14:textId="40443631" w:rsidR="00453AE9" w:rsidRDefault="00453AE9" w:rsidP="009571D6">
      <w:pPr>
        <w:autoSpaceDE w:val="0"/>
        <w:autoSpaceDN w:val="0"/>
        <w:adjustRightInd w:val="0"/>
        <w:spacing w:after="600" w:line="360" w:lineRule="auto"/>
        <w:jc w:val="both"/>
        <w:rPr>
          <w:ins w:id="562" w:author="Starbase20" w:date="2021-08-19T14:47:00Z"/>
          <w:color w:val="000000" w:themeColor="text1"/>
          <w:sz w:val="24"/>
          <w:szCs w:val="24"/>
        </w:rPr>
      </w:pPr>
      <w:r w:rsidRPr="00B76B88">
        <w:rPr>
          <w:color w:val="000000" w:themeColor="text1"/>
          <w:sz w:val="24"/>
          <w:szCs w:val="24"/>
        </w:rPr>
        <w:t>R. I. K designed experiments. C. Z.</w:t>
      </w:r>
      <w:r w:rsidR="0039175D" w:rsidRPr="00B76B88">
        <w:rPr>
          <w:color w:val="000000" w:themeColor="text1"/>
          <w:sz w:val="24"/>
          <w:szCs w:val="24"/>
          <w:lang w:eastAsia="zh-CN"/>
        </w:rPr>
        <w:t>,</w:t>
      </w:r>
      <w:r w:rsidR="009571D6" w:rsidRPr="00B76B88">
        <w:rPr>
          <w:color w:val="000000" w:themeColor="text1"/>
          <w:sz w:val="24"/>
          <w:szCs w:val="24"/>
        </w:rPr>
        <w:t xml:space="preserve"> S. C.</w:t>
      </w:r>
      <w:r w:rsidR="0039175D" w:rsidRPr="00B76B88">
        <w:rPr>
          <w:rFonts w:hint="eastAsia"/>
          <w:color w:val="000000" w:themeColor="text1"/>
          <w:sz w:val="24"/>
          <w:szCs w:val="24"/>
          <w:lang w:eastAsia="zh-CN"/>
        </w:rPr>
        <w:t>,</w:t>
      </w:r>
      <w:r w:rsidR="0039175D" w:rsidRPr="00B76B88">
        <w:rPr>
          <w:color w:val="000000" w:themeColor="text1"/>
          <w:sz w:val="24"/>
          <w:szCs w:val="24"/>
          <w:lang w:eastAsia="zh-CN"/>
        </w:rPr>
        <w:t xml:space="preserve"> and A. M. T.</w:t>
      </w:r>
      <w:r w:rsidRPr="00B76B88">
        <w:rPr>
          <w:color w:val="000000" w:themeColor="text1"/>
          <w:sz w:val="24"/>
          <w:szCs w:val="24"/>
        </w:rPr>
        <w:t xml:space="preserve"> performed experiments. </w:t>
      </w:r>
      <w:r w:rsidR="009571D6" w:rsidRPr="00B76B88">
        <w:rPr>
          <w:color w:val="000000" w:themeColor="text1"/>
          <w:sz w:val="24"/>
          <w:szCs w:val="24"/>
        </w:rPr>
        <w:t xml:space="preserve">A.K.E. and P.R.S. carried out the theoretical analysis. </w:t>
      </w:r>
      <w:r w:rsidRPr="00B76B88">
        <w:rPr>
          <w:color w:val="000000" w:themeColor="text1"/>
          <w:sz w:val="24"/>
          <w:szCs w:val="24"/>
        </w:rPr>
        <w:t>C. Z.</w:t>
      </w:r>
      <w:r w:rsidR="009571D6" w:rsidRPr="00B76B88">
        <w:rPr>
          <w:rFonts w:hint="eastAsia"/>
          <w:color w:val="000000" w:themeColor="text1"/>
          <w:sz w:val="24"/>
          <w:szCs w:val="24"/>
          <w:lang w:eastAsia="zh-CN"/>
        </w:rPr>
        <w:t>,</w:t>
      </w:r>
      <w:r w:rsidR="009571D6" w:rsidRPr="00B76B88">
        <w:rPr>
          <w:color w:val="000000" w:themeColor="text1"/>
          <w:sz w:val="24"/>
          <w:szCs w:val="24"/>
          <w:lang w:eastAsia="zh-CN"/>
        </w:rPr>
        <w:t xml:space="preserve"> </w:t>
      </w:r>
      <w:r w:rsidR="009571D6" w:rsidRPr="00B76B88">
        <w:rPr>
          <w:color w:val="000000" w:themeColor="text1"/>
          <w:sz w:val="24"/>
          <w:szCs w:val="24"/>
        </w:rPr>
        <w:t>A.K.E., and R. I. K.</w:t>
      </w:r>
      <w:r w:rsidRPr="00B76B88">
        <w:rPr>
          <w:color w:val="000000" w:themeColor="text1"/>
          <w:sz w:val="24"/>
          <w:szCs w:val="24"/>
        </w:rPr>
        <w:t xml:space="preserve"> wrote the manuscript, which was read, revised, and approved by all co-authors.</w:t>
      </w:r>
    </w:p>
    <w:p w14:paraId="47D2D5E7" w14:textId="6649F6BE" w:rsidR="00341279" w:rsidRPr="00AE39A7" w:rsidRDefault="00341279">
      <w:pPr>
        <w:pStyle w:val="EndNoteBibliography"/>
        <w:spacing w:before="480" w:after="0"/>
        <w:ind w:left="274" w:hanging="274"/>
        <w:rPr>
          <w:ins w:id="563" w:author="Starbase20" w:date="2021-08-19T14:47:00Z"/>
          <w:rFonts w:asciiTheme="minorHAnsi" w:eastAsiaTheme="minorEastAsia" w:hAnsiTheme="minorHAnsi" w:cstheme="minorHAnsi"/>
          <w:b/>
          <w:color w:val="000000" w:themeColor="text1"/>
          <w:sz w:val="32"/>
          <w:szCs w:val="32"/>
          <w:lang w:eastAsia="zh-CN"/>
          <w:rPrChange w:id="564" w:author="Starbase20" w:date="2021-08-19T14:53:00Z">
            <w:rPr>
              <w:ins w:id="565" w:author="Starbase20" w:date="2021-08-19T14:47:00Z"/>
              <w:b/>
              <w:color w:val="000000" w:themeColor="text1"/>
              <w:sz w:val="24"/>
              <w:szCs w:val="24"/>
            </w:rPr>
          </w:rPrChange>
        </w:rPr>
        <w:pPrChange w:id="566" w:author="Starbase20" w:date="2021-08-19T14:53:00Z">
          <w:pPr>
            <w:autoSpaceDE w:val="0"/>
            <w:autoSpaceDN w:val="0"/>
            <w:adjustRightInd w:val="0"/>
            <w:spacing w:after="600" w:line="360" w:lineRule="auto"/>
            <w:jc w:val="both"/>
          </w:pPr>
        </w:pPrChange>
      </w:pPr>
      <w:ins w:id="567" w:author="Starbase20" w:date="2021-08-19T14:47:00Z">
        <w:r w:rsidRPr="00AE39A7">
          <w:rPr>
            <w:rFonts w:asciiTheme="minorHAnsi" w:eastAsiaTheme="minorEastAsia" w:hAnsiTheme="minorHAnsi" w:cstheme="minorHAnsi"/>
            <w:b/>
            <w:color w:val="000000" w:themeColor="text1"/>
            <w:sz w:val="32"/>
            <w:szCs w:val="32"/>
            <w:lang w:eastAsia="zh-CN"/>
            <w:rPrChange w:id="568" w:author="Starbase20" w:date="2021-08-19T14:53:00Z">
              <w:rPr>
                <w:b/>
                <w:color w:val="000000" w:themeColor="text1"/>
                <w:szCs w:val="24"/>
              </w:rPr>
            </w:rPrChange>
          </w:rPr>
          <w:t xml:space="preserve">Competing interests </w:t>
        </w:r>
      </w:ins>
    </w:p>
    <w:p w14:paraId="30E0AC69" w14:textId="40098227" w:rsidR="00341279" w:rsidRPr="00341279" w:rsidRDefault="00341279" w:rsidP="00341279">
      <w:pPr>
        <w:autoSpaceDE w:val="0"/>
        <w:autoSpaceDN w:val="0"/>
        <w:adjustRightInd w:val="0"/>
        <w:spacing w:after="600" w:line="360" w:lineRule="auto"/>
        <w:jc w:val="both"/>
        <w:rPr>
          <w:ins w:id="569" w:author="Starbase20" w:date="2021-08-19T14:47:00Z"/>
          <w:color w:val="000000" w:themeColor="text1"/>
          <w:sz w:val="24"/>
          <w:szCs w:val="24"/>
        </w:rPr>
      </w:pPr>
      <w:ins w:id="570" w:author="Starbase20" w:date="2021-08-19T14:47:00Z">
        <w:r w:rsidRPr="00341279">
          <w:rPr>
            <w:color w:val="000000" w:themeColor="text1"/>
            <w:sz w:val="24"/>
            <w:szCs w:val="24"/>
          </w:rPr>
          <w:t>The authors declare no competing interests.</w:t>
        </w:r>
      </w:ins>
    </w:p>
    <w:p w14:paraId="13DFD929" w14:textId="74642659" w:rsidR="00341279" w:rsidRPr="00B76B88" w:rsidDel="00341279" w:rsidRDefault="00341279" w:rsidP="009571D6">
      <w:pPr>
        <w:autoSpaceDE w:val="0"/>
        <w:autoSpaceDN w:val="0"/>
        <w:adjustRightInd w:val="0"/>
        <w:spacing w:after="600" w:line="360" w:lineRule="auto"/>
        <w:jc w:val="both"/>
        <w:rPr>
          <w:del w:id="571" w:author="Starbase20" w:date="2021-08-19T14:53:00Z"/>
          <w:color w:val="000000" w:themeColor="text1"/>
          <w:sz w:val="24"/>
          <w:szCs w:val="24"/>
        </w:rPr>
      </w:pPr>
    </w:p>
    <w:p w14:paraId="611862ED" w14:textId="77777777" w:rsidR="00453AE9" w:rsidRPr="00B76B88" w:rsidRDefault="00453AE9" w:rsidP="002A1487">
      <w:pPr>
        <w:pStyle w:val="EndNoteBibliography"/>
        <w:spacing w:before="480" w:after="0"/>
        <w:ind w:left="274" w:hanging="274"/>
        <w:rPr>
          <w:rFonts w:asciiTheme="minorHAnsi" w:eastAsiaTheme="minorEastAsia" w:hAnsiTheme="minorHAnsi" w:cstheme="minorHAnsi"/>
          <w:b/>
          <w:color w:val="000000" w:themeColor="text1"/>
          <w:sz w:val="32"/>
          <w:szCs w:val="32"/>
          <w:lang w:eastAsia="zh-CN"/>
        </w:rPr>
      </w:pPr>
      <w:r w:rsidRPr="00B76B88">
        <w:rPr>
          <w:rFonts w:asciiTheme="minorHAnsi" w:eastAsiaTheme="minorEastAsia" w:hAnsiTheme="minorHAnsi" w:cstheme="minorHAnsi"/>
          <w:b/>
          <w:color w:val="000000" w:themeColor="text1"/>
          <w:sz w:val="32"/>
          <w:szCs w:val="32"/>
          <w:lang w:eastAsia="zh-CN"/>
        </w:rPr>
        <w:t>Additional information</w:t>
      </w:r>
    </w:p>
    <w:p w14:paraId="42A58035" w14:textId="11CBA1CB" w:rsidR="00341279" w:rsidRDefault="00341279">
      <w:pPr>
        <w:autoSpaceDE w:val="0"/>
        <w:autoSpaceDN w:val="0"/>
        <w:adjustRightInd w:val="0"/>
        <w:spacing w:after="240" w:line="360" w:lineRule="auto"/>
        <w:jc w:val="both"/>
        <w:rPr>
          <w:ins w:id="572" w:author="Starbase20" w:date="2021-08-19T14:49:00Z"/>
          <w:b/>
          <w:color w:val="000000" w:themeColor="text1"/>
          <w:sz w:val="24"/>
          <w:szCs w:val="24"/>
        </w:rPr>
        <w:pPrChange w:id="573" w:author="Starbase20" w:date="2021-08-19T14:55:00Z">
          <w:pPr>
            <w:autoSpaceDE w:val="0"/>
            <w:autoSpaceDN w:val="0"/>
            <w:adjustRightInd w:val="0"/>
            <w:spacing w:line="360" w:lineRule="auto"/>
            <w:jc w:val="both"/>
          </w:pPr>
        </w:pPrChange>
      </w:pPr>
      <w:ins w:id="574" w:author="Starbase20" w:date="2021-08-19T14:49:00Z">
        <w:r w:rsidRPr="00341279">
          <w:rPr>
            <w:b/>
            <w:color w:val="000000" w:themeColor="text1"/>
            <w:sz w:val="24"/>
            <w:szCs w:val="24"/>
          </w:rPr>
          <w:t xml:space="preserve">Supplementary information </w:t>
        </w:r>
        <w:r w:rsidRPr="00341279">
          <w:rPr>
            <w:color w:val="000000" w:themeColor="text1"/>
            <w:sz w:val="24"/>
            <w:szCs w:val="24"/>
            <w:rPrChange w:id="575" w:author="Starbase20" w:date="2021-08-19T14:50:00Z">
              <w:rPr>
                <w:b/>
                <w:color w:val="000000" w:themeColor="text1"/>
                <w:sz w:val="24"/>
                <w:szCs w:val="24"/>
              </w:rPr>
            </w:rPrChange>
          </w:rPr>
          <w:t>The online version contains supplementary material available a</w:t>
        </w:r>
        <w:r w:rsidRPr="00341279">
          <w:rPr>
            <w:color w:val="000000" w:themeColor="text1"/>
            <w:sz w:val="24"/>
            <w:szCs w:val="24"/>
            <w:rPrChange w:id="576" w:author="Starbase20" w:date="2021-08-19T14:52:00Z">
              <w:rPr>
                <w:b/>
                <w:color w:val="000000" w:themeColor="text1"/>
                <w:sz w:val="24"/>
                <w:szCs w:val="24"/>
              </w:rPr>
            </w:rPrChange>
          </w:rPr>
          <w:t>t</w:t>
        </w:r>
      </w:ins>
      <w:ins w:id="577" w:author="Starbase20" w:date="2021-08-19T14:52:00Z">
        <w:r>
          <w:rPr>
            <w:color w:val="000000" w:themeColor="text1"/>
            <w:sz w:val="24"/>
            <w:szCs w:val="24"/>
          </w:rPr>
          <w:t xml:space="preserve"> …</w:t>
        </w:r>
      </w:ins>
    </w:p>
    <w:p w14:paraId="5E194F61" w14:textId="1AF58A04" w:rsidR="00341279" w:rsidRPr="00D15B52" w:rsidRDefault="00341279">
      <w:pPr>
        <w:autoSpaceDE w:val="0"/>
        <w:autoSpaceDN w:val="0"/>
        <w:adjustRightInd w:val="0"/>
        <w:spacing w:after="240" w:line="360" w:lineRule="auto"/>
        <w:jc w:val="both"/>
        <w:rPr>
          <w:ins w:id="578" w:author="Starbase20" w:date="2021-08-19T14:49:00Z"/>
          <w:color w:val="000000" w:themeColor="text1"/>
          <w:sz w:val="24"/>
          <w:szCs w:val="24"/>
          <w:rPrChange w:id="579" w:author="Starbase20" w:date="2021-08-19T14:55:00Z">
            <w:rPr>
              <w:ins w:id="580" w:author="Starbase20" w:date="2021-08-19T14:49:00Z"/>
              <w:b/>
              <w:color w:val="000000" w:themeColor="text1"/>
              <w:sz w:val="24"/>
              <w:szCs w:val="24"/>
            </w:rPr>
          </w:rPrChange>
        </w:rPr>
        <w:pPrChange w:id="581" w:author="Starbase20" w:date="2021-08-19T14:55:00Z">
          <w:pPr>
            <w:autoSpaceDE w:val="0"/>
            <w:autoSpaceDN w:val="0"/>
            <w:adjustRightInd w:val="0"/>
            <w:spacing w:line="360" w:lineRule="auto"/>
            <w:jc w:val="both"/>
          </w:pPr>
        </w:pPrChange>
      </w:pPr>
      <w:ins w:id="582" w:author="Starbase20" w:date="2021-08-19T14:49:00Z">
        <w:r w:rsidRPr="00341279">
          <w:rPr>
            <w:b/>
            <w:color w:val="000000" w:themeColor="text1"/>
            <w:sz w:val="24"/>
            <w:szCs w:val="24"/>
          </w:rPr>
          <w:t>Correspondence</w:t>
        </w:r>
        <w:r w:rsidRPr="00341279">
          <w:rPr>
            <w:color w:val="000000" w:themeColor="text1"/>
            <w:sz w:val="24"/>
            <w:szCs w:val="24"/>
            <w:rPrChange w:id="583" w:author="Starbase20" w:date="2021-08-19T14:50:00Z">
              <w:rPr>
                <w:b/>
                <w:color w:val="000000" w:themeColor="text1"/>
                <w:sz w:val="24"/>
                <w:szCs w:val="24"/>
              </w:rPr>
            </w:rPrChange>
          </w:rPr>
          <w:t xml:space="preserve"> and requests for materials should be addressed to </w:t>
        </w:r>
      </w:ins>
      <w:ins w:id="584" w:author="Starbase20" w:date="2021-08-19T14:54:00Z">
        <w:r w:rsidR="00D85AF1" w:rsidRPr="00B76B88">
          <w:rPr>
            <w:color w:val="000000" w:themeColor="text1"/>
            <w:sz w:val="24"/>
            <w:szCs w:val="24"/>
          </w:rPr>
          <w:t>A.K.E.</w:t>
        </w:r>
        <w:r w:rsidR="00D85AF1">
          <w:rPr>
            <w:color w:val="000000" w:themeColor="text1"/>
            <w:sz w:val="24"/>
            <w:szCs w:val="24"/>
          </w:rPr>
          <w:t xml:space="preserve"> and R. I. K</w:t>
        </w:r>
      </w:ins>
      <w:ins w:id="585" w:author="Starbase20" w:date="2021-08-19T14:49:00Z">
        <w:r w:rsidRPr="00341279">
          <w:rPr>
            <w:color w:val="000000" w:themeColor="text1"/>
            <w:sz w:val="24"/>
            <w:szCs w:val="24"/>
            <w:rPrChange w:id="586" w:author="Starbase20" w:date="2021-08-19T14:50:00Z">
              <w:rPr>
                <w:b/>
                <w:color w:val="000000" w:themeColor="text1"/>
                <w:sz w:val="24"/>
                <w:szCs w:val="24"/>
              </w:rPr>
            </w:rPrChange>
          </w:rPr>
          <w:t xml:space="preserve">. </w:t>
        </w:r>
      </w:ins>
    </w:p>
    <w:p w14:paraId="6F29C03F" w14:textId="19E4F491" w:rsidR="00341279" w:rsidRDefault="00341279">
      <w:pPr>
        <w:autoSpaceDE w:val="0"/>
        <w:autoSpaceDN w:val="0"/>
        <w:adjustRightInd w:val="0"/>
        <w:spacing w:after="240" w:line="360" w:lineRule="auto"/>
        <w:jc w:val="both"/>
        <w:rPr>
          <w:ins w:id="587" w:author="Starbase20" w:date="2021-08-19T14:49:00Z"/>
          <w:b/>
          <w:color w:val="000000" w:themeColor="text1"/>
          <w:sz w:val="24"/>
          <w:szCs w:val="24"/>
        </w:rPr>
        <w:pPrChange w:id="588" w:author="Starbase20" w:date="2021-08-19T14:55:00Z">
          <w:pPr>
            <w:autoSpaceDE w:val="0"/>
            <w:autoSpaceDN w:val="0"/>
            <w:adjustRightInd w:val="0"/>
            <w:spacing w:line="360" w:lineRule="auto"/>
            <w:jc w:val="both"/>
          </w:pPr>
        </w:pPrChange>
      </w:pPr>
      <w:ins w:id="589" w:author="Starbase20" w:date="2021-08-19T14:49:00Z">
        <w:r w:rsidRPr="00341279">
          <w:rPr>
            <w:b/>
            <w:color w:val="000000" w:themeColor="text1"/>
            <w:sz w:val="24"/>
            <w:szCs w:val="24"/>
          </w:rPr>
          <w:t xml:space="preserve">Peer review information </w:t>
        </w:r>
        <w:r w:rsidRPr="00341279">
          <w:rPr>
            <w:i/>
            <w:color w:val="000000" w:themeColor="text1"/>
            <w:sz w:val="24"/>
            <w:szCs w:val="24"/>
            <w:rPrChange w:id="590" w:author="Starbase20" w:date="2021-08-19T14:50:00Z">
              <w:rPr>
                <w:b/>
                <w:color w:val="000000" w:themeColor="text1"/>
                <w:sz w:val="24"/>
                <w:szCs w:val="24"/>
              </w:rPr>
            </w:rPrChange>
          </w:rPr>
          <w:t>Nature Communications</w:t>
        </w:r>
        <w:r w:rsidRPr="00341279">
          <w:rPr>
            <w:color w:val="000000" w:themeColor="text1"/>
            <w:sz w:val="24"/>
            <w:szCs w:val="24"/>
            <w:rPrChange w:id="591" w:author="Starbase20" w:date="2021-08-19T14:50:00Z">
              <w:rPr>
                <w:b/>
                <w:color w:val="000000" w:themeColor="text1"/>
                <w:sz w:val="24"/>
                <w:szCs w:val="24"/>
              </w:rPr>
            </w:rPrChange>
          </w:rPr>
          <w:t xml:space="preserve"> thanks </w:t>
        </w:r>
      </w:ins>
      <w:ins w:id="592" w:author="Starbase20" w:date="2021-08-19T14:51:00Z">
        <w:r>
          <w:rPr>
            <w:color w:val="000000" w:themeColor="text1"/>
            <w:sz w:val="24"/>
            <w:szCs w:val="24"/>
          </w:rPr>
          <w:t>…</w:t>
        </w:r>
      </w:ins>
      <w:ins w:id="593" w:author="Starbase20" w:date="2021-08-19T14:49:00Z">
        <w:r w:rsidRPr="00341279">
          <w:rPr>
            <w:color w:val="000000" w:themeColor="text1"/>
            <w:sz w:val="24"/>
            <w:szCs w:val="24"/>
            <w:rPrChange w:id="594" w:author="Starbase20" w:date="2021-08-19T14:50:00Z">
              <w:rPr>
                <w:b/>
                <w:color w:val="000000" w:themeColor="text1"/>
                <w:sz w:val="24"/>
                <w:szCs w:val="24"/>
              </w:rPr>
            </w:rPrChange>
          </w:rPr>
          <w:t xml:space="preserve"> reviewer(s) for their contribution to the peer review of this work. Peer reviewer reports are available. </w:t>
        </w:r>
      </w:ins>
    </w:p>
    <w:p w14:paraId="7F67D8CB" w14:textId="0C9E01B8" w:rsidR="00341279" w:rsidRDefault="00341279">
      <w:pPr>
        <w:autoSpaceDE w:val="0"/>
        <w:autoSpaceDN w:val="0"/>
        <w:adjustRightInd w:val="0"/>
        <w:spacing w:after="240" w:line="360" w:lineRule="auto"/>
        <w:jc w:val="both"/>
        <w:rPr>
          <w:ins w:id="595" w:author="Starbase20" w:date="2021-08-19T14:49:00Z"/>
          <w:b/>
          <w:color w:val="000000" w:themeColor="text1"/>
          <w:sz w:val="24"/>
          <w:szCs w:val="24"/>
        </w:rPr>
        <w:pPrChange w:id="596" w:author="Starbase20" w:date="2021-08-19T14:55:00Z">
          <w:pPr>
            <w:autoSpaceDE w:val="0"/>
            <w:autoSpaceDN w:val="0"/>
            <w:adjustRightInd w:val="0"/>
            <w:spacing w:line="360" w:lineRule="auto"/>
            <w:jc w:val="both"/>
          </w:pPr>
        </w:pPrChange>
      </w:pPr>
      <w:ins w:id="597" w:author="Starbase20" w:date="2021-08-19T14:49:00Z">
        <w:r w:rsidRPr="00341279">
          <w:rPr>
            <w:b/>
            <w:color w:val="000000" w:themeColor="text1"/>
            <w:sz w:val="24"/>
            <w:szCs w:val="24"/>
          </w:rPr>
          <w:t>Reprints and permission information</w:t>
        </w:r>
        <w:r w:rsidRPr="00341279">
          <w:rPr>
            <w:color w:val="000000" w:themeColor="text1"/>
            <w:sz w:val="24"/>
            <w:szCs w:val="24"/>
            <w:rPrChange w:id="598" w:author="Starbase20" w:date="2021-08-19T14:52:00Z">
              <w:rPr>
                <w:b/>
                <w:color w:val="000000" w:themeColor="text1"/>
                <w:sz w:val="24"/>
                <w:szCs w:val="24"/>
              </w:rPr>
            </w:rPrChange>
          </w:rPr>
          <w:t xml:space="preserve"> is available at </w:t>
        </w:r>
        <w:r w:rsidRPr="00341279">
          <w:rPr>
            <w:color w:val="000000" w:themeColor="text1"/>
            <w:sz w:val="24"/>
            <w:szCs w:val="24"/>
            <w:rPrChange w:id="599" w:author="Starbase20" w:date="2021-08-19T14:52:00Z">
              <w:rPr>
                <w:b/>
                <w:color w:val="000000" w:themeColor="text1"/>
                <w:sz w:val="24"/>
                <w:szCs w:val="24"/>
              </w:rPr>
            </w:rPrChange>
          </w:rPr>
          <w:fldChar w:fldCharType="begin"/>
        </w:r>
        <w:r w:rsidRPr="00341279">
          <w:rPr>
            <w:color w:val="000000" w:themeColor="text1"/>
            <w:sz w:val="24"/>
            <w:szCs w:val="24"/>
            <w:rPrChange w:id="600" w:author="Starbase20" w:date="2021-08-19T14:52:00Z">
              <w:rPr>
                <w:b/>
                <w:color w:val="000000" w:themeColor="text1"/>
                <w:sz w:val="24"/>
                <w:szCs w:val="24"/>
              </w:rPr>
            </w:rPrChange>
          </w:rPr>
          <w:instrText xml:space="preserve"> HYPERLINK "http://www.nature.com/reprints" </w:instrText>
        </w:r>
        <w:r w:rsidRPr="00341279">
          <w:rPr>
            <w:color w:val="000000" w:themeColor="text1"/>
            <w:sz w:val="24"/>
            <w:szCs w:val="24"/>
            <w:rPrChange w:id="601" w:author="Starbase20" w:date="2021-08-19T14:52:00Z">
              <w:rPr>
                <w:b/>
                <w:color w:val="000000" w:themeColor="text1"/>
                <w:sz w:val="24"/>
                <w:szCs w:val="24"/>
              </w:rPr>
            </w:rPrChange>
          </w:rPr>
          <w:fldChar w:fldCharType="separate"/>
        </w:r>
        <w:r w:rsidRPr="00341279">
          <w:rPr>
            <w:rStyle w:val="Hyperlink"/>
            <w:sz w:val="24"/>
            <w:szCs w:val="24"/>
            <w:rPrChange w:id="602" w:author="Starbase20" w:date="2021-08-19T14:52:00Z">
              <w:rPr>
                <w:rStyle w:val="Hyperlink"/>
                <w:b/>
                <w:sz w:val="24"/>
                <w:szCs w:val="24"/>
              </w:rPr>
            </w:rPrChange>
          </w:rPr>
          <w:t>http://www.nature.com/reprints</w:t>
        </w:r>
        <w:r w:rsidRPr="00341279">
          <w:rPr>
            <w:color w:val="000000" w:themeColor="text1"/>
            <w:sz w:val="24"/>
            <w:szCs w:val="24"/>
            <w:rPrChange w:id="603" w:author="Starbase20" w:date="2021-08-19T14:52:00Z">
              <w:rPr>
                <w:b/>
                <w:color w:val="000000" w:themeColor="text1"/>
                <w:sz w:val="24"/>
                <w:szCs w:val="24"/>
              </w:rPr>
            </w:rPrChange>
          </w:rPr>
          <w:fldChar w:fldCharType="end"/>
        </w:r>
        <w:r w:rsidRPr="00341279">
          <w:rPr>
            <w:b/>
            <w:color w:val="000000" w:themeColor="text1"/>
            <w:sz w:val="24"/>
            <w:szCs w:val="24"/>
          </w:rPr>
          <w:t xml:space="preserve"> </w:t>
        </w:r>
      </w:ins>
    </w:p>
    <w:p w14:paraId="0ECE6AA0" w14:textId="2C13A914" w:rsidR="005D718C" w:rsidRDefault="00341279" w:rsidP="00CD577F">
      <w:pPr>
        <w:autoSpaceDE w:val="0"/>
        <w:autoSpaceDN w:val="0"/>
        <w:adjustRightInd w:val="0"/>
        <w:spacing w:after="240" w:line="360" w:lineRule="auto"/>
        <w:jc w:val="both"/>
        <w:rPr>
          <w:b/>
          <w:color w:val="000000" w:themeColor="text1"/>
          <w:sz w:val="24"/>
          <w:szCs w:val="24"/>
        </w:rPr>
      </w:pPr>
      <w:ins w:id="604" w:author="Starbase20" w:date="2021-08-19T14:49:00Z">
        <w:r w:rsidRPr="00341279">
          <w:rPr>
            <w:b/>
            <w:color w:val="000000" w:themeColor="text1"/>
            <w:sz w:val="24"/>
            <w:szCs w:val="24"/>
          </w:rPr>
          <w:t>Publisher’s note</w:t>
        </w:r>
        <w:r w:rsidRPr="00341279">
          <w:rPr>
            <w:color w:val="000000" w:themeColor="text1"/>
            <w:sz w:val="24"/>
            <w:szCs w:val="24"/>
            <w:rPrChange w:id="605" w:author="Starbase20" w:date="2021-08-19T14:52:00Z">
              <w:rPr>
                <w:b/>
                <w:color w:val="000000" w:themeColor="text1"/>
                <w:sz w:val="24"/>
                <w:szCs w:val="24"/>
              </w:rPr>
            </w:rPrChange>
          </w:rPr>
          <w:t xml:space="preserve"> Springer Nature remains neutral with regard to jurisdictional claims in published maps and institutional affiliations</w:t>
        </w:r>
        <w:r w:rsidRPr="00341279">
          <w:rPr>
            <w:b/>
            <w:color w:val="000000" w:themeColor="text1"/>
            <w:sz w:val="24"/>
            <w:szCs w:val="24"/>
          </w:rPr>
          <w:t>.</w:t>
        </w:r>
      </w:ins>
    </w:p>
    <w:p w14:paraId="7F9809C4" w14:textId="5521DAA9" w:rsidR="00453AE9" w:rsidRPr="00B76B88" w:rsidDel="00341279" w:rsidRDefault="00453AE9">
      <w:pPr>
        <w:autoSpaceDE w:val="0"/>
        <w:autoSpaceDN w:val="0"/>
        <w:adjustRightInd w:val="0"/>
        <w:spacing w:after="240" w:line="360" w:lineRule="auto"/>
        <w:jc w:val="both"/>
        <w:rPr>
          <w:del w:id="606" w:author="Starbase20" w:date="2021-08-19T14:49:00Z"/>
          <w:color w:val="000000" w:themeColor="text1"/>
        </w:rPr>
        <w:pPrChange w:id="607" w:author="Starbase20" w:date="2021-08-19T14:55:00Z">
          <w:pPr>
            <w:autoSpaceDE w:val="0"/>
            <w:autoSpaceDN w:val="0"/>
            <w:adjustRightInd w:val="0"/>
            <w:spacing w:line="360" w:lineRule="auto"/>
            <w:jc w:val="both"/>
          </w:pPr>
        </w:pPrChange>
      </w:pPr>
      <w:del w:id="608" w:author="Starbase20" w:date="2021-08-19T14:49:00Z">
        <w:r w:rsidRPr="00B76B88" w:rsidDel="00341279">
          <w:rPr>
            <w:b/>
            <w:color w:val="000000" w:themeColor="text1"/>
            <w:sz w:val="24"/>
            <w:szCs w:val="24"/>
          </w:rPr>
          <w:delText>Supplementary information</w:delText>
        </w:r>
        <w:r w:rsidRPr="00B76B88" w:rsidDel="00341279">
          <w:rPr>
            <w:color w:val="000000" w:themeColor="text1"/>
            <w:sz w:val="24"/>
            <w:szCs w:val="24"/>
          </w:rPr>
          <w:delText xml:space="preserve"> is available for this paper at </w:delText>
        </w:r>
        <w:r w:rsidR="00354955" w:rsidDel="00341279">
          <w:fldChar w:fldCharType="begin"/>
        </w:r>
        <w:r w:rsidR="00354955" w:rsidDel="00341279">
          <w:delInstrText xml:space="preserve"> HYPERLINK "http://www.nature.com/" </w:delInstrText>
        </w:r>
        <w:r w:rsidR="00354955" w:rsidDel="00341279">
          <w:fldChar w:fldCharType="separate"/>
        </w:r>
        <w:r w:rsidRPr="00B76B88" w:rsidDel="00341279">
          <w:rPr>
            <w:rStyle w:val="Hyperlink"/>
            <w:color w:val="000000" w:themeColor="text1"/>
          </w:rPr>
          <w:delText>http://www.nature.com/</w:delText>
        </w:r>
        <w:r w:rsidR="00354955" w:rsidDel="00341279">
          <w:rPr>
            <w:rStyle w:val="Hyperlink"/>
            <w:color w:val="000000" w:themeColor="text1"/>
          </w:rPr>
          <w:fldChar w:fldCharType="end"/>
        </w:r>
        <w:r w:rsidRPr="00B76B88" w:rsidDel="00341279">
          <w:rPr>
            <w:color w:val="000000" w:themeColor="text1"/>
          </w:rPr>
          <w:delText xml:space="preserve"> naturecommunications</w:delText>
        </w:r>
      </w:del>
    </w:p>
    <w:p w14:paraId="06BBA515" w14:textId="3B764423" w:rsidR="00453AE9" w:rsidRPr="00B76B88" w:rsidDel="00341279" w:rsidRDefault="00453AE9">
      <w:pPr>
        <w:autoSpaceDE w:val="0"/>
        <w:autoSpaceDN w:val="0"/>
        <w:adjustRightInd w:val="0"/>
        <w:spacing w:after="240" w:line="360" w:lineRule="auto"/>
        <w:jc w:val="both"/>
        <w:rPr>
          <w:del w:id="609" w:author="Starbase20" w:date="2021-08-19T14:48:00Z"/>
          <w:color w:val="000000" w:themeColor="text1"/>
          <w:sz w:val="24"/>
          <w:szCs w:val="24"/>
        </w:rPr>
        <w:pPrChange w:id="610" w:author="Starbase20" w:date="2021-08-19T14:55:00Z">
          <w:pPr>
            <w:autoSpaceDE w:val="0"/>
            <w:autoSpaceDN w:val="0"/>
            <w:adjustRightInd w:val="0"/>
            <w:spacing w:line="360" w:lineRule="auto"/>
            <w:jc w:val="both"/>
          </w:pPr>
        </w:pPrChange>
      </w:pPr>
      <w:del w:id="611" w:author="Starbase20" w:date="2021-08-19T14:48:00Z">
        <w:r w:rsidRPr="00B76B88" w:rsidDel="00341279">
          <w:rPr>
            <w:b/>
            <w:color w:val="000000" w:themeColor="text1"/>
            <w:sz w:val="24"/>
            <w:szCs w:val="24"/>
          </w:rPr>
          <w:delText xml:space="preserve">Competing </w:delText>
        </w:r>
      </w:del>
      <w:del w:id="612" w:author="Starbase20" w:date="2021-08-19T14:47:00Z">
        <w:r w:rsidRPr="00B76B88" w:rsidDel="00341279">
          <w:rPr>
            <w:b/>
            <w:color w:val="000000" w:themeColor="text1"/>
            <w:sz w:val="24"/>
            <w:szCs w:val="24"/>
          </w:rPr>
          <w:delText xml:space="preserve">financial </w:delText>
        </w:r>
      </w:del>
      <w:del w:id="613" w:author="Starbase20" w:date="2021-08-19T14:48:00Z">
        <w:r w:rsidRPr="00B76B88" w:rsidDel="00341279">
          <w:rPr>
            <w:b/>
            <w:color w:val="000000" w:themeColor="text1"/>
            <w:sz w:val="24"/>
            <w:szCs w:val="24"/>
          </w:rPr>
          <w:delText xml:space="preserve">interests: </w:delText>
        </w:r>
        <w:r w:rsidRPr="00B76B88" w:rsidDel="00341279">
          <w:rPr>
            <w:color w:val="000000" w:themeColor="text1"/>
            <w:sz w:val="24"/>
            <w:szCs w:val="24"/>
          </w:rPr>
          <w:delText xml:space="preserve">The authors declare no competing </w:delText>
        </w:r>
      </w:del>
      <w:del w:id="614" w:author="Starbase20" w:date="2021-08-19T14:47:00Z">
        <w:r w:rsidRPr="00B76B88" w:rsidDel="00341279">
          <w:rPr>
            <w:color w:val="000000" w:themeColor="text1"/>
            <w:sz w:val="24"/>
            <w:szCs w:val="24"/>
          </w:rPr>
          <w:delText xml:space="preserve">financial </w:delText>
        </w:r>
      </w:del>
      <w:del w:id="615" w:author="Starbase20" w:date="2021-08-19T14:48:00Z">
        <w:r w:rsidRPr="00B76B88" w:rsidDel="00341279">
          <w:rPr>
            <w:color w:val="000000" w:themeColor="text1"/>
            <w:sz w:val="24"/>
            <w:szCs w:val="24"/>
          </w:rPr>
          <w:delText>interests</w:delText>
        </w:r>
        <w:r w:rsidR="006A18AE" w:rsidRPr="00B76B88" w:rsidDel="00341279">
          <w:rPr>
            <w:color w:val="000000" w:themeColor="text1"/>
            <w:sz w:val="24"/>
            <w:szCs w:val="24"/>
          </w:rPr>
          <w:delText>.</w:delText>
        </w:r>
      </w:del>
    </w:p>
    <w:p w14:paraId="67B8DA49" w14:textId="7D4CC887" w:rsidR="00453AE9" w:rsidRPr="00B76B88" w:rsidDel="00341279" w:rsidRDefault="00453AE9">
      <w:pPr>
        <w:autoSpaceDE w:val="0"/>
        <w:autoSpaceDN w:val="0"/>
        <w:adjustRightInd w:val="0"/>
        <w:spacing w:after="240" w:line="360" w:lineRule="auto"/>
        <w:jc w:val="both"/>
        <w:rPr>
          <w:del w:id="616" w:author="Starbase20" w:date="2021-08-19T14:49:00Z"/>
          <w:b/>
          <w:color w:val="000000" w:themeColor="text1"/>
          <w:sz w:val="24"/>
          <w:szCs w:val="24"/>
        </w:rPr>
        <w:pPrChange w:id="617" w:author="Starbase20" w:date="2021-08-19T14:55:00Z">
          <w:pPr>
            <w:autoSpaceDE w:val="0"/>
            <w:autoSpaceDN w:val="0"/>
            <w:adjustRightInd w:val="0"/>
            <w:spacing w:line="360" w:lineRule="auto"/>
            <w:jc w:val="both"/>
          </w:pPr>
        </w:pPrChange>
      </w:pPr>
      <w:del w:id="618" w:author="Starbase20" w:date="2021-08-19T14:49:00Z">
        <w:r w:rsidRPr="00B76B88" w:rsidDel="00341279">
          <w:rPr>
            <w:b/>
            <w:color w:val="000000" w:themeColor="text1"/>
            <w:sz w:val="24"/>
            <w:szCs w:val="24"/>
          </w:rPr>
          <w:delText>Reprints and permissions</w:delText>
        </w:r>
        <w:r w:rsidRPr="00B76B88" w:rsidDel="00341279">
          <w:rPr>
            <w:color w:val="000000" w:themeColor="text1"/>
            <w:sz w:val="24"/>
            <w:szCs w:val="24"/>
          </w:rPr>
          <w:delText xml:space="preserve"> information</w:delText>
        </w:r>
        <w:r w:rsidRPr="00B76B88" w:rsidDel="00341279">
          <w:rPr>
            <w:b/>
            <w:color w:val="000000" w:themeColor="text1"/>
            <w:sz w:val="24"/>
            <w:szCs w:val="24"/>
          </w:rPr>
          <w:delText xml:space="preserve"> </w:delText>
        </w:r>
        <w:r w:rsidRPr="00B76B88" w:rsidDel="00341279">
          <w:rPr>
            <w:color w:val="000000" w:themeColor="text1"/>
            <w:sz w:val="24"/>
            <w:szCs w:val="24"/>
          </w:rPr>
          <w:delText xml:space="preserve">is available online at </w:delText>
        </w:r>
        <w:r w:rsidR="00354955" w:rsidDel="00341279">
          <w:fldChar w:fldCharType="begin"/>
        </w:r>
        <w:r w:rsidR="00354955" w:rsidDel="00341279">
          <w:delInstrText xml:space="preserve"> HYPERLINK "http://npg.nature.com/" </w:delInstrText>
        </w:r>
        <w:r w:rsidR="00354955" w:rsidDel="00341279">
          <w:fldChar w:fldCharType="separate"/>
        </w:r>
        <w:r w:rsidRPr="00B76B88" w:rsidDel="00341279">
          <w:rPr>
            <w:rStyle w:val="Hyperlink"/>
            <w:color w:val="000000" w:themeColor="text1"/>
            <w:sz w:val="24"/>
            <w:szCs w:val="24"/>
          </w:rPr>
          <w:delText>http://npg.nature.com/</w:delText>
        </w:r>
        <w:r w:rsidR="00354955" w:rsidDel="00341279">
          <w:rPr>
            <w:rStyle w:val="Hyperlink"/>
            <w:color w:val="000000" w:themeColor="text1"/>
            <w:sz w:val="24"/>
            <w:szCs w:val="24"/>
          </w:rPr>
          <w:fldChar w:fldCharType="end"/>
        </w:r>
        <w:r w:rsidRPr="00B76B88" w:rsidDel="00341279">
          <w:rPr>
            <w:color w:val="000000" w:themeColor="text1"/>
            <w:sz w:val="24"/>
            <w:szCs w:val="24"/>
          </w:rPr>
          <w:delText xml:space="preserve"> reprintsandpermissions/</w:delText>
        </w:r>
        <w:r w:rsidRPr="00B76B88" w:rsidDel="00341279">
          <w:rPr>
            <w:b/>
            <w:color w:val="000000" w:themeColor="text1"/>
            <w:sz w:val="24"/>
            <w:szCs w:val="24"/>
          </w:rPr>
          <w:delText xml:space="preserve"> </w:delText>
        </w:r>
      </w:del>
    </w:p>
    <w:p w14:paraId="74C42720" w14:textId="5B025E1D" w:rsidR="003C197E" w:rsidRDefault="00453AE9" w:rsidP="005D718C">
      <w:pPr>
        <w:autoSpaceDE w:val="0"/>
        <w:autoSpaceDN w:val="0"/>
        <w:adjustRightInd w:val="0"/>
        <w:spacing w:after="240" w:line="360" w:lineRule="auto"/>
        <w:jc w:val="both"/>
        <w:rPr>
          <w:ins w:id="619" w:author="Starbase20" w:date="2021-08-21T13:38:00Z"/>
          <w:color w:val="000000" w:themeColor="text1"/>
          <w:sz w:val="24"/>
          <w:szCs w:val="24"/>
        </w:rPr>
      </w:pPr>
      <w:del w:id="620" w:author="Starbase20" w:date="2021-08-19T14:49:00Z">
        <w:r w:rsidRPr="00B76B88" w:rsidDel="00341279">
          <w:rPr>
            <w:b/>
            <w:color w:val="000000" w:themeColor="text1"/>
            <w:sz w:val="24"/>
            <w:szCs w:val="24"/>
          </w:rPr>
          <w:delText xml:space="preserve">Publisher’s note: </w:delText>
        </w:r>
        <w:r w:rsidRPr="00B76B88" w:rsidDel="00341279">
          <w:rPr>
            <w:color w:val="000000" w:themeColor="text1"/>
            <w:sz w:val="24"/>
            <w:szCs w:val="24"/>
          </w:rPr>
          <w:delText>Springer Nature remains neutral with regard to jurisdictional claims in published maps and institutional affiliations.</w:delText>
        </w:r>
      </w:del>
    </w:p>
    <w:p w14:paraId="04E16D6F" w14:textId="77777777" w:rsidR="003C197E" w:rsidRDefault="003C197E" w:rsidP="005D718C">
      <w:pPr>
        <w:autoSpaceDE w:val="0"/>
        <w:autoSpaceDN w:val="0"/>
        <w:adjustRightInd w:val="0"/>
        <w:spacing w:after="240" w:line="360" w:lineRule="auto"/>
        <w:jc w:val="both"/>
        <w:rPr>
          <w:ins w:id="621" w:author="Starbase20" w:date="2021-08-21T13:38:00Z"/>
          <w:color w:val="000000" w:themeColor="text1"/>
          <w:sz w:val="24"/>
          <w:szCs w:val="24"/>
        </w:rPr>
        <w:sectPr w:rsidR="003C197E" w:rsidSect="00D51DA9">
          <w:footerReference w:type="even" r:id="rId17"/>
          <w:footerReference w:type="default" r:id="rId18"/>
          <w:pgSz w:w="12240" w:h="15840"/>
          <w:pgMar w:top="1440" w:right="1440" w:bottom="1440" w:left="1440" w:header="720" w:footer="720" w:gutter="0"/>
          <w:lnNumType w:countBy="1" w:restart="continuous"/>
          <w:cols w:space="720"/>
          <w:docGrid w:linePitch="360"/>
        </w:sectPr>
      </w:pPr>
    </w:p>
    <w:p w14:paraId="16EFCAD7" w14:textId="23EDCC52" w:rsidR="005D718C" w:rsidRDefault="005D718C" w:rsidP="005D718C">
      <w:pPr>
        <w:autoSpaceDE w:val="0"/>
        <w:autoSpaceDN w:val="0"/>
        <w:adjustRightInd w:val="0"/>
        <w:spacing w:after="240" w:line="360" w:lineRule="auto"/>
        <w:jc w:val="both"/>
        <w:rPr>
          <w:b/>
          <w:noProof/>
          <w:sz w:val="32"/>
          <w:szCs w:val="32"/>
          <w:lang w:eastAsia="zh-CN"/>
        </w:rPr>
      </w:pPr>
      <w:r w:rsidRPr="005D718C">
        <w:rPr>
          <w:b/>
          <w:noProof/>
          <w:sz w:val="32"/>
          <w:szCs w:val="32"/>
        </w:rPr>
        <w:lastRenderedPageBreak/>
        <w:t>F</w:t>
      </w:r>
      <w:r w:rsidRPr="005D718C">
        <w:rPr>
          <w:b/>
          <w:noProof/>
          <w:sz w:val="32"/>
          <w:szCs w:val="32"/>
          <w:lang w:eastAsia="zh-CN"/>
        </w:rPr>
        <w:t>igure</w:t>
      </w:r>
      <w:r w:rsidRPr="005D718C">
        <w:rPr>
          <w:b/>
          <w:noProof/>
          <w:sz w:val="32"/>
          <w:szCs w:val="32"/>
        </w:rPr>
        <w:t xml:space="preserve"> </w:t>
      </w:r>
      <w:r w:rsidRPr="005D718C">
        <w:rPr>
          <w:b/>
          <w:noProof/>
          <w:sz w:val="32"/>
          <w:szCs w:val="32"/>
          <w:lang w:eastAsia="zh-CN"/>
        </w:rPr>
        <w:t>legends</w:t>
      </w:r>
    </w:p>
    <w:p w14:paraId="1A3C81AE" w14:textId="092B9F3A" w:rsidR="003C197E" w:rsidRPr="00923722" w:rsidRDefault="003C197E" w:rsidP="003C197E">
      <w:pPr>
        <w:autoSpaceDE w:val="0"/>
        <w:autoSpaceDN w:val="0"/>
        <w:adjustRightInd w:val="0"/>
        <w:spacing w:after="240" w:line="360" w:lineRule="auto"/>
        <w:jc w:val="both"/>
        <w:rPr>
          <w:ins w:id="622" w:author="Starbase20" w:date="2021-08-21T13:38:00Z"/>
          <w:sz w:val="24"/>
          <w:szCs w:val="24"/>
        </w:rPr>
      </w:pPr>
      <w:ins w:id="623" w:author="Starbase20" w:date="2021-08-21T13:38:00Z">
        <w:r w:rsidRPr="00923722">
          <w:rPr>
            <w:b/>
            <w:sz w:val="24"/>
          </w:rPr>
          <w:t xml:space="preserve">Fig. 1. </w:t>
        </w:r>
        <w:r w:rsidRPr="00923722">
          <w:rPr>
            <w:b/>
            <w:sz w:val="24"/>
            <w:szCs w:val="24"/>
          </w:rPr>
          <w:t>Molecular structures</w:t>
        </w:r>
        <w:r>
          <w:rPr>
            <w:b/>
            <w:sz w:val="24"/>
            <w:szCs w:val="24"/>
          </w:rPr>
          <w:t xml:space="preserve"> of representative C</w:t>
        </w:r>
        <w:r w:rsidRPr="00FA6F4C">
          <w:rPr>
            <w:b/>
            <w:sz w:val="24"/>
            <w:szCs w:val="24"/>
            <w:vertAlign w:val="subscript"/>
          </w:rPr>
          <w:t>6</w:t>
        </w:r>
        <w:r>
          <w:rPr>
            <w:b/>
            <w:sz w:val="24"/>
            <w:szCs w:val="24"/>
          </w:rPr>
          <w:t>H</w:t>
        </w:r>
        <w:r w:rsidRPr="00FA6F4C">
          <w:rPr>
            <w:b/>
            <w:sz w:val="24"/>
            <w:szCs w:val="24"/>
            <w:vertAlign w:val="subscript"/>
          </w:rPr>
          <w:t>6</w:t>
        </w:r>
        <w:r>
          <w:rPr>
            <w:b/>
            <w:sz w:val="24"/>
            <w:szCs w:val="24"/>
          </w:rPr>
          <w:t>, C</w:t>
        </w:r>
        <w:r w:rsidRPr="00FA6F4C">
          <w:rPr>
            <w:b/>
            <w:sz w:val="24"/>
            <w:szCs w:val="24"/>
            <w:vertAlign w:val="subscript"/>
          </w:rPr>
          <w:t>8</w:t>
        </w:r>
        <w:r>
          <w:rPr>
            <w:b/>
            <w:sz w:val="24"/>
            <w:szCs w:val="24"/>
          </w:rPr>
          <w:t>H</w:t>
        </w:r>
        <w:r w:rsidRPr="00FA6F4C">
          <w:rPr>
            <w:b/>
            <w:sz w:val="24"/>
            <w:szCs w:val="24"/>
            <w:vertAlign w:val="subscript"/>
          </w:rPr>
          <w:t>8</w:t>
        </w:r>
        <w:r>
          <w:rPr>
            <w:b/>
            <w:sz w:val="24"/>
            <w:szCs w:val="24"/>
          </w:rPr>
          <w:t>, and P</w:t>
        </w:r>
        <w:r w:rsidRPr="00FA6F4C">
          <w:rPr>
            <w:b/>
            <w:sz w:val="24"/>
            <w:szCs w:val="24"/>
            <w:vertAlign w:val="subscript"/>
          </w:rPr>
          <w:t>3</w:t>
        </w:r>
        <w:r>
          <w:rPr>
            <w:b/>
            <w:sz w:val="24"/>
            <w:szCs w:val="24"/>
          </w:rPr>
          <w:t>N</w:t>
        </w:r>
        <w:r w:rsidRPr="00FA6F4C">
          <w:rPr>
            <w:b/>
            <w:sz w:val="24"/>
            <w:szCs w:val="24"/>
            <w:vertAlign w:val="subscript"/>
          </w:rPr>
          <w:t>3</w:t>
        </w:r>
        <w:r>
          <w:rPr>
            <w:b/>
            <w:sz w:val="24"/>
            <w:szCs w:val="24"/>
          </w:rPr>
          <w:t xml:space="preserve"> isomers.</w:t>
        </w:r>
        <w:r w:rsidRPr="00923722">
          <w:rPr>
            <w:b/>
            <w:sz w:val="24"/>
            <w:szCs w:val="24"/>
          </w:rPr>
          <w:t xml:space="preserve"> </w:t>
        </w:r>
        <w:r>
          <w:rPr>
            <w:b/>
            <w:sz w:val="24"/>
            <w:szCs w:val="24"/>
          </w:rPr>
          <w:t xml:space="preserve">1, </w:t>
        </w:r>
        <w:r w:rsidRPr="00FA6F4C">
          <w:rPr>
            <w:sz w:val="24"/>
            <w:szCs w:val="24"/>
          </w:rPr>
          <w:t>benzene (C</w:t>
        </w:r>
        <w:r w:rsidRPr="00FA6F4C">
          <w:rPr>
            <w:sz w:val="24"/>
            <w:szCs w:val="24"/>
            <w:vertAlign w:val="subscript"/>
          </w:rPr>
          <w:t>6</w:t>
        </w:r>
        <w:r w:rsidRPr="00FA6F4C">
          <w:rPr>
            <w:sz w:val="24"/>
            <w:szCs w:val="24"/>
          </w:rPr>
          <w:t>H</w:t>
        </w:r>
        <w:r w:rsidRPr="00FA6F4C">
          <w:rPr>
            <w:sz w:val="24"/>
            <w:szCs w:val="24"/>
            <w:vertAlign w:val="subscript"/>
          </w:rPr>
          <w:t>6</w:t>
        </w:r>
        <w:r w:rsidRPr="00FA6F4C">
          <w:rPr>
            <w:sz w:val="24"/>
            <w:szCs w:val="24"/>
          </w:rPr>
          <w:t xml:space="preserve">, </w:t>
        </w:r>
        <w:r w:rsidRPr="00FA6F4C">
          <w:rPr>
            <w:i/>
            <w:sz w:val="24"/>
            <w:szCs w:val="24"/>
          </w:rPr>
          <w:t>D</w:t>
        </w:r>
        <w:r w:rsidRPr="00FA6F4C">
          <w:rPr>
            <w:sz w:val="24"/>
            <w:szCs w:val="24"/>
            <w:vertAlign w:val="subscript"/>
          </w:rPr>
          <w:t>6h</w:t>
        </w:r>
        <w:r w:rsidRPr="00FA6F4C">
          <w:rPr>
            <w:sz w:val="24"/>
            <w:szCs w:val="24"/>
          </w:rPr>
          <w:t>)</w:t>
        </w:r>
        <w:r>
          <w:rPr>
            <w:sz w:val="24"/>
            <w:szCs w:val="24"/>
          </w:rPr>
          <w:t xml:space="preserve">; </w:t>
        </w:r>
        <w:r w:rsidRPr="00FA6F4C">
          <w:rPr>
            <w:b/>
            <w:sz w:val="24"/>
            <w:szCs w:val="24"/>
          </w:rPr>
          <w:t>2</w:t>
        </w:r>
        <w:r>
          <w:rPr>
            <w:sz w:val="24"/>
            <w:szCs w:val="24"/>
          </w:rPr>
          <w:t xml:space="preserve">, </w:t>
        </w:r>
        <w:r w:rsidRPr="00FA6F4C">
          <w:rPr>
            <w:sz w:val="24"/>
            <w:szCs w:val="24"/>
          </w:rPr>
          <w:t>tetracyclo[2.2.0.0</w:t>
        </w:r>
        <w:r w:rsidRPr="00FA6F4C">
          <w:rPr>
            <w:sz w:val="24"/>
            <w:szCs w:val="24"/>
            <w:vertAlign w:val="superscript"/>
          </w:rPr>
          <w:t>2,6</w:t>
        </w:r>
        <w:r w:rsidRPr="00FA6F4C">
          <w:rPr>
            <w:sz w:val="24"/>
            <w:szCs w:val="24"/>
          </w:rPr>
          <w:t>.0</w:t>
        </w:r>
        <w:r w:rsidRPr="00FA6F4C">
          <w:rPr>
            <w:sz w:val="24"/>
            <w:szCs w:val="24"/>
            <w:vertAlign w:val="superscript"/>
          </w:rPr>
          <w:t>3,5</w:t>
        </w:r>
        <w:r w:rsidRPr="00FA6F4C">
          <w:rPr>
            <w:sz w:val="24"/>
            <w:szCs w:val="24"/>
          </w:rPr>
          <w:t>]hexane (prismane,</w:t>
        </w:r>
        <w:r>
          <w:rPr>
            <w:sz w:val="24"/>
            <w:szCs w:val="24"/>
          </w:rPr>
          <w:t xml:space="preserve"> </w:t>
        </w:r>
        <w:r w:rsidRPr="00FA6F4C">
          <w:rPr>
            <w:sz w:val="24"/>
            <w:szCs w:val="24"/>
          </w:rPr>
          <w:t>C</w:t>
        </w:r>
        <w:r w:rsidRPr="00FA6F4C">
          <w:rPr>
            <w:sz w:val="24"/>
            <w:szCs w:val="24"/>
            <w:vertAlign w:val="subscript"/>
          </w:rPr>
          <w:t>6</w:t>
        </w:r>
        <w:r w:rsidRPr="00FA6F4C">
          <w:rPr>
            <w:sz w:val="24"/>
            <w:szCs w:val="24"/>
          </w:rPr>
          <w:t>H</w:t>
        </w:r>
        <w:r w:rsidRPr="00FA6F4C">
          <w:rPr>
            <w:sz w:val="24"/>
            <w:szCs w:val="24"/>
            <w:vertAlign w:val="subscript"/>
          </w:rPr>
          <w:t>6</w:t>
        </w:r>
        <w:r w:rsidRPr="00FA6F4C">
          <w:rPr>
            <w:sz w:val="24"/>
            <w:szCs w:val="24"/>
          </w:rPr>
          <w:t xml:space="preserve">, </w:t>
        </w:r>
        <w:r w:rsidRPr="00FA6F4C">
          <w:rPr>
            <w:i/>
            <w:sz w:val="24"/>
            <w:szCs w:val="24"/>
          </w:rPr>
          <w:t>D</w:t>
        </w:r>
        <w:r w:rsidRPr="00FA6F4C">
          <w:rPr>
            <w:sz w:val="24"/>
            <w:szCs w:val="24"/>
            <w:vertAlign w:val="subscript"/>
          </w:rPr>
          <w:t>3h</w:t>
        </w:r>
        <w:r w:rsidRPr="00FA6F4C">
          <w:rPr>
            <w:sz w:val="24"/>
            <w:szCs w:val="24"/>
          </w:rPr>
          <w:t>)</w:t>
        </w:r>
        <w:r>
          <w:rPr>
            <w:sz w:val="24"/>
            <w:szCs w:val="24"/>
          </w:rPr>
          <w:t>;</w:t>
        </w:r>
        <w:r w:rsidRPr="00FA6F4C">
          <w:rPr>
            <w:sz w:val="24"/>
            <w:szCs w:val="24"/>
          </w:rPr>
          <w:t xml:space="preserve"> </w:t>
        </w:r>
        <w:r w:rsidRPr="00FA6F4C">
          <w:rPr>
            <w:b/>
            <w:sz w:val="24"/>
            <w:szCs w:val="24"/>
          </w:rPr>
          <w:t>3</w:t>
        </w:r>
        <w:r>
          <w:rPr>
            <w:sz w:val="24"/>
            <w:szCs w:val="24"/>
          </w:rPr>
          <w:t xml:space="preserve">, </w:t>
        </w:r>
        <w:r w:rsidRPr="00FA6F4C">
          <w:rPr>
            <w:sz w:val="24"/>
            <w:szCs w:val="24"/>
          </w:rPr>
          <w:t>pentacyclo[4.2.0.0</w:t>
        </w:r>
        <w:r w:rsidRPr="00FA6F4C">
          <w:rPr>
            <w:sz w:val="24"/>
            <w:szCs w:val="24"/>
            <w:vertAlign w:val="superscript"/>
          </w:rPr>
          <w:t>2,5</w:t>
        </w:r>
        <w:r w:rsidRPr="00FA6F4C">
          <w:rPr>
            <w:sz w:val="24"/>
            <w:szCs w:val="24"/>
          </w:rPr>
          <w:t>.0</w:t>
        </w:r>
        <w:r w:rsidRPr="00FA6F4C">
          <w:rPr>
            <w:sz w:val="24"/>
            <w:szCs w:val="24"/>
            <w:vertAlign w:val="superscript"/>
          </w:rPr>
          <w:t>3,8</w:t>
        </w:r>
        <w:r w:rsidRPr="00FA6F4C">
          <w:rPr>
            <w:sz w:val="24"/>
            <w:szCs w:val="24"/>
          </w:rPr>
          <w:t>.0</w:t>
        </w:r>
        <w:r w:rsidRPr="00FA6F4C">
          <w:rPr>
            <w:sz w:val="24"/>
            <w:szCs w:val="24"/>
            <w:vertAlign w:val="superscript"/>
          </w:rPr>
          <w:t>4,7</w:t>
        </w:r>
        <w:r w:rsidRPr="00FA6F4C">
          <w:rPr>
            <w:sz w:val="24"/>
            <w:szCs w:val="24"/>
          </w:rPr>
          <w:t>]octane (cubane,</w:t>
        </w:r>
        <w:r>
          <w:rPr>
            <w:sz w:val="24"/>
            <w:szCs w:val="24"/>
          </w:rPr>
          <w:t xml:space="preserve"> </w:t>
        </w:r>
        <w:r w:rsidRPr="00FA6F4C">
          <w:rPr>
            <w:sz w:val="24"/>
            <w:szCs w:val="24"/>
          </w:rPr>
          <w:t>C</w:t>
        </w:r>
        <w:r w:rsidRPr="00FA6F4C">
          <w:rPr>
            <w:sz w:val="24"/>
            <w:szCs w:val="24"/>
            <w:vertAlign w:val="subscript"/>
          </w:rPr>
          <w:t>8</w:t>
        </w:r>
        <w:r w:rsidRPr="00FA6F4C">
          <w:rPr>
            <w:sz w:val="24"/>
            <w:szCs w:val="24"/>
          </w:rPr>
          <w:t>H</w:t>
        </w:r>
        <w:r w:rsidRPr="00FA6F4C">
          <w:rPr>
            <w:sz w:val="24"/>
            <w:szCs w:val="24"/>
            <w:vertAlign w:val="subscript"/>
          </w:rPr>
          <w:t>8</w:t>
        </w:r>
        <w:r w:rsidRPr="00FA6F4C">
          <w:rPr>
            <w:sz w:val="24"/>
            <w:szCs w:val="24"/>
          </w:rPr>
          <w:t xml:space="preserve">, </w:t>
        </w:r>
        <w:r w:rsidRPr="00FA6F4C">
          <w:rPr>
            <w:i/>
            <w:sz w:val="24"/>
            <w:szCs w:val="24"/>
          </w:rPr>
          <w:t>O</w:t>
        </w:r>
        <w:r w:rsidRPr="00FA6F4C">
          <w:rPr>
            <w:sz w:val="24"/>
            <w:szCs w:val="24"/>
            <w:vertAlign w:val="subscript"/>
          </w:rPr>
          <w:t>h</w:t>
        </w:r>
        <w:r w:rsidRPr="00FA6F4C">
          <w:rPr>
            <w:sz w:val="24"/>
            <w:szCs w:val="24"/>
          </w:rPr>
          <w:t>)</w:t>
        </w:r>
        <w:r>
          <w:rPr>
            <w:sz w:val="24"/>
            <w:szCs w:val="24"/>
          </w:rPr>
          <w:t xml:space="preserve">; </w:t>
        </w:r>
        <w:r w:rsidRPr="00FA6F4C">
          <w:rPr>
            <w:b/>
            <w:sz w:val="24"/>
            <w:szCs w:val="24"/>
          </w:rPr>
          <w:t>4</w:t>
        </w:r>
        <w:r>
          <w:rPr>
            <w:sz w:val="24"/>
            <w:szCs w:val="24"/>
          </w:rPr>
          <w:t xml:space="preserve">, </w:t>
        </w:r>
        <w:r w:rsidRPr="00FA6F4C">
          <w:rPr>
            <w:sz w:val="24"/>
            <w:szCs w:val="24"/>
          </w:rPr>
          <w:t>cyclotriphosphazene (P</w:t>
        </w:r>
        <w:r w:rsidRPr="00FA6F4C">
          <w:rPr>
            <w:sz w:val="24"/>
            <w:szCs w:val="24"/>
            <w:vertAlign w:val="subscript"/>
          </w:rPr>
          <w:t>3</w:t>
        </w:r>
        <w:r w:rsidRPr="00FA6F4C">
          <w:rPr>
            <w:sz w:val="24"/>
            <w:szCs w:val="24"/>
          </w:rPr>
          <w:t>N</w:t>
        </w:r>
        <w:r w:rsidRPr="00FA6F4C">
          <w:rPr>
            <w:sz w:val="24"/>
            <w:szCs w:val="24"/>
            <w:vertAlign w:val="subscript"/>
          </w:rPr>
          <w:t>3</w:t>
        </w:r>
        <w:r w:rsidRPr="00FA6F4C">
          <w:rPr>
            <w:sz w:val="24"/>
            <w:szCs w:val="24"/>
          </w:rPr>
          <w:t xml:space="preserve">, </w:t>
        </w:r>
        <w:r w:rsidRPr="00FA6F4C">
          <w:rPr>
            <w:i/>
            <w:sz w:val="24"/>
            <w:szCs w:val="24"/>
          </w:rPr>
          <w:t>D</w:t>
        </w:r>
        <w:r w:rsidRPr="00FA6F4C">
          <w:rPr>
            <w:sz w:val="24"/>
            <w:szCs w:val="24"/>
            <w:vertAlign w:val="subscript"/>
          </w:rPr>
          <w:t>3h</w:t>
        </w:r>
        <w:r w:rsidRPr="00FA6F4C">
          <w:rPr>
            <w:sz w:val="24"/>
            <w:szCs w:val="24"/>
          </w:rPr>
          <w:t>)</w:t>
        </w:r>
        <w:r>
          <w:rPr>
            <w:sz w:val="24"/>
            <w:szCs w:val="24"/>
          </w:rPr>
          <w:t xml:space="preserve">; </w:t>
        </w:r>
        <w:r w:rsidRPr="00FA6F4C">
          <w:rPr>
            <w:b/>
            <w:sz w:val="24"/>
            <w:szCs w:val="24"/>
          </w:rPr>
          <w:t>5</w:t>
        </w:r>
        <w:r>
          <w:rPr>
            <w:sz w:val="24"/>
            <w:szCs w:val="24"/>
          </w:rPr>
          <w:t>,</w:t>
        </w:r>
        <w:r w:rsidRPr="00FA6F4C">
          <w:rPr>
            <w:sz w:val="24"/>
            <w:szCs w:val="24"/>
          </w:rPr>
          <w:t xml:space="preserve"> 1,2,3-triaza-4,5,6-triphospha</w:t>
        </w:r>
        <w:r w:rsidRPr="00FA6F4C">
          <w:rPr>
            <w:sz w:val="24"/>
            <w:szCs w:val="24"/>
          </w:rPr>
          <w:softHyphen/>
          <w:t>tetra</w:t>
        </w:r>
        <w:r w:rsidRPr="00FA6F4C">
          <w:rPr>
            <w:sz w:val="24"/>
            <w:szCs w:val="24"/>
          </w:rPr>
          <w:softHyphen/>
          <w:t>cyclo [2.2.0.0</w:t>
        </w:r>
        <w:r w:rsidRPr="00FA6F4C">
          <w:rPr>
            <w:sz w:val="24"/>
            <w:szCs w:val="24"/>
            <w:vertAlign w:val="superscript"/>
          </w:rPr>
          <w:t>2,6</w:t>
        </w:r>
        <w:r w:rsidRPr="00FA6F4C">
          <w:rPr>
            <w:sz w:val="24"/>
            <w:szCs w:val="24"/>
          </w:rPr>
          <w:t>.0</w:t>
        </w:r>
        <w:r w:rsidRPr="00FA6F4C">
          <w:rPr>
            <w:sz w:val="24"/>
            <w:szCs w:val="24"/>
            <w:vertAlign w:val="superscript"/>
          </w:rPr>
          <w:t>3,5</w:t>
        </w:r>
        <w:r w:rsidRPr="00FA6F4C">
          <w:rPr>
            <w:sz w:val="24"/>
            <w:szCs w:val="24"/>
          </w:rPr>
          <w:t>] hexane (P</w:t>
        </w:r>
        <w:r w:rsidRPr="00FA6F4C">
          <w:rPr>
            <w:sz w:val="24"/>
            <w:szCs w:val="24"/>
            <w:vertAlign w:val="subscript"/>
          </w:rPr>
          <w:t>3</w:t>
        </w:r>
        <w:r w:rsidRPr="00FA6F4C">
          <w:rPr>
            <w:sz w:val="24"/>
            <w:szCs w:val="24"/>
          </w:rPr>
          <w:t>N</w:t>
        </w:r>
        <w:r w:rsidRPr="00FA6F4C">
          <w:rPr>
            <w:sz w:val="24"/>
            <w:szCs w:val="24"/>
            <w:vertAlign w:val="subscript"/>
          </w:rPr>
          <w:t>3</w:t>
        </w:r>
        <w:r w:rsidRPr="00FA6F4C">
          <w:rPr>
            <w:sz w:val="24"/>
            <w:szCs w:val="24"/>
          </w:rPr>
          <w:t xml:space="preserve">, </w:t>
        </w:r>
        <w:r w:rsidRPr="00FA6F4C">
          <w:rPr>
            <w:i/>
            <w:sz w:val="24"/>
            <w:szCs w:val="24"/>
          </w:rPr>
          <w:t>C</w:t>
        </w:r>
        <w:r w:rsidRPr="00FA6F4C">
          <w:rPr>
            <w:sz w:val="24"/>
            <w:szCs w:val="24"/>
            <w:vertAlign w:val="subscript"/>
          </w:rPr>
          <w:t>1</w:t>
        </w:r>
        <w:r w:rsidRPr="00FA6F4C">
          <w:rPr>
            <w:sz w:val="24"/>
            <w:szCs w:val="24"/>
          </w:rPr>
          <w:t>) (</w:t>
        </w:r>
      </w:ins>
      <w:ins w:id="624" w:author="Starbase20" w:date="2021-08-30T16:26:00Z">
        <w:r w:rsidR="00436B12">
          <w:rPr>
            <w:sz w:val="24"/>
            <w:szCs w:val="24"/>
          </w:rPr>
          <w:t xml:space="preserve">see </w:t>
        </w:r>
      </w:ins>
      <w:ins w:id="625" w:author="Starbase20" w:date="2021-08-21T13:38:00Z">
        <w:r w:rsidRPr="00FA6F4C">
          <w:rPr>
            <w:sz w:val="24"/>
            <w:szCs w:val="24"/>
          </w:rPr>
          <w:t>Methods: Theoretical)</w:t>
        </w:r>
        <w:r w:rsidRPr="00941553">
          <w:rPr>
            <w:sz w:val="24"/>
            <w:szCs w:val="24"/>
          </w:rPr>
          <w:t>.</w:t>
        </w:r>
        <w:r w:rsidRPr="00923722">
          <w:rPr>
            <w:sz w:val="24"/>
            <w:szCs w:val="24"/>
          </w:rPr>
          <w:t xml:space="preserve"> The atoms are color coded in grey (carbon), </w:t>
        </w:r>
        <w:r w:rsidRPr="00923722">
          <w:rPr>
            <w:rFonts w:hint="eastAsia"/>
            <w:sz w:val="24"/>
            <w:szCs w:val="24"/>
          </w:rPr>
          <w:t>white</w:t>
        </w:r>
        <w:r w:rsidRPr="00923722">
          <w:rPr>
            <w:sz w:val="24"/>
            <w:szCs w:val="24"/>
          </w:rPr>
          <w:t xml:space="preserve"> (hydrogen), blue (nitrogen), and orange (phosphorous).</w:t>
        </w:r>
      </w:ins>
    </w:p>
    <w:p w14:paraId="1E47BBF7" w14:textId="251D6F48" w:rsidR="003C197E" w:rsidRPr="00923722" w:rsidRDefault="003C197E" w:rsidP="003C197E">
      <w:pPr>
        <w:spacing w:line="360" w:lineRule="auto"/>
        <w:jc w:val="both"/>
        <w:outlineLvl w:val="0"/>
        <w:rPr>
          <w:ins w:id="626" w:author="Starbase20" w:date="2021-08-21T13:38:00Z"/>
          <w:sz w:val="24"/>
          <w:szCs w:val="24"/>
        </w:rPr>
      </w:pPr>
      <w:ins w:id="627" w:author="Starbase20" w:date="2021-08-21T13:38:00Z">
        <w:r w:rsidRPr="00923722">
          <w:rPr>
            <w:b/>
            <w:sz w:val="24"/>
            <w:szCs w:val="24"/>
          </w:rPr>
          <w:t>Fig. 2 Molecular structures of P</w:t>
        </w:r>
        <w:r w:rsidRPr="00923722">
          <w:rPr>
            <w:b/>
            <w:sz w:val="24"/>
            <w:szCs w:val="24"/>
            <w:vertAlign w:val="subscript"/>
          </w:rPr>
          <w:t>3</w:t>
        </w:r>
        <w:r w:rsidRPr="00923722">
          <w:rPr>
            <w:b/>
            <w:sz w:val="24"/>
            <w:szCs w:val="24"/>
          </w:rPr>
          <w:t>N</w:t>
        </w:r>
        <w:r w:rsidRPr="00923722">
          <w:rPr>
            <w:b/>
            <w:sz w:val="24"/>
            <w:szCs w:val="24"/>
            <w:vertAlign w:val="subscript"/>
          </w:rPr>
          <w:t>3</w:t>
        </w:r>
        <w:r w:rsidRPr="00923722">
          <w:rPr>
            <w:b/>
            <w:sz w:val="24"/>
            <w:szCs w:val="24"/>
          </w:rPr>
          <w:t xml:space="preserve"> isomers.</w:t>
        </w:r>
        <w:r w:rsidRPr="00923722">
          <w:rPr>
            <w:sz w:val="24"/>
            <w:szCs w:val="24"/>
          </w:rPr>
          <w:t xml:space="preserve"> </w:t>
        </w:r>
        <w:r w:rsidRPr="000171DE">
          <w:rPr>
            <w:sz w:val="24"/>
            <w:szCs w:val="24"/>
          </w:rPr>
          <w:t xml:space="preserve">The </w:t>
        </w:r>
        <w:r>
          <w:rPr>
            <w:sz w:val="24"/>
            <w:szCs w:val="24"/>
          </w:rPr>
          <w:t>structures</w:t>
        </w:r>
        <w:r w:rsidRPr="000171DE">
          <w:rPr>
            <w:sz w:val="24"/>
            <w:szCs w:val="24"/>
          </w:rPr>
          <w:t xml:space="preserve"> were computed at the B3LYP/cc-pVTZ level of theory</w:t>
        </w:r>
        <w:r>
          <w:rPr>
            <w:sz w:val="24"/>
            <w:szCs w:val="24"/>
          </w:rPr>
          <w:t xml:space="preserve">. </w:t>
        </w:r>
        <w:r w:rsidRPr="00923722">
          <w:rPr>
            <w:sz w:val="24"/>
            <w:szCs w:val="24"/>
          </w:rPr>
          <w:t>Relative energies in eV (black),</w:t>
        </w:r>
        <w:r w:rsidRPr="00923722">
          <w:t xml:space="preserve"> </w:t>
        </w:r>
        <w:r w:rsidRPr="00923722">
          <w:rPr>
            <w:sz w:val="24"/>
            <w:szCs w:val="24"/>
          </w:rPr>
          <w:t>computed adiabatic ionization energies corrected for the electric field effect (Stark effect) and computational errors (</w:t>
        </w:r>
      </w:ins>
      <w:ins w:id="628" w:author="Starbase20" w:date="2021-08-30T16:26:00Z">
        <w:r w:rsidR="00436B12">
          <w:rPr>
            <w:sz w:val="24"/>
            <w:szCs w:val="24"/>
          </w:rPr>
          <w:t xml:space="preserve">see </w:t>
        </w:r>
      </w:ins>
      <w:ins w:id="629" w:author="Starbase20" w:date="2021-08-21T13:38:00Z">
        <w:r w:rsidRPr="00923722">
          <w:rPr>
            <w:sz w:val="24"/>
            <w:szCs w:val="24"/>
          </w:rPr>
          <w:t>Methods: Theoretical) (blue), point groups (red), and ground states (magenta) are also shown. The atoms are color coded in blue (nitrogen) and orange (phosphorous).</w:t>
        </w:r>
        <w:bookmarkStart w:id="630" w:name="_GoBack"/>
        <w:bookmarkEnd w:id="630"/>
      </w:ins>
    </w:p>
    <w:p w14:paraId="4102BEB5" w14:textId="77777777" w:rsidR="003C197E" w:rsidRPr="00923722" w:rsidRDefault="003C197E" w:rsidP="003C197E">
      <w:pPr>
        <w:jc w:val="center"/>
        <w:rPr>
          <w:ins w:id="631" w:author="Starbase20" w:date="2021-08-21T13:38:00Z"/>
          <w:b/>
          <w:sz w:val="24"/>
        </w:rPr>
      </w:pPr>
    </w:p>
    <w:p w14:paraId="215B06A3" w14:textId="7C49AB95" w:rsidR="003C197E" w:rsidRPr="00923722" w:rsidRDefault="003C197E" w:rsidP="003C197E">
      <w:pPr>
        <w:pStyle w:val="Heading1"/>
        <w:spacing w:before="0" w:line="360" w:lineRule="auto"/>
        <w:jc w:val="both"/>
        <w:rPr>
          <w:ins w:id="632" w:author="Starbase20" w:date="2021-08-21T13:38:00Z"/>
          <w:rFonts w:ascii="Times New Roman" w:hAnsi="Times New Roman" w:cs="Times New Roman"/>
          <w:b/>
          <w:sz w:val="24"/>
        </w:rPr>
      </w:pPr>
      <w:ins w:id="633" w:author="Starbase20" w:date="2021-08-21T13:38:00Z">
        <w:r w:rsidRPr="00923722">
          <w:rPr>
            <w:rFonts w:ascii="Times New Roman" w:hAnsi="Times New Roman" w:cs="Times New Roman"/>
            <w:b/>
            <w:color w:val="auto"/>
            <w:sz w:val="24"/>
          </w:rPr>
          <w:t>Fig. 3</w:t>
        </w:r>
        <w:r>
          <w:rPr>
            <w:rFonts w:ascii="Times New Roman" w:hAnsi="Times New Roman" w:cs="Times New Roman"/>
            <w:b/>
            <w:color w:val="auto"/>
            <w:sz w:val="24"/>
          </w:rPr>
          <w:t xml:space="preserve"> Mass spectra</w:t>
        </w:r>
        <w:r w:rsidRPr="00264B4F">
          <w:t xml:space="preserve"> </w:t>
        </w:r>
        <w:r w:rsidRPr="00264B4F">
          <w:rPr>
            <w:rFonts w:ascii="Times New Roman" w:hAnsi="Times New Roman" w:cs="Times New Roman"/>
            <w:b/>
            <w:color w:val="auto"/>
            <w:sz w:val="24"/>
          </w:rPr>
          <w:t>showing the temperature-programmed desorption</w:t>
        </w:r>
        <w:r>
          <w:rPr>
            <w:rFonts w:ascii="Times New Roman" w:hAnsi="Times New Roman" w:cs="Times New Roman"/>
            <w:b/>
            <w:color w:val="auto"/>
            <w:sz w:val="24"/>
          </w:rPr>
          <w:t xml:space="preserve"> (TPD)</w:t>
        </w:r>
        <w:r w:rsidRPr="00264B4F">
          <w:rPr>
            <w:rFonts w:ascii="Times New Roman" w:hAnsi="Times New Roman" w:cs="Times New Roman"/>
            <w:b/>
            <w:color w:val="auto"/>
            <w:sz w:val="24"/>
          </w:rPr>
          <w:t xml:space="preserve"> profiles for </w:t>
        </w:r>
        <w:r w:rsidRPr="00923722">
          <w:rPr>
            <w:rFonts w:ascii="Times New Roman" w:hAnsi="Times New Roman" w:cs="Times New Roman"/>
            <w:b/>
            <w:color w:val="auto"/>
            <w:sz w:val="24"/>
            <w:szCs w:val="24"/>
          </w:rPr>
          <w:t>the electron processed phosphine – nitrogen ice</w:t>
        </w:r>
        <w:r>
          <w:rPr>
            <w:rFonts w:ascii="Times New Roman" w:hAnsi="Times New Roman" w:cs="Times New Roman"/>
            <w:b/>
            <w:color w:val="auto"/>
            <w:sz w:val="24"/>
            <w:szCs w:val="24"/>
          </w:rPr>
          <w:t>s</w:t>
        </w:r>
        <w:r w:rsidRPr="00264B4F">
          <w:rPr>
            <w:rFonts w:ascii="Times New Roman" w:hAnsi="Times New Roman" w:cs="Times New Roman"/>
            <w:b/>
            <w:color w:val="auto"/>
            <w:sz w:val="24"/>
          </w:rPr>
          <w:t>.</w:t>
        </w:r>
        <w:r>
          <w:rPr>
            <w:rFonts w:ascii="Times New Roman" w:hAnsi="Times New Roman" w:cs="Times New Roman"/>
            <w:b/>
            <w:color w:val="auto"/>
            <w:sz w:val="24"/>
          </w:rPr>
          <w:t xml:space="preserve"> </w:t>
        </w:r>
        <w:r w:rsidRPr="00FA6F4C">
          <w:rPr>
            <w:rFonts w:ascii="Times New Roman" w:hAnsi="Times New Roman" w:cs="Times New Roman"/>
            <w:color w:val="auto"/>
            <w:sz w:val="24"/>
          </w:rPr>
          <w:t>The data were recorded via</w:t>
        </w:r>
        <w:r>
          <w:rPr>
            <w:rFonts w:ascii="Times New Roman" w:hAnsi="Times New Roman" w:cs="Times New Roman"/>
            <w:color w:val="auto"/>
            <w:sz w:val="24"/>
          </w:rPr>
          <w:t xml:space="preserve"> </w:t>
        </w:r>
        <w:r w:rsidRPr="00264B4F">
          <w:rPr>
            <w:rFonts w:ascii="Times New Roman" w:hAnsi="Times New Roman" w:cs="Times New Roman"/>
            <w:color w:val="auto"/>
            <w:sz w:val="24"/>
          </w:rPr>
          <w:t xml:space="preserve">photoionization reflectron time-of-flight mass spectrometry </w:t>
        </w:r>
        <w:r>
          <w:rPr>
            <w:rFonts w:ascii="Times New Roman" w:hAnsi="Times New Roman" w:cs="Times New Roman"/>
            <w:color w:val="auto"/>
            <w:sz w:val="24"/>
          </w:rPr>
          <w:t>(</w:t>
        </w:r>
        <w:r w:rsidRPr="00FA6F4C">
          <w:rPr>
            <w:rFonts w:ascii="Times New Roman" w:hAnsi="Times New Roman" w:cs="Times New Roman"/>
            <w:color w:val="auto"/>
            <w:sz w:val="24"/>
            <w:szCs w:val="24"/>
          </w:rPr>
          <w:t>PI-ReTOF-MS</w:t>
        </w:r>
        <w:r>
          <w:rPr>
            <w:rFonts w:ascii="Times New Roman" w:hAnsi="Times New Roman" w:cs="Times New Roman"/>
            <w:color w:val="auto"/>
            <w:sz w:val="24"/>
            <w:szCs w:val="24"/>
          </w:rPr>
          <w:t>)</w:t>
        </w:r>
        <w:r w:rsidRPr="00FA6F4C">
          <w:rPr>
            <w:rFonts w:ascii="Times New Roman" w:hAnsi="Times New Roman" w:cs="Times New Roman"/>
            <w:color w:val="auto"/>
            <w:sz w:val="24"/>
            <w:szCs w:val="24"/>
          </w:rPr>
          <w:t xml:space="preserve"> at photon energies</w:t>
        </w:r>
        <w:r>
          <w:rPr>
            <w:rFonts w:ascii="Times New Roman" w:hAnsi="Times New Roman" w:cs="Times New Roman"/>
            <w:color w:val="auto"/>
            <w:sz w:val="24"/>
            <w:szCs w:val="24"/>
          </w:rPr>
          <w:t xml:space="preserve"> of </w:t>
        </w:r>
        <w:r w:rsidRPr="00923722">
          <w:rPr>
            <w:rFonts w:ascii="Times New Roman" w:hAnsi="Times New Roman" w:cs="Times New Roman"/>
            <w:b/>
            <w:color w:val="auto"/>
            <w:sz w:val="24"/>
            <w:szCs w:val="24"/>
          </w:rPr>
          <w:t>a</w:t>
        </w:r>
        <w:r w:rsidRPr="00923722">
          <w:rPr>
            <w:rFonts w:ascii="Times New Roman" w:hAnsi="Times New Roman" w:cs="Times New Roman"/>
            <w:color w:val="auto"/>
            <w:sz w:val="24"/>
            <w:szCs w:val="24"/>
          </w:rPr>
          <w:t xml:space="preserve">, 10.49 eV; </w:t>
        </w:r>
        <w:r w:rsidRPr="00923722">
          <w:rPr>
            <w:rFonts w:ascii="Times New Roman" w:hAnsi="Times New Roman" w:cs="Times New Roman"/>
            <w:b/>
            <w:color w:val="auto"/>
            <w:sz w:val="24"/>
            <w:szCs w:val="24"/>
          </w:rPr>
          <w:t>b</w:t>
        </w:r>
        <w:r w:rsidRPr="00923722">
          <w:rPr>
            <w:rFonts w:ascii="Times New Roman" w:hAnsi="Times New Roman" w:cs="Times New Roman"/>
            <w:color w:val="auto"/>
            <w:sz w:val="24"/>
            <w:szCs w:val="24"/>
          </w:rPr>
          <w:t xml:space="preserve">, 8.53 eV; </w:t>
        </w:r>
        <w:r w:rsidRPr="00923722">
          <w:rPr>
            <w:rFonts w:ascii="Times New Roman" w:hAnsi="Times New Roman" w:cs="Times New Roman"/>
            <w:b/>
            <w:color w:val="auto"/>
            <w:sz w:val="24"/>
            <w:szCs w:val="24"/>
          </w:rPr>
          <w:t>c</w:t>
        </w:r>
        <w:r w:rsidRPr="00923722">
          <w:rPr>
            <w:rFonts w:ascii="Times New Roman" w:hAnsi="Times New Roman" w:cs="Times New Roman"/>
            <w:color w:val="auto"/>
            <w:sz w:val="24"/>
            <w:szCs w:val="24"/>
          </w:rPr>
          <w:t xml:space="preserve">, 8.20 eV; </w:t>
        </w:r>
        <w:r w:rsidRPr="00923722">
          <w:rPr>
            <w:rFonts w:ascii="Times New Roman" w:hAnsi="Times New Roman" w:cs="Times New Roman"/>
            <w:b/>
            <w:color w:val="auto"/>
            <w:sz w:val="24"/>
            <w:szCs w:val="24"/>
          </w:rPr>
          <w:t>d</w:t>
        </w:r>
        <w:r w:rsidRPr="00923722">
          <w:rPr>
            <w:rFonts w:ascii="Times New Roman" w:hAnsi="Times New Roman" w:cs="Times New Roman"/>
            <w:color w:val="auto"/>
            <w:sz w:val="24"/>
            <w:szCs w:val="24"/>
          </w:rPr>
          <w:t>, blank, 10.49 eV.</w:t>
        </w:r>
      </w:ins>
    </w:p>
    <w:p w14:paraId="3C1A6FBC" w14:textId="77777777" w:rsidR="003C197E" w:rsidRPr="00923722" w:rsidRDefault="003C197E" w:rsidP="003C197E">
      <w:pPr>
        <w:jc w:val="center"/>
        <w:rPr>
          <w:ins w:id="634" w:author="Starbase20" w:date="2021-08-21T13:38:00Z"/>
          <w:b/>
          <w:sz w:val="24"/>
        </w:rPr>
      </w:pPr>
    </w:p>
    <w:p w14:paraId="5D3D54F0" w14:textId="77777777" w:rsidR="003C197E" w:rsidRPr="00923722" w:rsidRDefault="003C197E" w:rsidP="003C197E">
      <w:pPr>
        <w:pStyle w:val="Heading1"/>
        <w:spacing w:line="360" w:lineRule="auto"/>
        <w:jc w:val="both"/>
        <w:rPr>
          <w:ins w:id="635" w:author="Starbase20" w:date="2021-08-21T13:38:00Z"/>
          <w:rFonts w:ascii="Times New Roman" w:hAnsi="Times New Roman" w:cs="Times New Roman"/>
          <w:color w:val="auto"/>
          <w:sz w:val="24"/>
          <w:szCs w:val="24"/>
        </w:rPr>
      </w:pPr>
      <w:ins w:id="636" w:author="Starbase20" w:date="2021-08-21T13:38:00Z">
        <w:r w:rsidRPr="00923722">
          <w:rPr>
            <w:rFonts w:ascii="Times New Roman" w:hAnsi="Times New Roman" w:cs="Times New Roman"/>
            <w:b/>
            <w:color w:val="auto"/>
            <w:sz w:val="24"/>
          </w:rPr>
          <w:t xml:space="preserve">Fig. 4 </w:t>
        </w:r>
        <w:r w:rsidRPr="00923722">
          <w:rPr>
            <w:rFonts w:ascii="Times New Roman" w:hAnsi="Times New Roman" w:cs="Times New Roman"/>
            <w:b/>
            <w:color w:val="auto"/>
            <w:sz w:val="24"/>
            <w:szCs w:val="24"/>
          </w:rPr>
          <w:t xml:space="preserve">PI-ReTOF-MS signals </w:t>
        </w:r>
        <w:r w:rsidRPr="00923722">
          <w:rPr>
            <w:rFonts w:ascii="Times New Roman" w:hAnsi="Times New Roman" w:cs="Times New Roman" w:hint="eastAsia"/>
            <w:b/>
            <w:color w:val="auto"/>
            <w:sz w:val="24"/>
            <w:szCs w:val="24"/>
          </w:rPr>
          <w:t>at</w:t>
        </w:r>
        <w:r w:rsidRPr="00923722">
          <w:rPr>
            <w:rFonts w:ascii="Times New Roman" w:hAnsi="Times New Roman" w:cs="Times New Roman"/>
            <w:b/>
            <w:color w:val="auto"/>
            <w:sz w:val="24"/>
            <w:szCs w:val="24"/>
          </w:rPr>
          <w:t xml:space="preserve"> </w:t>
        </w:r>
        <w:r w:rsidRPr="00923722">
          <w:rPr>
            <w:rFonts w:ascii="Times New Roman" w:hAnsi="Times New Roman" w:cs="Times New Roman" w:hint="eastAsia"/>
            <w:b/>
            <w:i/>
            <w:color w:val="auto"/>
            <w:sz w:val="24"/>
            <w:szCs w:val="24"/>
          </w:rPr>
          <w:t>m/z</w:t>
        </w:r>
        <w:r w:rsidRPr="00923722">
          <w:rPr>
            <w:rFonts w:ascii="Times New Roman" w:hAnsi="Times New Roman" w:cs="Times New Roman"/>
            <w:b/>
            <w:color w:val="auto"/>
            <w:sz w:val="24"/>
            <w:szCs w:val="24"/>
          </w:rPr>
          <w:t xml:space="preserve"> = 135 detected during the</w:t>
        </w:r>
        <w:r>
          <w:rPr>
            <w:rFonts w:ascii="Times New Roman" w:hAnsi="Times New Roman" w:cs="Times New Roman"/>
            <w:b/>
            <w:color w:val="auto"/>
            <w:sz w:val="24"/>
            <w:szCs w:val="24"/>
          </w:rPr>
          <w:t xml:space="preserve"> </w:t>
        </w:r>
        <w:r w:rsidRPr="00923722">
          <w:rPr>
            <w:rFonts w:ascii="Times New Roman" w:hAnsi="Times New Roman" w:cs="Times New Roman"/>
            <w:b/>
            <w:color w:val="auto"/>
            <w:sz w:val="24"/>
            <w:szCs w:val="24"/>
          </w:rPr>
          <w:t>TPD</w:t>
        </w:r>
        <w:r>
          <w:rPr>
            <w:rFonts w:ascii="Times New Roman" w:hAnsi="Times New Roman" w:cs="Times New Roman"/>
            <w:b/>
            <w:color w:val="auto"/>
            <w:sz w:val="24"/>
            <w:szCs w:val="24"/>
          </w:rPr>
          <w:t xml:space="preserve"> </w:t>
        </w:r>
        <w:r w:rsidRPr="00923722">
          <w:rPr>
            <w:rFonts w:ascii="Times New Roman" w:hAnsi="Times New Roman" w:cs="Times New Roman"/>
            <w:b/>
            <w:color w:val="auto"/>
            <w:sz w:val="24"/>
            <w:szCs w:val="24"/>
          </w:rPr>
          <w:t>phase of the electron processed phosphine – nitrogen ice</w:t>
        </w:r>
        <w:r>
          <w:rPr>
            <w:rFonts w:ascii="Times New Roman" w:hAnsi="Times New Roman" w:cs="Times New Roman"/>
            <w:b/>
            <w:color w:val="auto"/>
            <w:sz w:val="24"/>
            <w:szCs w:val="24"/>
          </w:rPr>
          <w:t>s</w:t>
        </w:r>
        <w:r w:rsidRPr="00923722">
          <w:rPr>
            <w:rFonts w:ascii="Times New Roman" w:hAnsi="Times New Roman" w:cs="Times New Roman"/>
            <w:b/>
            <w:color w:val="auto"/>
            <w:sz w:val="24"/>
            <w:szCs w:val="24"/>
          </w:rPr>
          <w:t>.</w:t>
        </w:r>
        <w:r>
          <w:rPr>
            <w:rFonts w:ascii="Times New Roman" w:hAnsi="Times New Roman" w:cs="Times New Roman"/>
            <w:b/>
            <w:color w:val="auto"/>
            <w:sz w:val="24"/>
            <w:szCs w:val="24"/>
          </w:rPr>
          <w:t xml:space="preserve"> </w:t>
        </w:r>
        <w:r w:rsidRPr="00FA6F4C">
          <w:rPr>
            <w:rFonts w:ascii="Times New Roman" w:hAnsi="Times New Roman" w:cs="Times New Roman"/>
            <w:color w:val="auto"/>
            <w:sz w:val="24"/>
            <w:szCs w:val="24"/>
          </w:rPr>
          <w:t>The data were recorded at photon energies of</w:t>
        </w:r>
        <w:r w:rsidRPr="004F0DB0">
          <w:rPr>
            <w:rFonts w:ascii="Times New Roman" w:hAnsi="Times New Roman" w:cs="Times New Roman"/>
            <w:color w:val="auto"/>
            <w:sz w:val="24"/>
            <w:szCs w:val="24"/>
          </w:rPr>
          <w:t xml:space="preserve"> </w:t>
        </w:r>
        <w:r w:rsidRPr="00923722">
          <w:rPr>
            <w:rFonts w:ascii="Times New Roman" w:hAnsi="Times New Roman" w:cs="Times New Roman"/>
            <w:b/>
            <w:color w:val="auto"/>
            <w:sz w:val="24"/>
            <w:szCs w:val="24"/>
          </w:rPr>
          <w:t>a</w:t>
        </w:r>
        <w:r w:rsidRPr="00923722">
          <w:rPr>
            <w:rFonts w:ascii="Times New Roman" w:hAnsi="Times New Roman" w:cs="Times New Roman"/>
            <w:color w:val="auto"/>
            <w:sz w:val="24"/>
            <w:szCs w:val="24"/>
          </w:rPr>
          <w:t xml:space="preserve">, 10.49 eV; </w:t>
        </w:r>
        <w:r w:rsidRPr="00923722">
          <w:rPr>
            <w:rFonts w:ascii="Times New Roman" w:hAnsi="Times New Roman" w:cs="Times New Roman"/>
            <w:b/>
            <w:color w:val="auto"/>
            <w:sz w:val="24"/>
            <w:szCs w:val="24"/>
          </w:rPr>
          <w:t>b</w:t>
        </w:r>
        <w:r w:rsidRPr="00923722">
          <w:rPr>
            <w:rFonts w:ascii="Times New Roman" w:hAnsi="Times New Roman" w:cs="Times New Roman"/>
            <w:color w:val="auto"/>
            <w:sz w:val="24"/>
            <w:szCs w:val="24"/>
          </w:rPr>
          <w:t>, 8.53 eV</w:t>
        </w:r>
        <w:r w:rsidRPr="00923722">
          <w:rPr>
            <w:rFonts w:ascii="Times New Roman" w:hAnsi="Times New Roman" w:cs="Times New Roman" w:hint="eastAsia"/>
            <w:color w:val="auto"/>
            <w:sz w:val="24"/>
            <w:szCs w:val="24"/>
          </w:rPr>
          <w:t xml:space="preserve"> </w:t>
        </w:r>
        <w:r w:rsidRPr="00923722">
          <w:rPr>
            <w:rFonts w:ascii="Times New Roman" w:hAnsi="Times New Roman" w:cs="Times New Roman"/>
            <w:color w:val="auto"/>
            <w:sz w:val="24"/>
            <w:szCs w:val="24"/>
          </w:rPr>
          <w:t xml:space="preserve">and 8.47 eV; </w:t>
        </w:r>
        <w:r w:rsidRPr="00923722">
          <w:rPr>
            <w:rFonts w:ascii="Times New Roman" w:hAnsi="Times New Roman" w:cs="Times New Roman"/>
            <w:b/>
            <w:color w:val="auto"/>
            <w:sz w:val="24"/>
            <w:szCs w:val="24"/>
          </w:rPr>
          <w:t>c</w:t>
        </w:r>
        <w:r w:rsidRPr="00923722">
          <w:rPr>
            <w:rFonts w:ascii="Times New Roman" w:hAnsi="Times New Roman" w:cs="Times New Roman"/>
            <w:color w:val="auto"/>
            <w:sz w:val="24"/>
            <w:szCs w:val="24"/>
          </w:rPr>
          <w:t xml:space="preserve">, 8.20 eV; </w:t>
        </w:r>
        <w:r w:rsidRPr="00923722">
          <w:rPr>
            <w:rFonts w:ascii="Times New Roman" w:hAnsi="Times New Roman" w:cs="Times New Roman"/>
            <w:b/>
            <w:color w:val="auto"/>
            <w:sz w:val="24"/>
            <w:szCs w:val="24"/>
          </w:rPr>
          <w:t>d</w:t>
        </w:r>
        <w:r w:rsidRPr="00923722">
          <w:rPr>
            <w:rFonts w:ascii="Times New Roman" w:hAnsi="Times New Roman" w:cs="Times New Roman"/>
            <w:color w:val="auto"/>
            <w:sz w:val="24"/>
            <w:szCs w:val="24"/>
          </w:rPr>
          <w:t>, blank, 10.49 eV.</w:t>
        </w:r>
        <w:r w:rsidRPr="00923722">
          <w:t xml:space="preserve"> </w:t>
        </w:r>
        <w:r w:rsidRPr="00923722">
          <w:rPr>
            <w:rFonts w:ascii="Times New Roman" w:hAnsi="Times New Roman" w:cs="Times New Roman"/>
            <w:color w:val="auto"/>
            <w:sz w:val="24"/>
            <w:szCs w:val="24"/>
          </w:rPr>
          <w:t>The peak marked with an asterisk is not unambiguously assigned.</w:t>
        </w:r>
      </w:ins>
    </w:p>
    <w:p w14:paraId="14F06CA2" w14:textId="77777777" w:rsidR="003C197E" w:rsidRPr="00923722" w:rsidRDefault="003C197E" w:rsidP="003C197E">
      <w:pPr>
        <w:jc w:val="center"/>
        <w:rPr>
          <w:ins w:id="637" w:author="Starbase20" w:date="2021-08-21T13:38:00Z"/>
          <w:b/>
          <w:color w:val="000000" w:themeColor="text1"/>
          <w:sz w:val="24"/>
          <w:szCs w:val="24"/>
          <w:shd w:val="clear" w:color="auto" w:fill="FFFFFF"/>
        </w:rPr>
      </w:pPr>
    </w:p>
    <w:p w14:paraId="6684367A" w14:textId="77777777" w:rsidR="003C197E" w:rsidRDefault="003C197E" w:rsidP="003C197E">
      <w:pPr>
        <w:spacing w:line="360" w:lineRule="auto"/>
        <w:jc w:val="both"/>
        <w:outlineLvl w:val="0"/>
        <w:rPr>
          <w:ins w:id="638" w:author="Starbase20" w:date="2021-08-21T13:38:00Z"/>
          <w:color w:val="000000" w:themeColor="text1"/>
          <w:sz w:val="24"/>
          <w:szCs w:val="24"/>
          <w:shd w:val="clear" w:color="auto" w:fill="FFFFFF"/>
        </w:rPr>
      </w:pPr>
      <w:ins w:id="639" w:author="Starbase20" w:date="2021-08-21T13:38:00Z">
        <w:r w:rsidRPr="00923722">
          <w:rPr>
            <w:b/>
            <w:color w:val="000000" w:themeColor="text1"/>
            <w:sz w:val="24"/>
            <w:szCs w:val="24"/>
            <w:shd w:val="clear" w:color="auto" w:fill="FFFFFF"/>
          </w:rPr>
          <w:t>Fig. 5 P</w:t>
        </w:r>
        <w:r w:rsidRPr="00923722">
          <w:rPr>
            <w:rFonts w:hint="eastAsia"/>
            <w:b/>
            <w:color w:val="000000" w:themeColor="text1"/>
            <w:sz w:val="24"/>
            <w:szCs w:val="24"/>
            <w:shd w:val="clear" w:color="auto" w:fill="FFFFFF"/>
          </w:rPr>
          <w:t>hotoi</w:t>
        </w:r>
        <w:r w:rsidRPr="00923722">
          <w:rPr>
            <w:b/>
            <w:color w:val="000000" w:themeColor="text1"/>
            <w:sz w:val="24"/>
            <w:szCs w:val="24"/>
            <w:shd w:val="clear" w:color="auto" w:fill="FFFFFF"/>
          </w:rPr>
          <w:t xml:space="preserve">somerization </w:t>
        </w:r>
        <w:r w:rsidRPr="00923722">
          <w:rPr>
            <w:rFonts w:hint="eastAsia"/>
            <w:b/>
            <w:color w:val="000000" w:themeColor="text1"/>
            <w:sz w:val="24"/>
            <w:szCs w:val="24"/>
            <w:shd w:val="clear" w:color="auto" w:fill="FFFFFF"/>
          </w:rPr>
          <w:t>of</w:t>
        </w:r>
        <w:r w:rsidRPr="00923722">
          <w:rPr>
            <w:b/>
            <w:color w:val="000000" w:themeColor="text1"/>
            <w:sz w:val="24"/>
            <w:szCs w:val="24"/>
            <w:shd w:val="clear" w:color="auto" w:fill="FFFFFF"/>
          </w:rPr>
          <w:t xml:space="preserve"> </w:t>
        </w:r>
        <w:r w:rsidRPr="00923722">
          <w:rPr>
            <w:b/>
            <w:color w:val="000000" w:themeColor="text1"/>
            <w:sz w:val="24"/>
            <w:szCs w:val="24"/>
          </w:rPr>
          <w:t>1,2,3-Triaza-4,5,6-triphosphatetracyclo [2.2.0.0</w:t>
        </w:r>
        <w:r w:rsidRPr="00923722">
          <w:rPr>
            <w:b/>
            <w:color w:val="000000" w:themeColor="text1"/>
            <w:sz w:val="24"/>
            <w:szCs w:val="24"/>
            <w:vertAlign w:val="superscript"/>
          </w:rPr>
          <w:t>2,6</w:t>
        </w:r>
        <w:r w:rsidRPr="00923722">
          <w:rPr>
            <w:b/>
            <w:color w:val="000000" w:themeColor="text1"/>
            <w:sz w:val="24"/>
            <w:szCs w:val="24"/>
          </w:rPr>
          <w:t>.0</w:t>
        </w:r>
        <w:r w:rsidRPr="00923722">
          <w:rPr>
            <w:b/>
            <w:color w:val="000000" w:themeColor="text1"/>
            <w:sz w:val="24"/>
            <w:szCs w:val="24"/>
            <w:vertAlign w:val="superscript"/>
          </w:rPr>
          <w:t>3,5</w:t>
        </w:r>
        <w:r w:rsidRPr="00923722">
          <w:rPr>
            <w:b/>
            <w:color w:val="000000" w:themeColor="text1"/>
            <w:sz w:val="24"/>
            <w:szCs w:val="24"/>
          </w:rPr>
          <w:t>]hexane (P</w:t>
        </w:r>
        <w:r w:rsidRPr="00923722">
          <w:rPr>
            <w:b/>
            <w:color w:val="000000" w:themeColor="text1"/>
            <w:sz w:val="24"/>
            <w:szCs w:val="24"/>
            <w:vertAlign w:val="subscript"/>
          </w:rPr>
          <w:t>3</w:t>
        </w:r>
        <w:r w:rsidRPr="00923722">
          <w:rPr>
            <w:b/>
            <w:color w:val="000000" w:themeColor="text1"/>
            <w:sz w:val="24"/>
            <w:szCs w:val="24"/>
          </w:rPr>
          <w:t>N</w:t>
        </w:r>
        <w:r w:rsidRPr="00923722">
          <w:rPr>
            <w:b/>
            <w:color w:val="000000" w:themeColor="text1"/>
            <w:sz w:val="24"/>
            <w:szCs w:val="24"/>
            <w:vertAlign w:val="subscript"/>
          </w:rPr>
          <w:t>3</w:t>
        </w:r>
        <w:r w:rsidRPr="00923722">
          <w:rPr>
            <w:b/>
            <w:color w:val="000000" w:themeColor="text1"/>
            <w:sz w:val="24"/>
            <w:szCs w:val="24"/>
          </w:rPr>
          <w:t xml:space="preserve">, 5) by </w:t>
        </w:r>
        <w:r w:rsidRPr="00923722">
          <w:rPr>
            <w:b/>
            <w:color w:val="000000" w:themeColor="text1"/>
            <w:sz w:val="24"/>
            <w:szCs w:val="24"/>
            <w:shd w:val="clear" w:color="auto" w:fill="FFFFFF"/>
          </w:rPr>
          <w:t>547 nm laser irradiation. a</w:t>
        </w:r>
        <w:r w:rsidRPr="00923722">
          <w:rPr>
            <w:color w:val="000000" w:themeColor="text1"/>
            <w:sz w:val="24"/>
            <w:szCs w:val="24"/>
            <w:shd w:val="clear" w:color="auto" w:fill="FFFFFF"/>
          </w:rPr>
          <w:t xml:space="preserve">, PI-ReTOF-MS signal at </w:t>
        </w:r>
        <w:r w:rsidRPr="00923722">
          <w:rPr>
            <w:i/>
            <w:color w:val="000000" w:themeColor="text1"/>
            <w:sz w:val="24"/>
            <w:szCs w:val="24"/>
            <w:shd w:val="clear" w:color="auto" w:fill="FFFFFF"/>
          </w:rPr>
          <w:t>m/z</w:t>
        </w:r>
        <w:r w:rsidRPr="00923722">
          <w:rPr>
            <w:color w:val="000000" w:themeColor="text1"/>
            <w:sz w:val="24"/>
            <w:szCs w:val="24"/>
            <w:shd w:val="clear" w:color="auto" w:fill="FFFFFF"/>
          </w:rPr>
          <w:t xml:space="preserve"> = 135 detected during the TPD phase of the electron and 547 nm laser processed phosphine – nitrogen ice mixture; </w:t>
        </w:r>
        <w:r w:rsidRPr="00923722">
          <w:rPr>
            <w:b/>
            <w:color w:val="000000" w:themeColor="text1"/>
            <w:sz w:val="24"/>
            <w:szCs w:val="24"/>
            <w:shd w:val="clear" w:color="auto" w:fill="FFFFFF"/>
          </w:rPr>
          <w:t>b</w:t>
        </w:r>
        <w:r w:rsidRPr="00923722">
          <w:rPr>
            <w:color w:val="000000" w:themeColor="text1"/>
            <w:sz w:val="24"/>
            <w:szCs w:val="24"/>
            <w:shd w:val="clear" w:color="auto" w:fill="FFFFFF"/>
          </w:rPr>
          <w:t>, potential energy surface (PES) for</w:t>
        </w:r>
        <w:r w:rsidRPr="00923722">
          <w:rPr>
            <w:color w:val="000000" w:themeColor="text1"/>
            <w:sz w:val="24"/>
            <w:szCs w:val="24"/>
          </w:rPr>
          <w:t xml:space="preserve"> the i</w:t>
        </w:r>
        <w:r w:rsidRPr="00923722">
          <w:rPr>
            <w:color w:val="000000" w:themeColor="text1"/>
            <w:sz w:val="24"/>
            <w:szCs w:val="24"/>
            <w:shd w:val="clear" w:color="auto" w:fill="FFFFFF"/>
          </w:rPr>
          <w:t xml:space="preserve">somerization of </w:t>
        </w:r>
        <w:r w:rsidRPr="00923722">
          <w:rPr>
            <w:b/>
            <w:color w:val="000000" w:themeColor="text1"/>
            <w:sz w:val="24"/>
            <w:szCs w:val="24"/>
            <w:shd w:val="clear" w:color="auto" w:fill="FFFFFF"/>
          </w:rPr>
          <w:t>5</w:t>
        </w:r>
        <w:r w:rsidRPr="00923722">
          <w:rPr>
            <w:color w:val="000000" w:themeColor="text1"/>
            <w:sz w:val="24"/>
            <w:szCs w:val="24"/>
            <w:shd w:val="clear" w:color="auto" w:fill="FFFFFF"/>
          </w:rPr>
          <w:t xml:space="preserve"> to </w:t>
        </w:r>
        <w:r w:rsidRPr="00923722">
          <w:rPr>
            <w:b/>
            <w:color w:val="000000" w:themeColor="text1"/>
            <w:sz w:val="24"/>
            <w:szCs w:val="24"/>
            <w:shd w:val="clear" w:color="auto" w:fill="FFFFFF"/>
          </w:rPr>
          <w:t>16</w:t>
        </w:r>
        <w:r w:rsidRPr="00923722">
          <w:rPr>
            <w:color w:val="000000" w:themeColor="text1"/>
            <w:sz w:val="24"/>
            <w:szCs w:val="24"/>
            <w:shd w:val="clear" w:color="auto" w:fill="FFFFFF"/>
          </w:rPr>
          <w:t>.</w:t>
        </w:r>
        <w:r w:rsidRPr="00EF5103">
          <w:t xml:space="preserve"> </w:t>
        </w:r>
        <w:r w:rsidRPr="00EF5103">
          <w:rPr>
            <w:color w:val="000000" w:themeColor="text1"/>
            <w:sz w:val="24"/>
            <w:szCs w:val="24"/>
            <w:shd w:val="clear" w:color="auto" w:fill="FFFFFF"/>
          </w:rPr>
          <w:t>The energies were computed at the CCSD(T)/CBS//B3LYP/cc-pVTZ level of theory includ</w:t>
        </w:r>
        <w:r>
          <w:rPr>
            <w:color w:val="000000" w:themeColor="text1"/>
            <w:sz w:val="24"/>
            <w:szCs w:val="24"/>
            <w:shd w:val="clear" w:color="auto" w:fill="FFFFFF"/>
          </w:rPr>
          <w:t>ing</w:t>
        </w:r>
        <w:r w:rsidRPr="00EF5103">
          <w:rPr>
            <w:color w:val="000000" w:themeColor="text1"/>
            <w:sz w:val="24"/>
            <w:szCs w:val="24"/>
            <w:shd w:val="clear" w:color="auto" w:fill="FFFFFF"/>
          </w:rPr>
          <w:t xml:space="preserve"> zero-point vibrational energy (ZPVE) corrections.</w:t>
        </w:r>
        <w:r>
          <w:rPr>
            <w:color w:val="000000" w:themeColor="text1"/>
            <w:sz w:val="24"/>
            <w:szCs w:val="24"/>
            <w:shd w:val="clear" w:color="auto" w:fill="FFFFFF"/>
          </w:rPr>
          <w:t xml:space="preserve"> </w:t>
        </w:r>
        <w:r w:rsidRPr="00EF5103">
          <w:rPr>
            <w:color w:val="000000" w:themeColor="text1"/>
            <w:sz w:val="24"/>
            <w:szCs w:val="24"/>
            <w:shd w:val="clear" w:color="auto" w:fill="FFFFFF"/>
          </w:rPr>
          <w:t>The atoms are color coded in blue (nitrogen) and orange (phosphorous).</w:t>
        </w:r>
      </w:ins>
    </w:p>
    <w:p w14:paraId="52632D1E" w14:textId="08EB686E" w:rsidR="003C197E" w:rsidRPr="003C197E" w:rsidDel="003C197E" w:rsidRDefault="003C197E" w:rsidP="003C197E">
      <w:pPr>
        <w:spacing w:line="360" w:lineRule="auto"/>
        <w:jc w:val="both"/>
        <w:outlineLvl w:val="0"/>
        <w:rPr>
          <w:del w:id="640" w:author="Starbase20" w:date="2021-08-21T13:38:00Z"/>
          <w:sz w:val="24"/>
          <w:szCs w:val="24"/>
        </w:rPr>
      </w:pPr>
      <w:ins w:id="641" w:author="Starbase20" w:date="2021-08-21T13:38:00Z">
        <w:r w:rsidRPr="00923722">
          <w:rPr>
            <w:b/>
            <w:sz w:val="24"/>
            <w:szCs w:val="24"/>
          </w:rPr>
          <w:lastRenderedPageBreak/>
          <w:t>Fig. 6</w:t>
        </w:r>
        <w:r w:rsidRPr="00923722">
          <w:rPr>
            <w:sz w:val="24"/>
            <w:szCs w:val="24"/>
          </w:rPr>
          <w:t xml:space="preserve"> </w:t>
        </w:r>
        <w:r w:rsidRPr="00923722">
          <w:rPr>
            <w:b/>
            <w:sz w:val="24"/>
            <w:szCs w:val="24"/>
          </w:rPr>
          <w:t>Homodesmotic equations for the determination of the strain energies of prismane (C</w:t>
        </w:r>
        <w:r w:rsidRPr="00923722">
          <w:rPr>
            <w:b/>
            <w:sz w:val="24"/>
            <w:szCs w:val="24"/>
            <w:vertAlign w:val="subscript"/>
          </w:rPr>
          <w:t>6</w:t>
        </w:r>
        <w:r w:rsidRPr="00923722">
          <w:rPr>
            <w:b/>
            <w:sz w:val="24"/>
            <w:szCs w:val="24"/>
          </w:rPr>
          <w:t>H</w:t>
        </w:r>
        <w:r w:rsidRPr="00923722">
          <w:rPr>
            <w:b/>
            <w:sz w:val="24"/>
            <w:szCs w:val="24"/>
            <w:vertAlign w:val="subscript"/>
          </w:rPr>
          <w:t>6</w:t>
        </w:r>
        <w:r w:rsidRPr="00923722">
          <w:rPr>
            <w:b/>
            <w:sz w:val="24"/>
            <w:szCs w:val="24"/>
          </w:rPr>
          <w:t>, 2)</w:t>
        </w:r>
        <w:r>
          <w:rPr>
            <w:b/>
            <w:sz w:val="24"/>
            <w:szCs w:val="24"/>
          </w:rPr>
          <w:t xml:space="preserve"> </w:t>
        </w:r>
        <w:r w:rsidRPr="00923722">
          <w:rPr>
            <w:b/>
            <w:sz w:val="24"/>
            <w:szCs w:val="24"/>
          </w:rPr>
          <w:t>and prismatic P</w:t>
        </w:r>
        <w:r w:rsidRPr="00923722">
          <w:rPr>
            <w:b/>
            <w:sz w:val="24"/>
            <w:szCs w:val="24"/>
            <w:vertAlign w:val="subscript"/>
          </w:rPr>
          <w:t>3</w:t>
        </w:r>
        <w:r w:rsidRPr="00923722">
          <w:rPr>
            <w:b/>
            <w:sz w:val="24"/>
            <w:szCs w:val="24"/>
          </w:rPr>
          <w:t>N</w:t>
        </w:r>
        <w:r w:rsidRPr="00923722">
          <w:rPr>
            <w:b/>
            <w:sz w:val="24"/>
            <w:szCs w:val="24"/>
            <w:vertAlign w:val="subscript"/>
          </w:rPr>
          <w:t>3</w:t>
        </w:r>
        <w:r w:rsidRPr="00923722">
          <w:rPr>
            <w:b/>
            <w:sz w:val="24"/>
            <w:szCs w:val="24"/>
          </w:rPr>
          <w:t xml:space="preserve"> (5).</w:t>
        </w:r>
        <w:r>
          <w:rPr>
            <w:b/>
            <w:sz w:val="24"/>
            <w:szCs w:val="24"/>
          </w:rPr>
          <w:t xml:space="preserve"> </w:t>
        </w:r>
        <w:r w:rsidRPr="00FA6F4C">
          <w:rPr>
            <w:sz w:val="24"/>
            <w:szCs w:val="24"/>
          </w:rPr>
          <w:t xml:space="preserve">The strain energies of </w:t>
        </w:r>
        <w:r w:rsidRPr="00FA6F4C">
          <w:rPr>
            <w:b/>
            <w:sz w:val="24"/>
            <w:szCs w:val="24"/>
          </w:rPr>
          <w:t>2</w:t>
        </w:r>
        <w:r w:rsidRPr="00FA6F4C">
          <w:rPr>
            <w:sz w:val="24"/>
            <w:szCs w:val="24"/>
          </w:rPr>
          <w:t xml:space="preserve"> and </w:t>
        </w:r>
        <w:r w:rsidRPr="00FA6F4C">
          <w:rPr>
            <w:b/>
            <w:sz w:val="24"/>
            <w:szCs w:val="24"/>
          </w:rPr>
          <w:t>5</w:t>
        </w:r>
        <w:r w:rsidRPr="00FA6F4C">
          <w:rPr>
            <w:sz w:val="24"/>
            <w:szCs w:val="24"/>
          </w:rPr>
          <w:t xml:space="preserve"> were computed at the CBS-QB3 level of theory based on the equations in </w:t>
        </w:r>
        <w:r w:rsidRPr="00FA6F4C">
          <w:rPr>
            <w:b/>
            <w:sz w:val="24"/>
            <w:szCs w:val="24"/>
          </w:rPr>
          <w:t>a</w:t>
        </w:r>
        <w:r w:rsidRPr="00FA6F4C">
          <w:rPr>
            <w:sz w:val="24"/>
            <w:szCs w:val="24"/>
          </w:rPr>
          <w:t xml:space="preserve"> and </w:t>
        </w:r>
        <w:r w:rsidRPr="00FA6F4C">
          <w:rPr>
            <w:b/>
            <w:sz w:val="24"/>
            <w:szCs w:val="24"/>
          </w:rPr>
          <w:t>b</w:t>
        </w:r>
        <w:r w:rsidRPr="00FA6F4C">
          <w:rPr>
            <w:sz w:val="24"/>
            <w:szCs w:val="24"/>
          </w:rPr>
          <w:t xml:space="preserve"> considering that equal numbers of C</w:t>
        </w:r>
        <w:r w:rsidRPr="00FA6F4C">
          <w:rPr>
            <w:rFonts w:ascii="Symbol" w:hAnsi="Symbol"/>
            <w:sz w:val="24"/>
            <w:szCs w:val="24"/>
          </w:rPr>
          <w:t></w:t>
        </w:r>
        <w:r w:rsidRPr="00FA6F4C">
          <w:rPr>
            <w:sz w:val="24"/>
            <w:szCs w:val="24"/>
          </w:rPr>
          <w:t xml:space="preserve">C bonds and [P–P, P–N and N–N bonds] are broken/formed in the educts and products for </w:t>
        </w:r>
        <w:r w:rsidRPr="00FA6F4C">
          <w:rPr>
            <w:b/>
            <w:sz w:val="24"/>
            <w:szCs w:val="24"/>
          </w:rPr>
          <w:t xml:space="preserve">2 </w:t>
        </w:r>
        <w:r w:rsidRPr="00FA6F4C">
          <w:rPr>
            <w:sz w:val="24"/>
            <w:szCs w:val="24"/>
          </w:rPr>
          <w:t xml:space="preserve">and </w:t>
        </w:r>
        <w:r w:rsidRPr="00FA6F4C">
          <w:rPr>
            <w:b/>
            <w:sz w:val="24"/>
            <w:szCs w:val="24"/>
          </w:rPr>
          <w:t>5</w:t>
        </w:r>
        <w:r w:rsidRPr="00FA6F4C">
          <w:rPr>
            <w:sz w:val="24"/>
            <w:szCs w:val="24"/>
          </w:rPr>
          <w:t xml:space="preserve">, respectively. </w:t>
        </w:r>
        <w:r w:rsidRPr="00923722">
          <w:rPr>
            <w:sz w:val="24"/>
            <w:szCs w:val="24"/>
          </w:rPr>
          <w:t>Computed frontier natural bond orbitals (NBO)</w:t>
        </w:r>
        <w:r w:rsidRPr="00923722">
          <w:rPr>
            <w:rFonts w:hint="eastAsia"/>
            <w:sz w:val="24"/>
            <w:szCs w:val="24"/>
          </w:rPr>
          <w:t>,</w:t>
        </w:r>
        <w:r w:rsidRPr="00923722">
          <w:rPr>
            <w:sz w:val="24"/>
            <w:szCs w:val="24"/>
          </w:rPr>
          <w:t xml:space="preserve"> highest occupied molecular </w:t>
        </w:r>
        <w:r w:rsidRPr="00AA4559">
          <w:rPr>
            <w:sz w:val="24"/>
            <w:szCs w:val="24"/>
          </w:rPr>
          <w:t xml:space="preserve">orbitals (HOMO), and lowest unoccupied molecular orbitals (LUMO) of </w:t>
        </w:r>
        <w:r w:rsidRPr="00AA4559">
          <w:rPr>
            <w:b/>
            <w:sz w:val="24"/>
            <w:szCs w:val="24"/>
          </w:rPr>
          <w:t>2</w:t>
        </w:r>
        <w:r w:rsidRPr="00AA4559">
          <w:rPr>
            <w:sz w:val="24"/>
            <w:szCs w:val="24"/>
          </w:rPr>
          <w:t xml:space="preserve"> and </w:t>
        </w:r>
        <w:r w:rsidRPr="00AA4559">
          <w:rPr>
            <w:b/>
            <w:sz w:val="24"/>
            <w:szCs w:val="24"/>
          </w:rPr>
          <w:t xml:space="preserve">5 </w:t>
        </w:r>
        <w:r w:rsidRPr="00AA4559">
          <w:rPr>
            <w:sz w:val="24"/>
            <w:szCs w:val="24"/>
          </w:rPr>
          <w:t>are also shown.</w:t>
        </w:r>
        <w:r w:rsidRPr="00FA6F4C">
          <w:rPr>
            <w:sz w:val="24"/>
            <w:szCs w:val="24"/>
          </w:rPr>
          <w:t xml:space="preserve"> </w:t>
        </w:r>
        <w:r w:rsidRPr="00FA6F4C">
          <w:rPr>
            <w:sz w:val="24"/>
            <w:szCs w:val="24"/>
            <w:shd w:val="clear" w:color="auto" w:fill="FFFFFF"/>
          </w:rPr>
          <w:t>Purple and light pink colors correspond to electronically rich and deficient circumstances, respectively.</w:t>
        </w:r>
        <w:r w:rsidRPr="00FA6F4C">
          <w:rPr>
            <w:rFonts w:ascii="Arial" w:hAnsi="Arial" w:cs="Arial"/>
            <w:sz w:val="21"/>
            <w:szCs w:val="21"/>
            <w:shd w:val="clear" w:color="auto" w:fill="FFFFFF"/>
          </w:rPr>
          <w:t xml:space="preserve"> </w:t>
        </w:r>
        <w:r w:rsidRPr="00AA4559">
          <w:rPr>
            <w:sz w:val="24"/>
            <w:szCs w:val="24"/>
          </w:rPr>
          <w:t>The atoms are color coded in grey (carbon), white (hydrogen), blue (nitrogen), and orange (phosphorous).</w:t>
        </w:r>
        <w:r>
          <w:rPr>
            <w:sz w:val="24"/>
            <w:szCs w:val="24"/>
          </w:rPr>
          <w:t xml:space="preserve"> </w:t>
        </w:r>
      </w:ins>
      <w:del w:id="642" w:author="Starbase20" w:date="2021-08-21T13:38:00Z">
        <w:r w:rsidRPr="003C197E" w:rsidDel="003C197E">
          <w:rPr>
            <w:b/>
            <w:sz w:val="24"/>
          </w:rPr>
          <w:delText xml:space="preserve">Scheme 1. </w:delText>
        </w:r>
        <w:r w:rsidRPr="003C197E" w:rsidDel="003C197E">
          <w:rPr>
            <w:b/>
            <w:sz w:val="24"/>
            <w:szCs w:val="24"/>
          </w:rPr>
          <w:delText>Molecular structures of benzene (1; C</w:delText>
        </w:r>
        <w:r w:rsidRPr="003C197E" w:rsidDel="003C197E">
          <w:rPr>
            <w:b/>
            <w:sz w:val="24"/>
            <w:szCs w:val="24"/>
            <w:vertAlign w:val="subscript"/>
          </w:rPr>
          <w:delText>6</w:delText>
        </w:r>
        <w:r w:rsidRPr="003C197E" w:rsidDel="003C197E">
          <w:rPr>
            <w:b/>
            <w:sz w:val="24"/>
            <w:szCs w:val="24"/>
          </w:rPr>
          <w:delText>H</w:delText>
        </w:r>
        <w:r w:rsidRPr="003C197E" w:rsidDel="003C197E">
          <w:rPr>
            <w:b/>
            <w:sz w:val="24"/>
            <w:szCs w:val="24"/>
            <w:vertAlign w:val="subscript"/>
          </w:rPr>
          <w:delText>6</w:delText>
        </w:r>
        <w:r w:rsidRPr="003C197E" w:rsidDel="003C197E">
          <w:rPr>
            <w:b/>
            <w:sz w:val="24"/>
            <w:szCs w:val="24"/>
          </w:rPr>
          <w:delText xml:space="preserve">, </w:delText>
        </w:r>
        <w:r w:rsidRPr="003C197E" w:rsidDel="003C197E">
          <w:rPr>
            <w:b/>
            <w:i/>
            <w:sz w:val="24"/>
            <w:szCs w:val="24"/>
          </w:rPr>
          <w:delText>D</w:delText>
        </w:r>
        <w:r w:rsidRPr="003C197E" w:rsidDel="003C197E">
          <w:rPr>
            <w:b/>
            <w:sz w:val="24"/>
            <w:szCs w:val="24"/>
            <w:vertAlign w:val="subscript"/>
          </w:rPr>
          <w:delText>6h</w:delText>
        </w:r>
        <w:r w:rsidRPr="003C197E" w:rsidDel="003C197E">
          <w:rPr>
            <w:b/>
            <w:sz w:val="24"/>
            <w:szCs w:val="24"/>
          </w:rPr>
          <w:delText>), tetracyclo[2.2.0.0</w:delText>
        </w:r>
        <w:r w:rsidRPr="003C197E" w:rsidDel="003C197E">
          <w:rPr>
            <w:b/>
            <w:sz w:val="24"/>
            <w:szCs w:val="24"/>
            <w:vertAlign w:val="superscript"/>
          </w:rPr>
          <w:delText>2,6</w:delText>
        </w:r>
        <w:r w:rsidRPr="003C197E" w:rsidDel="003C197E">
          <w:rPr>
            <w:b/>
            <w:sz w:val="24"/>
            <w:szCs w:val="24"/>
          </w:rPr>
          <w:delText>.0</w:delText>
        </w:r>
        <w:r w:rsidRPr="003C197E" w:rsidDel="003C197E">
          <w:rPr>
            <w:b/>
            <w:sz w:val="24"/>
            <w:szCs w:val="24"/>
            <w:vertAlign w:val="superscript"/>
          </w:rPr>
          <w:delText>3,5</w:delText>
        </w:r>
        <w:r w:rsidRPr="003C197E" w:rsidDel="003C197E">
          <w:rPr>
            <w:b/>
            <w:sz w:val="24"/>
            <w:szCs w:val="24"/>
          </w:rPr>
          <w:delText>]hexane (prismane, 2; C</w:delText>
        </w:r>
        <w:r w:rsidRPr="003C197E" w:rsidDel="003C197E">
          <w:rPr>
            <w:b/>
            <w:sz w:val="24"/>
            <w:szCs w:val="24"/>
            <w:vertAlign w:val="subscript"/>
          </w:rPr>
          <w:delText>6</w:delText>
        </w:r>
        <w:r w:rsidRPr="003C197E" w:rsidDel="003C197E">
          <w:rPr>
            <w:b/>
            <w:sz w:val="24"/>
            <w:szCs w:val="24"/>
          </w:rPr>
          <w:delText>H</w:delText>
        </w:r>
        <w:r w:rsidRPr="003C197E" w:rsidDel="003C197E">
          <w:rPr>
            <w:b/>
            <w:sz w:val="24"/>
            <w:szCs w:val="24"/>
            <w:vertAlign w:val="subscript"/>
          </w:rPr>
          <w:delText>6</w:delText>
        </w:r>
        <w:r w:rsidRPr="003C197E" w:rsidDel="003C197E">
          <w:rPr>
            <w:b/>
            <w:sz w:val="24"/>
            <w:szCs w:val="24"/>
          </w:rPr>
          <w:delText xml:space="preserve">, </w:delText>
        </w:r>
        <w:r w:rsidRPr="003C197E" w:rsidDel="003C197E">
          <w:rPr>
            <w:b/>
            <w:i/>
            <w:sz w:val="24"/>
            <w:szCs w:val="24"/>
          </w:rPr>
          <w:delText>D</w:delText>
        </w:r>
        <w:r w:rsidRPr="003C197E" w:rsidDel="003C197E">
          <w:rPr>
            <w:b/>
            <w:sz w:val="24"/>
            <w:szCs w:val="24"/>
            <w:vertAlign w:val="subscript"/>
          </w:rPr>
          <w:delText>3h</w:delText>
        </w:r>
        <w:r w:rsidRPr="003C197E" w:rsidDel="003C197E">
          <w:rPr>
            <w:b/>
            <w:sz w:val="24"/>
            <w:szCs w:val="24"/>
          </w:rPr>
          <w:delText xml:space="preserve">), </w:delText>
        </w:r>
        <w:r w:rsidRPr="003C197E" w:rsidDel="003C197E">
          <w:rPr>
            <w:rFonts w:hint="eastAsia"/>
            <w:b/>
            <w:sz w:val="24"/>
            <w:szCs w:val="24"/>
          </w:rPr>
          <w:delText>p</w:delText>
        </w:r>
        <w:r w:rsidRPr="003C197E" w:rsidDel="003C197E">
          <w:rPr>
            <w:b/>
            <w:sz w:val="24"/>
            <w:szCs w:val="24"/>
          </w:rPr>
          <w:delText>entacyclo[4.2.0.0</w:delText>
        </w:r>
        <w:r w:rsidRPr="003C197E" w:rsidDel="003C197E">
          <w:rPr>
            <w:b/>
            <w:sz w:val="24"/>
            <w:szCs w:val="24"/>
            <w:vertAlign w:val="superscript"/>
          </w:rPr>
          <w:delText>2,5</w:delText>
        </w:r>
        <w:r w:rsidRPr="003C197E" w:rsidDel="003C197E">
          <w:rPr>
            <w:b/>
            <w:sz w:val="24"/>
            <w:szCs w:val="24"/>
          </w:rPr>
          <w:delText>.0</w:delText>
        </w:r>
        <w:r w:rsidRPr="003C197E" w:rsidDel="003C197E">
          <w:rPr>
            <w:b/>
            <w:sz w:val="24"/>
            <w:szCs w:val="24"/>
            <w:vertAlign w:val="superscript"/>
          </w:rPr>
          <w:delText>3,8</w:delText>
        </w:r>
        <w:r w:rsidRPr="003C197E" w:rsidDel="003C197E">
          <w:rPr>
            <w:b/>
            <w:sz w:val="24"/>
            <w:szCs w:val="24"/>
          </w:rPr>
          <w:delText>.0</w:delText>
        </w:r>
        <w:r w:rsidRPr="003C197E" w:rsidDel="003C197E">
          <w:rPr>
            <w:b/>
            <w:sz w:val="24"/>
            <w:szCs w:val="24"/>
            <w:vertAlign w:val="superscript"/>
          </w:rPr>
          <w:delText>4,7</w:delText>
        </w:r>
        <w:r w:rsidRPr="003C197E" w:rsidDel="003C197E">
          <w:rPr>
            <w:b/>
            <w:sz w:val="24"/>
            <w:szCs w:val="24"/>
          </w:rPr>
          <w:delText>]octane (</w:delText>
        </w:r>
        <w:r w:rsidRPr="003C197E" w:rsidDel="003C197E">
          <w:rPr>
            <w:rFonts w:hint="eastAsia"/>
            <w:b/>
            <w:sz w:val="24"/>
            <w:szCs w:val="24"/>
          </w:rPr>
          <w:delText>cubane</w:delText>
        </w:r>
        <w:r w:rsidRPr="003C197E" w:rsidDel="003C197E">
          <w:rPr>
            <w:b/>
            <w:sz w:val="24"/>
            <w:szCs w:val="24"/>
          </w:rPr>
          <w:delText>, 3; C</w:delText>
        </w:r>
        <w:r w:rsidRPr="003C197E" w:rsidDel="003C197E">
          <w:rPr>
            <w:b/>
            <w:sz w:val="24"/>
            <w:szCs w:val="24"/>
            <w:vertAlign w:val="subscript"/>
          </w:rPr>
          <w:delText>8</w:delText>
        </w:r>
        <w:r w:rsidRPr="003C197E" w:rsidDel="003C197E">
          <w:rPr>
            <w:b/>
            <w:sz w:val="24"/>
            <w:szCs w:val="24"/>
          </w:rPr>
          <w:delText>H</w:delText>
        </w:r>
        <w:r w:rsidRPr="003C197E" w:rsidDel="003C197E">
          <w:rPr>
            <w:b/>
            <w:sz w:val="24"/>
            <w:szCs w:val="24"/>
            <w:vertAlign w:val="subscript"/>
          </w:rPr>
          <w:delText>8</w:delText>
        </w:r>
        <w:r w:rsidRPr="003C197E" w:rsidDel="003C197E">
          <w:rPr>
            <w:b/>
            <w:sz w:val="24"/>
            <w:szCs w:val="24"/>
          </w:rPr>
          <w:delText xml:space="preserve">, </w:delText>
        </w:r>
        <w:r w:rsidRPr="003C197E" w:rsidDel="003C197E">
          <w:rPr>
            <w:b/>
            <w:i/>
            <w:sz w:val="24"/>
            <w:szCs w:val="24"/>
          </w:rPr>
          <w:delText>O</w:delText>
        </w:r>
        <w:r w:rsidRPr="003C197E" w:rsidDel="003C197E">
          <w:rPr>
            <w:b/>
            <w:sz w:val="24"/>
            <w:szCs w:val="24"/>
            <w:vertAlign w:val="subscript"/>
          </w:rPr>
          <w:delText>h</w:delText>
        </w:r>
        <w:r w:rsidRPr="003C197E" w:rsidDel="003C197E">
          <w:rPr>
            <w:b/>
            <w:sz w:val="24"/>
            <w:szCs w:val="24"/>
          </w:rPr>
          <w:delText>), cyclotriphosphazene (4; P</w:delText>
        </w:r>
        <w:r w:rsidRPr="003C197E" w:rsidDel="003C197E">
          <w:rPr>
            <w:b/>
            <w:sz w:val="24"/>
            <w:szCs w:val="24"/>
            <w:vertAlign w:val="subscript"/>
          </w:rPr>
          <w:delText>3</w:delText>
        </w:r>
        <w:r w:rsidRPr="003C197E" w:rsidDel="003C197E">
          <w:rPr>
            <w:b/>
            <w:sz w:val="24"/>
            <w:szCs w:val="24"/>
          </w:rPr>
          <w:delText>N</w:delText>
        </w:r>
        <w:r w:rsidRPr="003C197E" w:rsidDel="003C197E">
          <w:rPr>
            <w:b/>
            <w:sz w:val="24"/>
            <w:szCs w:val="24"/>
            <w:vertAlign w:val="subscript"/>
          </w:rPr>
          <w:delText>3</w:delText>
        </w:r>
        <w:r w:rsidRPr="003C197E" w:rsidDel="003C197E">
          <w:rPr>
            <w:rFonts w:hint="eastAsia"/>
            <w:b/>
            <w:sz w:val="24"/>
            <w:szCs w:val="24"/>
          </w:rPr>
          <w:delText xml:space="preserve">, </w:delText>
        </w:r>
        <w:r w:rsidRPr="003C197E" w:rsidDel="003C197E">
          <w:rPr>
            <w:b/>
            <w:i/>
            <w:sz w:val="24"/>
            <w:szCs w:val="24"/>
          </w:rPr>
          <w:delText>D</w:delText>
        </w:r>
        <w:r w:rsidRPr="003C197E" w:rsidDel="003C197E">
          <w:rPr>
            <w:b/>
            <w:sz w:val="24"/>
            <w:szCs w:val="24"/>
            <w:vertAlign w:val="subscript"/>
          </w:rPr>
          <w:delText>3h</w:delText>
        </w:r>
        <w:r w:rsidRPr="003C197E" w:rsidDel="003C197E">
          <w:rPr>
            <w:b/>
            <w:sz w:val="24"/>
            <w:szCs w:val="24"/>
          </w:rPr>
          <w:delText>), and 1,2,3-triaza-4,5,6-triphospha</w:delText>
        </w:r>
        <w:r w:rsidRPr="003C197E" w:rsidDel="003C197E">
          <w:rPr>
            <w:b/>
            <w:sz w:val="24"/>
            <w:szCs w:val="24"/>
          </w:rPr>
          <w:softHyphen/>
          <w:delText>tetra</w:delText>
        </w:r>
        <w:r w:rsidRPr="003C197E" w:rsidDel="003C197E">
          <w:rPr>
            <w:b/>
            <w:sz w:val="24"/>
            <w:szCs w:val="24"/>
          </w:rPr>
          <w:softHyphen/>
          <w:delText>cyclo [2.2.0.0</w:delText>
        </w:r>
        <w:r w:rsidRPr="003C197E" w:rsidDel="003C197E">
          <w:rPr>
            <w:b/>
            <w:sz w:val="24"/>
            <w:szCs w:val="24"/>
            <w:vertAlign w:val="superscript"/>
          </w:rPr>
          <w:delText>2,6</w:delText>
        </w:r>
        <w:r w:rsidRPr="003C197E" w:rsidDel="003C197E">
          <w:rPr>
            <w:b/>
            <w:sz w:val="24"/>
            <w:szCs w:val="24"/>
          </w:rPr>
          <w:delText>.0</w:delText>
        </w:r>
        <w:r w:rsidRPr="003C197E" w:rsidDel="003C197E">
          <w:rPr>
            <w:b/>
            <w:sz w:val="24"/>
            <w:szCs w:val="24"/>
            <w:vertAlign w:val="superscript"/>
          </w:rPr>
          <w:delText>3,5</w:delText>
        </w:r>
        <w:r w:rsidRPr="003C197E" w:rsidDel="003C197E">
          <w:rPr>
            <w:b/>
            <w:sz w:val="24"/>
            <w:szCs w:val="24"/>
          </w:rPr>
          <w:delText>] hexane (5; P</w:delText>
        </w:r>
        <w:r w:rsidRPr="003C197E" w:rsidDel="003C197E">
          <w:rPr>
            <w:b/>
            <w:sz w:val="24"/>
            <w:szCs w:val="24"/>
            <w:vertAlign w:val="subscript"/>
          </w:rPr>
          <w:delText>3</w:delText>
        </w:r>
        <w:r w:rsidRPr="003C197E" w:rsidDel="003C197E">
          <w:rPr>
            <w:b/>
            <w:sz w:val="24"/>
            <w:szCs w:val="24"/>
          </w:rPr>
          <w:delText>N</w:delText>
        </w:r>
        <w:r w:rsidRPr="003C197E" w:rsidDel="003C197E">
          <w:rPr>
            <w:b/>
            <w:sz w:val="24"/>
            <w:szCs w:val="24"/>
            <w:vertAlign w:val="subscript"/>
          </w:rPr>
          <w:delText>3</w:delText>
        </w:r>
        <w:r w:rsidRPr="003C197E" w:rsidDel="003C197E">
          <w:rPr>
            <w:rFonts w:hint="eastAsia"/>
            <w:b/>
            <w:sz w:val="24"/>
            <w:szCs w:val="24"/>
          </w:rPr>
          <w:delText xml:space="preserve">, </w:delText>
        </w:r>
        <w:r w:rsidRPr="003C197E" w:rsidDel="003C197E">
          <w:rPr>
            <w:b/>
            <w:i/>
            <w:sz w:val="24"/>
            <w:szCs w:val="24"/>
          </w:rPr>
          <w:delText>C</w:delText>
        </w:r>
        <w:r w:rsidRPr="003C197E" w:rsidDel="003C197E">
          <w:rPr>
            <w:b/>
            <w:sz w:val="24"/>
            <w:szCs w:val="24"/>
            <w:vertAlign w:val="subscript"/>
          </w:rPr>
          <w:delText>1</w:delText>
        </w:r>
        <w:r w:rsidRPr="003C197E" w:rsidDel="003C197E">
          <w:rPr>
            <w:b/>
            <w:sz w:val="24"/>
            <w:szCs w:val="24"/>
          </w:rPr>
          <w:delText>) (Supplementary Information)</w:delText>
        </w:r>
        <w:r w:rsidRPr="003C197E" w:rsidDel="003C197E">
          <w:rPr>
            <w:sz w:val="24"/>
            <w:szCs w:val="24"/>
          </w:rPr>
          <w:delText xml:space="preserve">. The atoms are color coded in grey (carbon), </w:delText>
        </w:r>
        <w:r w:rsidRPr="003C197E" w:rsidDel="003C197E">
          <w:rPr>
            <w:rFonts w:hint="eastAsia"/>
            <w:sz w:val="24"/>
            <w:szCs w:val="24"/>
          </w:rPr>
          <w:delText>white</w:delText>
        </w:r>
        <w:r w:rsidRPr="003C197E" w:rsidDel="003C197E">
          <w:rPr>
            <w:sz w:val="24"/>
            <w:szCs w:val="24"/>
          </w:rPr>
          <w:delText xml:space="preserve"> (hydrogen), blue (nitrogen), and orange (phosphorous).</w:delText>
        </w:r>
      </w:del>
    </w:p>
    <w:p w14:paraId="41C6B51C" w14:textId="213D7DE7" w:rsidR="003C197E" w:rsidRPr="003C197E" w:rsidDel="003C197E" w:rsidRDefault="003C197E" w:rsidP="003C197E">
      <w:pPr>
        <w:spacing w:line="360" w:lineRule="auto"/>
        <w:jc w:val="both"/>
        <w:outlineLvl w:val="0"/>
        <w:rPr>
          <w:del w:id="643" w:author="Starbase20" w:date="2021-08-21T13:38:00Z"/>
          <w:sz w:val="24"/>
          <w:szCs w:val="24"/>
        </w:rPr>
      </w:pPr>
      <w:del w:id="644" w:author="Starbase20" w:date="2021-08-21T13:38:00Z">
        <w:r w:rsidRPr="003C197E" w:rsidDel="003C197E">
          <w:rPr>
            <w:b/>
            <w:sz w:val="24"/>
            <w:szCs w:val="24"/>
          </w:rPr>
          <w:delText>Fig. 1 Molecular structures of P</w:delText>
        </w:r>
        <w:r w:rsidRPr="003C197E" w:rsidDel="003C197E">
          <w:rPr>
            <w:b/>
            <w:sz w:val="24"/>
            <w:szCs w:val="24"/>
            <w:vertAlign w:val="subscript"/>
          </w:rPr>
          <w:delText>3</w:delText>
        </w:r>
        <w:r w:rsidRPr="003C197E" w:rsidDel="003C197E">
          <w:rPr>
            <w:b/>
            <w:sz w:val="24"/>
            <w:szCs w:val="24"/>
          </w:rPr>
          <w:delText>N</w:delText>
        </w:r>
        <w:r w:rsidRPr="003C197E" w:rsidDel="003C197E">
          <w:rPr>
            <w:b/>
            <w:sz w:val="24"/>
            <w:szCs w:val="24"/>
            <w:vertAlign w:val="subscript"/>
          </w:rPr>
          <w:delText>3</w:delText>
        </w:r>
        <w:r w:rsidRPr="003C197E" w:rsidDel="003C197E">
          <w:rPr>
            <w:b/>
            <w:sz w:val="24"/>
            <w:szCs w:val="24"/>
          </w:rPr>
          <w:delText xml:space="preserve"> isomers.</w:delText>
        </w:r>
        <w:r w:rsidRPr="003C197E" w:rsidDel="003C197E">
          <w:rPr>
            <w:sz w:val="24"/>
            <w:szCs w:val="24"/>
          </w:rPr>
          <w:delText xml:space="preserve"> Relative energies in eV (black),</w:delText>
        </w:r>
        <w:r w:rsidRPr="003C197E" w:rsidDel="003C197E">
          <w:delText xml:space="preserve"> </w:delText>
        </w:r>
        <w:r w:rsidRPr="003C197E" w:rsidDel="003C197E">
          <w:rPr>
            <w:sz w:val="24"/>
            <w:szCs w:val="24"/>
          </w:rPr>
          <w:delText xml:space="preserve">computed adiabatic ionization energies corrected for the electric field effect (Stark effect) and computational errors (Supplementary Information) (blue), point groups (red), and ground states (magenta) are also shown. </w:delText>
        </w:r>
      </w:del>
    </w:p>
    <w:p w14:paraId="7F1ECB82" w14:textId="110FC577" w:rsidR="003C197E" w:rsidRPr="003C197E" w:rsidDel="003C197E" w:rsidRDefault="003C197E" w:rsidP="003C197E">
      <w:pPr>
        <w:spacing w:line="360" w:lineRule="auto"/>
        <w:jc w:val="both"/>
        <w:outlineLvl w:val="0"/>
        <w:rPr>
          <w:del w:id="645" w:author="Starbase20" w:date="2021-08-21T13:38:00Z"/>
          <w:sz w:val="24"/>
          <w:szCs w:val="24"/>
        </w:rPr>
      </w:pPr>
      <w:del w:id="646" w:author="Starbase20" w:date="2021-08-21T13:38:00Z">
        <w:r w:rsidRPr="003C197E" w:rsidDel="003C197E">
          <w:rPr>
            <w:b/>
            <w:sz w:val="24"/>
          </w:rPr>
          <w:delText xml:space="preserve">Fig. 2 </w:delText>
        </w:r>
        <w:r w:rsidRPr="003C197E" w:rsidDel="003C197E">
          <w:rPr>
            <w:b/>
            <w:sz w:val="24"/>
            <w:szCs w:val="24"/>
          </w:rPr>
          <w:delText>PI-ReTOF-MS data during the temperature programmed desorption (TPD) phase of the electron processed phosphine – nitrogen ice mixtures at various photon energies. a</w:delText>
        </w:r>
        <w:r w:rsidRPr="003C197E" w:rsidDel="003C197E">
          <w:rPr>
            <w:sz w:val="24"/>
            <w:szCs w:val="24"/>
          </w:rPr>
          <w:delText xml:space="preserve">, 10.49 eV; </w:delText>
        </w:r>
        <w:r w:rsidRPr="003C197E" w:rsidDel="003C197E">
          <w:rPr>
            <w:b/>
            <w:sz w:val="24"/>
            <w:szCs w:val="24"/>
          </w:rPr>
          <w:delText>b</w:delText>
        </w:r>
        <w:r w:rsidRPr="003C197E" w:rsidDel="003C197E">
          <w:rPr>
            <w:sz w:val="24"/>
            <w:szCs w:val="24"/>
          </w:rPr>
          <w:delText xml:space="preserve">, 8.53 eV; </w:delText>
        </w:r>
        <w:r w:rsidRPr="003C197E" w:rsidDel="003C197E">
          <w:rPr>
            <w:b/>
            <w:sz w:val="24"/>
            <w:szCs w:val="24"/>
          </w:rPr>
          <w:delText>c</w:delText>
        </w:r>
        <w:r w:rsidRPr="003C197E" w:rsidDel="003C197E">
          <w:rPr>
            <w:sz w:val="24"/>
            <w:szCs w:val="24"/>
          </w:rPr>
          <w:delText xml:space="preserve">, 8.20 eV; </w:delText>
        </w:r>
        <w:r w:rsidRPr="003C197E" w:rsidDel="003C197E">
          <w:rPr>
            <w:b/>
            <w:sz w:val="24"/>
            <w:szCs w:val="24"/>
          </w:rPr>
          <w:delText>d</w:delText>
        </w:r>
        <w:r w:rsidRPr="003C197E" w:rsidDel="003C197E">
          <w:rPr>
            <w:sz w:val="24"/>
            <w:szCs w:val="24"/>
          </w:rPr>
          <w:delText>, blank, 10.49 eV.</w:delText>
        </w:r>
      </w:del>
    </w:p>
    <w:p w14:paraId="5B724059" w14:textId="04C87CC5" w:rsidR="003C197E" w:rsidRPr="003C197E" w:rsidDel="003C197E" w:rsidRDefault="003C197E" w:rsidP="003C197E">
      <w:pPr>
        <w:spacing w:line="360" w:lineRule="auto"/>
        <w:jc w:val="both"/>
        <w:outlineLvl w:val="0"/>
        <w:rPr>
          <w:del w:id="647" w:author="Starbase20" w:date="2021-08-21T13:38:00Z"/>
          <w:sz w:val="24"/>
          <w:szCs w:val="24"/>
        </w:rPr>
      </w:pPr>
      <w:del w:id="648" w:author="Starbase20" w:date="2021-08-21T13:38:00Z">
        <w:r w:rsidRPr="003C197E" w:rsidDel="003C197E">
          <w:rPr>
            <w:b/>
            <w:sz w:val="24"/>
          </w:rPr>
          <w:delText xml:space="preserve">Fig. 3 </w:delText>
        </w:r>
        <w:r w:rsidRPr="003C197E" w:rsidDel="003C197E">
          <w:rPr>
            <w:b/>
            <w:sz w:val="24"/>
            <w:szCs w:val="24"/>
          </w:rPr>
          <w:delText xml:space="preserve">PI-ReTOF-MS signals </w:delText>
        </w:r>
        <w:r w:rsidRPr="003C197E" w:rsidDel="003C197E">
          <w:rPr>
            <w:rFonts w:hint="eastAsia"/>
            <w:b/>
            <w:sz w:val="24"/>
            <w:szCs w:val="24"/>
          </w:rPr>
          <w:delText>at</w:delText>
        </w:r>
        <w:r w:rsidRPr="003C197E" w:rsidDel="003C197E">
          <w:rPr>
            <w:b/>
            <w:sz w:val="24"/>
            <w:szCs w:val="24"/>
          </w:rPr>
          <w:delText xml:space="preserve"> </w:delText>
        </w:r>
        <w:r w:rsidRPr="003C197E" w:rsidDel="003C197E">
          <w:rPr>
            <w:rFonts w:hint="eastAsia"/>
            <w:b/>
            <w:i/>
            <w:sz w:val="24"/>
            <w:szCs w:val="24"/>
          </w:rPr>
          <w:delText>m/z</w:delText>
        </w:r>
        <w:r w:rsidRPr="003C197E" w:rsidDel="003C197E">
          <w:rPr>
            <w:b/>
            <w:sz w:val="24"/>
            <w:szCs w:val="24"/>
          </w:rPr>
          <w:delText xml:space="preserve"> = 135 detected during the temperature programmed desorption (TPD) phase of the electron processed phosphine – nitrogen ice mixtures at various photon energies.</w:delText>
        </w:r>
        <w:r w:rsidRPr="003C197E" w:rsidDel="003C197E">
          <w:rPr>
            <w:sz w:val="24"/>
            <w:szCs w:val="24"/>
          </w:rPr>
          <w:delText xml:space="preserve"> </w:delText>
        </w:r>
        <w:r w:rsidRPr="003C197E" w:rsidDel="003C197E">
          <w:rPr>
            <w:b/>
            <w:sz w:val="24"/>
            <w:szCs w:val="24"/>
          </w:rPr>
          <w:delText>a</w:delText>
        </w:r>
        <w:r w:rsidRPr="003C197E" w:rsidDel="003C197E">
          <w:rPr>
            <w:sz w:val="24"/>
            <w:szCs w:val="24"/>
          </w:rPr>
          <w:delText xml:space="preserve">, 10.49 eV; </w:delText>
        </w:r>
        <w:r w:rsidRPr="003C197E" w:rsidDel="003C197E">
          <w:rPr>
            <w:b/>
            <w:sz w:val="24"/>
            <w:szCs w:val="24"/>
          </w:rPr>
          <w:delText>b</w:delText>
        </w:r>
        <w:r w:rsidRPr="003C197E" w:rsidDel="003C197E">
          <w:rPr>
            <w:sz w:val="24"/>
            <w:szCs w:val="24"/>
          </w:rPr>
          <w:delText>, 8.53 eV</w:delText>
        </w:r>
        <w:r w:rsidRPr="003C197E" w:rsidDel="003C197E">
          <w:rPr>
            <w:rFonts w:hint="eastAsia"/>
            <w:sz w:val="24"/>
            <w:szCs w:val="24"/>
          </w:rPr>
          <w:delText xml:space="preserve"> </w:delText>
        </w:r>
        <w:r w:rsidRPr="003C197E" w:rsidDel="003C197E">
          <w:rPr>
            <w:sz w:val="24"/>
            <w:szCs w:val="24"/>
          </w:rPr>
          <w:delText xml:space="preserve">and 8.47 eV; </w:delText>
        </w:r>
        <w:r w:rsidRPr="003C197E" w:rsidDel="003C197E">
          <w:rPr>
            <w:b/>
            <w:sz w:val="24"/>
            <w:szCs w:val="24"/>
          </w:rPr>
          <w:delText>c</w:delText>
        </w:r>
        <w:r w:rsidRPr="003C197E" w:rsidDel="003C197E">
          <w:rPr>
            <w:sz w:val="24"/>
            <w:szCs w:val="24"/>
          </w:rPr>
          <w:delText xml:space="preserve">, 8.20 eV; </w:delText>
        </w:r>
        <w:r w:rsidRPr="003C197E" w:rsidDel="003C197E">
          <w:rPr>
            <w:b/>
            <w:sz w:val="24"/>
            <w:szCs w:val="24"/>
          </w:rPr>
          <w:delText>d</w:delText>
        </w:r>
        <w:r w:rsidRPr="003C197E" w:rsidDel="003C197E">
          <w:rPr>
            <w:sz w:val="24"/>
            <w:szCs w:val="24"/>
          </w:rPr>
          <w:delText>, blank, 10.49 eV.</w:delText>
        </w:r>
        <w:r w:rsidRPr="003C197E" w:rsidDel="003C197E">
          <w:delText xml:space="preserve"> </w:delText>
        </w:r>
        <w:r w:rsidRPr="003C197E" w:rsidDel="003C197E">
          <w:rPr>
            <w:sz w:val="24"/>
            <w:szCs w:val="24"/>
          </w:rPr>
          <w:delText>The peak marked with an asterisk is not unambiguously assigned.</w:delText>
        </w:r>
      </w:del>
    </w:p>
    <w:p w14:paraId="491B7591" w14:textId="6EBD787B" w:rsidR="003C197E" w:rsidRPr="003C197E" w:rsidDel="003C197E" w:rsidRDefault="003C197E" w:rsidP="003C197E">
      <w:pPr>
        <w:spacing w:line="360" w:lineRule="auto"/>
        <w:jc w:val="both"/>
        <w:outlineLvl w:val="0"/>
        <w:rPr>
          <w:del w:id="649" w:author="Starbase20" w:date="2021-08-21T13:38:00Z"/>
          <w:color w:val="000000" w:themeColor="text1"/>
          <w:sz w:val="24"/>
          <w:szCs w:val="24"/>
          <w:shd w:val="clear" w:color="auto" w:fill="FFFFFF"/>
        </w:rPr>
      </w:pPr>
      <w:del w:id="650" w:author="Starbase20" w:date="2021-08-21T13:38:00Z">
        <w:r w:rsidRPr="003C197E" w:rsidDel="003C197E">
          <w:rPr>
            <w:b/>
            <w:color w:val="000000" w:themeColor="text1"/>
            <w:sz w:val="24"/>
            <w:szCs w:val="24"/>
            <w:shd w:val="clear" w:color="auto" w:fill="FFFFFF"/>
          </w:rPr>
          <w:delText>Fig. 4 P</w:delText>
        </w:r>
        <w:r w:rsidRPr="003C197E" w:rsidDel="003C197E">
          <w:rPr>
            <w:rFonts w:hint="eastAsia"/>
            <w:b/>
            <w:color w:val="000000" w:themeColor="text1"/>
            <w:sz w:val="24"/>
            <w:szCs w:val="24"/>
            <w:shd w:val="clear" w:color="auto" w:fill="FFFFFF"/>
          </w:rPr>
          <w:delText>hotoi</w:delText>
        </w:r>
        <w:r w:rsidRPr="003C197E" w:rsidDel="003C197E">
          <w:rPr>
            <w:b/>
            <w:color w:val="000000" w:themeColor="text1"/>
            <w:sz w:val="24"/>
            <w:szCs w:val="24"/>
            <w:shd w:val="clear" w:color="auto" w:fill="FFFFFF"/>
          </w:rPr>
          <w:delText xml:space="preserve">somerization </w:delText>
        </w:r>
        <w:r w:rsidRPr="003C197E" w:rsidDel="003C197E">
          <w:rPr>
            <w:rFonts w:hint="eastAsia"/>
            <w:b/>
            <w:color w:val="000000" w:themeColor="text1"/>
            <w:sz w:val="24"/>
            <w:szCs w:val="24"/>
            <w:shd w:val="clear" w:color="auto" w:fill="FFFFFF"/>
          </w:rPr>
          <w:delText>of</w:delText>
        </w:r>
        <w:r w:rsidRPr="003C197E" w:rsidDel="003C197E">
          <w:rPr>
            <w:b/>
            <w:color w:val="000000" w:themeColor="text1"/>
            <w:sz w:val="24"/>
            <w:szCs w:val="24"/>
            <w:shd w:val="clear" w:color="auto" w:fill="FFFFFF"/>
          </w:rPr>
          <w:delText xml:space="preserve"> </w:delText>
        </w:r>
        <w:r w:rsidRPr="003C197E" w:rsidDel="003C197E">
          <w:rPr>
            <w:b/>
            <w:color w:val="000000" w:themeColor="text1"/>
            <w:sz w:val="24"/>
            <w:szCs w:val="24"/>
          </w:rPr>
          <w:delText>1,2,3-Triaza-4,5,6-triphosphatetracyclo [2.2.0.0</w:delText>
        </w:r>
        <w:r w:rsidRPr="003C197E" w:rsidDel="003C197E">
          <w:rPr>
            <w:b/>
            <w:color w:val="000000" w:themeColor="text1"/>
            <w:sz w:val="24"/>
            <w:szCs w:val="24"/>
            <w:vertAlign w:val="superscript"/>
          </w:rPr>
          <w:delText>2,6</w:delText>
        </w:r>
        <w:r w:rsidRPr="003C197E" w:rsidDel="003C197E">
          <w:rPr>
            <w:b/>
            <w:color w:val="000000" w:themeColor="text1"/>
            <w:sz w:val="24"/>
            <w:szCs w:val="24"/>
          </w:rPr>
          <w:delText>.0</w:delText>
        </w:r>
        <w:r w:rsidRPr="003C197E" w:rsidDel="003C197E">
          <w:rPr>
            <w:b/>
            <w:color w:val="000000" w:themeColor="text1"/>
            <w:sz w:val="24"/>
            <w:szCs w:val="24"/>
            <w:vertAlign w:val="superscript"/>
          </w:rPr>
          <w:delText>3,5</w:delText>
        </w:r>
        <w:r w:rsidRPr="003C197E" w:rsidDel="003C197E">
          <w:rPr>
            <w:b/>
            <w:color w:val="000000" w:themeColor="text1"/>
            <w:sz w:val="24"/>
            <w:szCs w:val="24"/>
          </w:rPr>
          <w:delText>]hexane (P</w:delText>
        </w:r>
        <w:r w:rsidRPr="003C197E" w:rsidDel="003C197E">
          <w:rPr>
            <w:b/>
            <w:color w:val="000000" w:themeColor="text1"/>
            <w:sz w:val="24"/>
            <w:szCs w:val="24"/>
            <w:vertAlign w:val="subscript"/>
          </w:rPr>
          <w:delText>3</w:delText>
        </w:r>
        <w:r w:rsidRPr="003C197E" w:rsidDel="003C197E">
          <w:rPr>
            <w:b/>
            <w:color w:val="000000" w:themeColor="text1"/>
            <w:sz w:val="24"/>
            <w:szCs w:val="24"/>
          </w:rPr>
          <w:delText>N</w:delText>
        </w:r>
        <w:r w:rsidRPr="003C197E" w:rsidDel="003C197E">
          <w:rPr>
            <w:b/>
            <w:color w:val="000000" w:themeColor="text1"/>
            <w:sz w:val="24"/>
            <w:szCs w:val="24"/>
            <w:vertAlign w:val="subscript"/>
          </w:rPr>
          <w:delText>3</w:delText>
        </w:r>
        <w:r w:rsidRPr="003C197E" w:rsidDel="003C197E">
          <w:rPr>
            <w:b/>
            <w:color w:val="000000" w:themeColor="text1"/>
            <w:sz w:val="24"/>
            <w:szCs w:val="24"/>
          </w:rPr>
          <w:delText xml:space="preserve">, 5) by </w:delText>
        </w:r>
        <w:r w:rsidRPr="003C197E" w:rsidDel="003C197E">
          <w:rPr>
            <w:b/>
            <w:color w:val="000000" w:themeColor="text1"/>
            <w:sz w:val="24"/>
            <w:szCs w:val="24"/>
            <w:shd w:val="clear" w:color="auto" w:fill="FFFFFF"/>
          </w:rPr>
          <w:delText>547 nm laser irradiation. a</w:delText>
        </w:r>
        <w:r w:rsidRPr="003C197E" w:rsidDel="003C197E">
          <w:rPr>
            <w:color w:val="000000" w:themeColor="text1"/>
            <w:sz w:val="24"/>
            <w:szCs w:val="24"/>
            <w:shd w:val="clear" w:color="auto" w:fill="FFFFFF"/>
          </w:rPr>
          <w:delText xml:space="preserve">, PI-ReTOF-MS signal at </w:delText>
        </w:r>
        <w:r w:rsidRPr="003C197E" w:rsidDel="003C197E">
          <w:rPr>
            <w:i/>
            <w:color w:val="000000" w:themeColor="text1"/>
            <w:sz w:val="24"/>
            <w:szCs w:val="24"/>
            <w:shd w:val="clear" w:color="auto" w:fill="FFFFFF"/>
          </w:rPr>
          <w:delText>m/z</w:delText>
        </w:r>
        <w:r w:rsidRPr="003C197E" w:rsidDel="003C197E">
          <w:rPr>
            <w:color w:val="000000" w:themeColor="text1"/>
            <w:sz w:val="24"/>
            <w:szCs w:val="24"/>
            <w:shd w:val="clear" w:color="auto" w:fill="FFFFFF"/>
          </w:rPr>
          <w:delText xml:space="preserve"> = 135 detected during the temperature programmed desorption (TPD) phase of the electron and 547 nm laser processed phosphine – nitrogen ice mixture; </w:delText>
        </w:r>
        <w:r w:rsidRPr="003C197E" w:rsidDel="003C197E">
          <w:rPr>
            <w:b/>
            <w:color w:val="000000" w:themeColor="text1"/>
            <w:sz w:val="24"/>
            <w:szCs w:val="24"/>
            <w:shd w:val="clear" w:color="auto" w:fill="FFFFFF"/>
          </w:rPr>
          <w:delText>b</w:delText>
        </w:r>
        <w:r w:rsidRPr="003C197E" w:rsidDel="003C197E">
          <w:rPr>
            <w:color w:val="000000" w:themeColor="text1"/>
            <w:sz w:val="24"/>
            <w:szCs w:val="24"/>
            <w:shd w:val="clear" w:color="auto" w:fill="FFFFFF"/>
          </w:rPr>
          <w:delText>, potential energy surface (PES) for</w:delText>
        </w:r>
        <w:r w:rsidRPr="003C197E" w:rsidDel="003C197E">
          <w:rPr>
            <w:color w:val="000000" w:themeColor="text1"/>
            <w:sz w:val="24"/>
            <w:szCs w:val="24"/>
          </w:rPr>
          <w:delText xml:space="preserve"> the i</w:delText>
        </w:r>
        <w:r w:rsidRPr="003C197E" w:rsidDel="003C197E">
          <w:rPr>
            <w:color w:val="000000" w:themeColor="text1"/>
            <w:sz w:val="24"/>
            <w:szCs w:val="24"/>
            <w:shd w:val="clear" w:color="auto" w:fill="FFFFFF"/>
          </w:rPr>
          <w:delText xml:space="preserve">somerization of </w:delText>
        </w:r>
        <w:r w:rsidRPr="003C197E" w:rsidDel="003C197E">
          <w:rPr>
            <w:b/>
            <w:color w:val="000000" w:themeColor="text1"/>
            <w:sz w:val="24"/>
            <w:szCs w:val="24"/>
            <w:shd w:val="clear" w:color="auto" w:fill="FFFFFF"/>
          </w:rPr>
          <w:delText>5</w:delText>
        </w:r>
        <w:r w:rsidRPr="003C197E" w:rsidDel="003C197E">
          <w:rPr>
            <w:color w:val="000000" w:themeColor="text1"/>
            <w:sz w:val="24"/>
            <w:szCs w:val="24"/>
            <w:shd w:val="clear" w:color="auto" w:fill="FFFFFF"/>
          </w:rPr>
          <w:delText xml:space="preserve"> to </w:delText>
        </w:r>
        <w:r w:rsidRPr="003C197E" w:rsidDel="003C197E">
          <w:rPr>
            <w:b/>
            <w:color w:val="000000" w:themeColor="text1"/>
            <w:sz w:val="24"/>
            <w:szCs w:val="24"/>
            <w:shd w:val="clear" w:color="auto" w:fill="FFFFFF"/>
          </w:rPr>
          <w:delText>16</w:delText>
        </w:r>
        <w:r w:rsidRPr="003C197E" w:rsidDel="003C197E">
          <w:rPr>
            <w:color w:val="000000" w:themeColor="text1"/>
            <w:sz w:val="24"/>
            <w:szCs w:val="24"/>
            <w:shd w:val="clear" w:color="auto" w:fill="FFFFFF"/>
          </w:rPr>
          <w:delText>.</w:delText>
        </w:r>
      </w:del>
    </w:p>
    <w:p w14:paraId="2ABDAF1E" w14:textId="3B85E204" w:rsidR="003C197E" w:rsidRDefault="003C197E" w:rsidP="003C197E">
      <w:pPr>
        <w:spacing w:line="360" w:lineRule="auto"/>
        <w:jc w:val="both"/>
        <w:outlineLvl w:val="0"/>
        <w:rPr>
          <w:b/>
          <w:sz w:val="24"/>
        </w:rPr>
      </w:pPr>
      <w:del w:id="651" w:author="Starbase20" w:date="2021-08-21T13:38:00Z">
        <w:r w:rsidRPr="003C197E" w:rsidDel="003C197E">
          <w:rPr>
            <w:b/>
            <w:sz w:val="24"/>
            <w:szCs w:val="24"/>
          </w:rPr>
          <w:delText>Scheme 2.</w:delText>
        </w:r>
        <w:r w:rsidRPr="003C197E" w:rsidDel="003C197E">
          <w:rPr>
            <w:sz w:val="24"/>
            <w:szCs w:val="24"/>
          </w:rPr>
          <w:delText xml:space="preserve"> </w:delText>
        </w:r>
        <w:r w:rsidRPr="003C197E" w:rsidDel="003C197E">
          <w:rPr>
            <w:b/>
            <w:sz w:val="24"/>
            <w:szCs w:val="24"/>
          </w:rPr>
          <w:delText>Homodesmotic equations for the determination of the strain energies of prismane (C</w:delText>
        </w:r>
        <w:r w:rsidRPr="003C197E" w:rsidDel="003C197E">
          <w:rPr>
            <w:b/>
            <w:sz w:val="24"/>
            <w:szCs w:val="24"/>
            <w:vertAlign w:val="subscript"/>
          </w:rPr>
          <w:delText>6</w:delText>
        </w:r>
        <w:r w:rsidRPr="003C197E" w:rsidDel="003C197E">
          <w:rPr>
            <w:b/>
            <w:sz w:val="24"/>
            <w:szCs w:val="24"/>
          </w:rPr>
          <w:delText>H</w:delText>
        </w:r>
        <w:r w:rsidRPr="003C197E" w:rsidDel="003C197E">
          <w:rPr>
            <w:b/>
            <w:sz w:val="24"/>
            <w:szCs w:val="24"/>
            <w:vertAlign w:val="subscript"/>
          </w:rPr>
          <w:delText>6</w:delText>
        </w:r>
        <w:r w:rsidRPr="003C197E" w:rsidDel="003C197E">
          <w:rPr>
            <w:b/>
            <w:sz w:val="24"/>
            <w:szCs w:val="24"/>
          </w:rPr>
          <w:delText>, 2) and prismatic P</w:delText>
        </w:r>
        <w:r w:rsidRPr="003C197E" w:rsidDel="003C197E">
          <w:rPr>
            <w:b/>
            <w:sz w:val="24"/>
            <w:szCs w:val="24"/>
            <w:vertAlign w:val="subscript"/>
          </w:rPr>
          <w:delText>3</w:delText>
        </w:r>
        <w:r w:rsidRPr="003C197E" w:rsidDel="003C197E">
          <w:rPr>
            <w:b/>
            <w:sz w:val="24"/>
            <w:szCs w:val="24"/>
          </w:rPr>
          <w:delText>N</w:delText>
        </w:r>
        <w:r w:rsidRPr="003C197E" w:rsidDel="003C197E">
          <w:rPr>
            <w:b/>
            <w:sz w:val="24"/>
            <w:szCs w:val="24"/>
            <w:vertAlign w:val="subscript"/>
          </w:rPr>
          <w:delText>3</w:delText>
        </w:r>
        <w:r w:rsidRPr="003C197E" w:rsidDel="003C197E">
          <w:rPr>
            <w:b/>
            <w:sz w:val="24"/>
            <w:szCs w:val="24"/>
          </w:rPr>
          <w:delText xml:space="preserve"> (5).</w:delText>
        </w:r>
        <w:r w:rsidRPr="003C197E" w:rsidDel="003C197E">
          <w:rPr>
            <w:b/>
          </w:rPr>
          <w:delText xml:space="preserve"> </w:delText>
        </w:r>
        <w:r w:rsidRPr="003C197E" w:rsidDel="003C197E">
          <w:rPr>
            <w:sz w:val="24"/>
            <w:szCs w:val="24"/>
          </w:rPr>
          <w:delText>Computed frontier natural bond orbitals (NBO)</w:delText>
        </w:r>
        <w:r w:rsidRPr="003C197E" w:rsidDel="003C197E">
          <w:rPr>
            <w:rFonts w:hint="eastAsia"/>
            <w:sz w:val="24"/>
            <w:szCs w:val="24"/>
          </w:rPr>
          <w:delText>,</w:delText>
        </w:r>
        <w:r w:rsidRPr="003C197E" w:rsidDel="003C197E">
          <w:rPr>
            <w:sz w:val="24"/>
            <w:szCs w:val="24"/>
          </w:rPr>
          <w:delText xml:space="preserve"> highest occupied molecular orbitals (HOMO), and lowest unoccupied molecular orbitals (LUMO) of </w:delText>
        </w:r>
        <w:r w:rsidRPr="003C197E" w:rsidDel="003C197E">
          <w:rPr>
            <w:b/>
            <w:sz w:val="24"/>
            <w:szCs w:val="24"/>
          </w:rPr>
          <w:delText>2</w:delText>
        </w:r>
        <w:r w:rsidRPr="003C197E" w:rsidDel="003C197E">
          <w:rPr>
            <w:sz w:val="24"/>
            <w:szCs w:val="24"/>
          </w:rPr>
          <w:delText xml:space="preserve"> and </w:delText>
        </w:r>
        <w:r w:rsidRPr="003C197E" w:rsidDel="003C197E">
          <w:rPr>
            <w:b/>
            <w:sz w:val="24"/>
            <w:szCs w:val="24"/>
          </w:rPr>
          <w:delText xml:space="preserve">5 </w:delText>
        </w:r>
        <w:r w:rsidRPr="003C197E" w:rsidDel="003C197E">
          <w:rPr>
            <w:sz w:val="24"/>
            <w:szCs w:val="24"/>
          </w:rPr>
          <w:delText>are also shown.</w:delText>
        </w:r>
      </w:del>
    </w:p>
    <w:sectPr w:rsidR="003C197E" w:rsidSect="00D51DA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3069B" w14:textId="77777777" w:rsidR="005021E8" w:rsidRDefault="005021E8" w:rsidP="00D73714">
      <w:r>
        <w:separator/>
      </w:r>
    </w:p>
  </w:endnote>
  <w:endnote w:type="continuationSeparator" w:id="0">
    <w:p w14:paraId="0FFF6AB0" w14:textId="77777777" w:rsidR="005021E8" w:rsidRDefault="005021E8" w:rsidP="00D73714">
      <w:r>
        <w:continuationSeparator/>
      </w:r>
    </w:p>
  </w:endnote>
  <w:endnote w:type="continuationNotice" w:id="1">
    <w:p w14:paraId="7C9C444A" w14:textId="77777777" w:rsidR="005021E8" w:rsidRDefault="00502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Lucida Grande"/>
    <w:panose1 w:val="00000000000000000000"/>
    <w:charset w:val="00"/>
    <w:family w:val="auto"/>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Pro">
    <w:altName w:val="MS Gothic"/>
    <w:panose1 w:val="00000000000000000000"/>
    <w:charset w:val="8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3CF0E" w14:textId="6CA6F09C" w:rsidR="0093231D" w:rsidRPr="00960736" w:rsidRDefault="0093231D">
    <w:pPr>
      <w:pStyle w:val="Footer"/>
      <w:jc w:val="center"/>
      <w:rPr>
        <w:caps/>
        <w:noProof/>
      </w:rPr>
    </w:pPr>
    <w:r w:rsidRPr="00960736">
      <w:rPr>
        <w:caps/>
      </w:rPr>
      <w:fldChar w:fldCharType="begin"/>
    </w:r>
    <w:r w:rsidRPr="00960736">
      <w:rPr>
        <w:caps/>
      </w:rPr>
      <w:instrText xml:space="preserve"> PAGE   \* MERGEFORMAT </w:instrText>
    </w:r>
    <w:r w:rsidRPr="00960736">
      <w:rPr>
        <w:caps/>
      </w:rPr>
      <w:fldChar w:fldCharType="separate"/>
    </w:r>
    <w:r w:rsidR="00436B12">
      <w:rPr>
        <w:caps/>
        <w:noProof/>
      </w:rPr>
      <w:t>1</w:t>
    </w:r>
    <w:r w:rsidRPr="00960736">
      <w:rPr>
        <w:caps/>
        <w:noProof/>
      </w:rPr>
      <w:fldChar w:fldCharType="end"/>
    </w:r>
  </w:p>
  <w:p w14:paraId="419B1464" w14:textId="77777777" w:rsidR="0093231D" w:rsidRDefault="00932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B5F33" w14:textId="77777777" w:rsidR="0093231D" w:rsidRDefault="0093231D">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1</w:t>
    </w:r>
    <w:r>
      <w:rPr>
        <w:caps/>
        <w:noProof/>
        <w:color w:val="4F81BD" w:themeColor="accent1"/>
      </w:rPr>
      <w:fldChar w:fldCharType="end"/>
    </w:r>
  </w:p>
  <w:p w14:paraId="353FF887" w14:textId="77777777" w:rsidR="0093231D" w:rsidRDefault="0093231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2896" w14:textId="7B329B31" w:rsidR="0093231D" w:rsidRDefault="0093231D">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436B12">
      <w:rPr>
        <w:caps/>
        <w:noProof/>
        <w:color w:val="4F81BD" w:themeColor="accent1"/>
      </w:rPr>
      <w:t>2</w:t>
    </w:r>
    <w:r>
      <w:rPr>
        <w:caps/>
        <w:noProof/>
        <w:color w:val="4F81BD" w:themeColor="accent1"/>
      </w:rPr>
      <w:fldChar w:fldCharType="end"/>
    </w:r>
  </w:p>
  <w:p w14:paraId="4435F476" w14:textId="77777777" w:rsidR="0093231D" w:rsidRDefault="0093231D">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2A9B8" w14:textId="4AEB110C" w:rsidR="0093231D" w:rsidRDefault="0093231D">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1</w:t>
    </w:r>
    <w:r>
      <w:rPr>
        <w:caps/>
        <w:noProof/>
        <w:color w:val="4F81BD" w:themeColor="accent1"/>
      </w:rPr>
      <w:fldChar w:fldCharType="end"/>
    </w:r>
  </w:p>
  <w:p w14:paraId="5D45F473" w14:textId="77777777" w:rsidR="0093231D" w:rsidRDefault="0093231D">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733750272"/>
      <w:docPartObj>
        <w:docPartGallery w:val="Page Numbers (Bottom of Page)"/>
        <w:docPartUnique/>
      </w:docPartObj>
    </w:sdtPr>
    <w:sdtEndPr>
      <w:rPr>
        <w:rStyle w:val="PageNumber"/>
      </w:rPr>
    </w:sdtEndPr>
    <w:sdtContent>
      <w:p w14:paraId="66E488AA" w14:textId="77777777" w:rsidR="0093231D" w:rsidRDefault="0093231D" w:rsidP="00F42E2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5BDB84" w14:textId="77777777" w:rsidR="0093231D" w:rsidRDefault="0093231D" w:rsidP="00F42E22">
    <w:pPr>
      <w:pStyle w:val="Footer"/>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379545"/>
      <w:docPartObj>
        <w:docPartGallery w:val="Page Numbers (Bottom of Page)"/>
        <w:docPartUnique/>
      </w:docPartObj>
    </w:sdtPr>
    <w:sdtEndPr>
      <w:rPr>
        <w:noProof/>
      </w:rPr>
    </w:sdtEndPr>
    <w:sdtContent>
      <w:p w14:paraId="74AE026C" w14:textId="0353C44B" w:rsidR="0093231D" w:rsidRDefault="0093231D">
        <w:pPr>
          <w:pStyle w:val="Footer"/>
          <w:jc w:val="center"/>
        </w:pPr>
        <w:r>
          <w:fldChar w:fldCharType="begin"/>
        </w:r>
        <w:r>
          <w:instrText xml:space="preserve"> PAGE   \* MERGEFORMAT </w:instrText>
        </w:r>
        <w:r>
          <w:fldChar w:fldCharType="separate"/>
        </w:r>
        <w:r w:rsidR="00436B12">
          <w:rPr>
            <w:noProof/>
          </w:rPr>
          <w:t>16</w:t>
        </w:r>
        <w:r>
          <w:rPr>
            <w:noProof/>
          </w:rPr>
          <w:fldChar w:fldCharType="end"/>
        </w:r>
      </w:p>
    </w:sdtContent>
  </w:sdt>
  <w:p w14:paraId="529FE3F7" w14:textId="77777777" w:rsidR="0093231D" w:rsidRDefault="0093231D" w:rsidP="00F42E22">
    <w:pPr>
      <w:pStyle w:val="Footer"/>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E92ED" w14:textId="77777777" w:rsidR="005021E8" w:rsidRDefault="005021E8" w:rsidP="00D73714">
      <w:r>
        <w:separator/>
      </w:r>
    </w:p>
  </w:footnote>
  <w:footnote w:type="continuationSeparator" w:id="0">
    <w:p w14:paraId="6593B443" w14:textId="77777777" w:rsidR="005021E8" w:rsidRDefault="005021E8" w:rsidP="00D73714">
      <w:r>
        <w:continuationSeparator/>
      </w:r>
    </w:p>
  </w:footnote>
  <w:footnote w:type="continuationNotice" w:id="1">
    <w:p w14:paraId="73E1BE4F" w14:textId="77777777" w:rsidR="005021E8" w:rsidRDefault="005021E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0842" w14:textId="77777777" w:rsidR="0093231D" w:rsidRDefault="0093231D" w:rsidP="00EC1288">
    <w:pPr>
      <w:pStyle w:val="Header"/>
      <w:tabs>
        <w:tab w:val="clear" w:pos="4320"/>
        <w:tab w:val="clear" w:pos="8640"/>
        <w:tab w:val="left" w:pos="3240"/>
      </w:tabs>
      <w:ind w:firstLine="234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B828B" w14:textId="77777777" w:rsidR="0093231D" w:rsidRPr="00204015" w:rsidRDefault="0093231D" w:rsidP="00EC1288">
    <w:pPr>
      <w:pStyle w:val="Header"/>
    </w:pPr>
    <w:r>
      <w:rPr>
        <w:noProof/>
        <w:lang w:eastAsia="zh-CN"/>
      </w:rPr>
      <w:drawing>
        <wp:anchor distT="0" distB="0" distL="114300" distR="114300" simplePos="0" relativeHeight="251658752" behindDoc="1" locked="0" layoutInCell="1" allowOverlap="1" wp14:anchorId="6CC53694" wp14:editId="64CBBA95">
          <wp:simplePos x="0" y="0"/>
          <wp:positionH relativeFrom="margin">
            <wp:align>left</wp:align>
          </wp:positionH>
          <wp:positionV relativeFrom="paragraph">
            <wp:posOffset>5288</wp:posOffset>
          </wp:positionV>
          <wp:extent cx="1045029" cy="457200"/>
          <wp:effectExtent l="0" t="0" r="3175" b="0"/>
          <wp:wrapTight wrapText="bothSides">
            <wp:wrapPolygon edited="0">
              <wp:start x="0" y="0"/>
              <wp:lineTo x="0" y="20700"/>
              <wp:lineTo x="21272" y="20700"/>
              <wp:lineTo x="21272" y="0"/>
              <wp:lineTo x="0" y="0"/>
            </wp:wrapPolygon>
          </wp:wrapTight>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ience-AAAS-stacked-color.jpg"/>
                  <pic:cNvPicPr/>
                </pic:nvPicPr>
                <pic:blipFill>
                  <a:blip r:embed="rId1"/>
                  <a:stretch>
                    <a:fillRect/>
                  </a:stretch>
                </pic:blipFill>
                <pic:spPr>
                  <a:xfrm>
                    <a:off x="0" y="0"/>
                    <a:ext cx="1045029" cy="457200"/>
                  </a:xfrm>
                  <a:prstGeom prst="rect">
                    <a:avLst/>
                  </a:prstGeom>
                </pic:spPr>
              </pic:pic>
            </a:graphicData>
          </a:graphic>
          <wp14:sizeRelH relativeFrom="page">
            <wp14:pctWidth>0</wp14:pctWidth>
          </wp14:sizeRelH>
          <wp14:sizeRelV relativeFrom="page">
            <wp14:pctHeight>0</wp14:pctHeight>
          </wp14:sizeRelV>
        </wp:anchor>
      </w:drawing>
    </w:r>
    <w:r>
      <w:tab/>
    </w:r>
    <w:r w:rsidRPr="00204015">
      <w:t>Submitted Manuscript: Confidential</w:t>
    </w:r>
    <w:r>
      <w:tab/>
    </w:r>
  </w:p>
  <w:p w14:paraId="2E6BD1DC" w14:textId="77777777" w:rsidR="0093231D" w:rsidRDefault="0093231D" w:rsidP="00EC128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E22BD" w14:textId="0174F6CD" w:rsidR="0093231D" w:rsidRDefault="0093231D" w:rsidP="00755125">
    <w:pPr>
      <w:pStyle w:val="Header"/>
      <w:tabs>
        <w:tab w:val="clear" w:pos="4320"/>
        <w:tab w:val="clear" w:pos="8640"/>
        <w:tab w:val="left" w:pos="3240"/>
      </w:tabs>
      <w:ind w:firstLine="234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7F5B3" w14:textId="482E2676" w:rsidR="0093231D" w:rsidRPr="00204015" w:rsidRDefault="0093231D" w:rsidP="00D73714">
    <w:pPr>
      <w:pStyle w:val="Header"/>
    </w:pPr>
    <w:r>
      <w:rPr>
        <w:noProof/>
        <w:lang w:eastAsia="zh-CN"/>
      </w:rPr>
      <w:drawing>
        <wp:anchor distT="0" distB="0" distL="114300" distR="114300" simplePos="0" relativeHeight="251656704" behindDoc="1" locked="0" layoutInCell="1" allowOverlap="1" wp14:anchorId="5C67786B" wp14:editId="72EBED97">
          <wp:simplePos x="0" y="0"/>
          <wp:positionH relativeFrom="margin">
            <wp:align>left</wp:align>
          </wp:positionH>
          <wp:positionV relativeFrom="paragraph">
            <wp:posOffset>5288</wp:posOffset>
          </wp:positionV>
          <wp:extent cx="1045029" cy="457200"/>
          <wp:effectExtent l="0" t="0" r="3175" b="0"/>
          <wp:wrapTight wrapText="bothSides">
            <wp:wrapPolygon edited="0">
              <wp:start x="0" y="0"/>
              <wp:lineTo x="0" y="20700"/>
              <wp:lineTo x="21272" y="20700"/>
              <wp:lineTo x="21272" y="0"/>
              <wp:lineTo x="0" y="0"/>
            </wp:wrapPolygon>
          </wp:wrapTight>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ience-AAAS-stacked-color.jpg"/>
                  <pic:cNvPicPr/>
                </pic:nvPicPr>
                <pic:blipFill>
                  <a:blip r:embed="rId1"/>
                  <a:stretch>
                    <a:fillRect/>
                  </a:stretch>
                </pic:blipFill>
                <pic:spPr>
                  <a:xfrm>
                    <a:off x="0" y="0"/>
                    <a:ext cx="1045029" cy="457200"/>
                  </a:xfrm>
                  <a:prstGeom prst="rect">
                    <a:avLst/>
                  </a:prstGeom>
                </pic:spPr>
              </pic:pic>
            </a:graphicData>
          </a:graphic>
          <wp14:sizeRelH relativeFrom="page">
            <wp14:pctWidth>0</wp14:pctWidth>
          </wp14:sizeRelH>
          <wp14:sizeRelV relativeFrom="page">
            <wp14:pctHeight>0</wp14:pctHeight>
          </wp14:sizeRelV>
        </wp:anchor>
      </w:drawing>
    </w:r>
    <w:r>
      <w:tab/>
    </w:r>
    <w:r w:rsidRPr="00204015">
      <w:t>Submitted Manuscript: Confidential</w:t>
    </w:r>
    <w:r>
      <w:tab/>
    </w:r>
  </w:p>
  <w:p w14:paraId="39D9CEFC" w14:textId="15DB7D42" w:rsidR="0093231D" w:rsidRDefault="0093231D" w:rsidP="00D7371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306B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2C0A9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F879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B8ABE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8FC955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76F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34C5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C0680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50088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C8A39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78067D"/>
    <w:multiLevelType w:val="hybridMultilevel"/>
    <w:tmpl w:val="9FB67F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D1846A9"/>
    <w:multiLevelType w:val="hybridMultilevel"/>
    <w:tmpl w:val="C54449A0"/>
    <w:lvl w:ilvl="0" w:tplc="7778AE36">
      <w:numFmt w:val="bullet"/>
      <w:lvlText w:val="-"/>
      <w:lvlJc w:val="left"/>
      <w:pPr>
        <w:ind w:left="720" w:hanging="360"/>
      </w:pPr>
      <w:rPr>
        <w:rFonts w:ascii="Times New Roman" w:eastAsia="SimSu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rbase20">
    <w15:presenceInfo w15:providerId="None" w15:userId="Starbase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 Copy&lt;/Style&gt;&lt;LeftDelim&gt;{&lt;/LeftDelim&gt;&lt;RightDelim&gt;}&lt;/RightDelim&gt;&lt;FontName&gt;Times New Roman&lt;/FontName&gt;&lt;FontSize&gt;12&lt;/FontSize&gt;&lt;ReflistTitle&gt;&lt;/ReflistTitle&gt;&lt;StartingRefnum&gt;1&lt;/StartingRefnum&gt;&lt;FirstLineIndent&gt;0&lt;/FirstLineIndent&gt;&lt;HangingIndent&gt;288&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v2v0tsrrlwrfptedf96xarvkdxwedts0p0z9&quot;&gt;PPPNNN&lt;record-ids&gt;&lt;item&gt;20&lt;/item&gt;&lt;item&gt;21&lt;/item&gt;&lt;item&gt;22&lt;/item&gt;&lt;item&gt;23&lt;/item&gt;&lt;item&gt;25&lt;/item&gt;&lt;item&gt;26&lt;/item&gt;&lt;item&gt;27&lt;/item&gt;&lt;item&gt;28&lt;/item&gt;&lt;item&gt;30&lt;/item&gt;&lt;item&gt;33&lt;/item&gt;&lt;item&gt;34&lt;/item&gt;&lt;item&gt;35&lt;/item&gt;&lt;item&gt;41&lt;/item&gt;&lt;item&gt;43&lt;/item&gt;&lt;item&gt;44&lt;/item&gt;&lt;item&gt;46&lt;/item&gt;&lt;item&gt;47&lt;/item&gt;&lt;item&gt;48&lt;/item&gt;&lt;item&gt;49&lt;/item&gt;&lt;item&gt;50&lt;/item&gt;&lt;item&gt;51&lt;/item&gt;&lt;item&gt;52&lt;/item&gt;&lt;item&gt;54&lt;/item&gt;&lt;item&gt;55&lt;/item&gt;&lt;item&gt;56&lt;/item&gt;&lt;item&gt;61&lt;/item&gt;&lt;item&gt;62&lt;/item&gt;&lt;item&gt;63&lt;/item&gt;&lt;item&gt;64&lt;/item&gt;&lt;item&gt;65&lt;/item&gt;&lt;item&gt;66&lt;/item&gt;&lt;item&gt;67&lt;/item&gt;&lt;item&gt;68&lt;/item&gt;&lt;item&gt;69&lt;/item&gt;&lt;item&gt;70&lt;/item&gt;&lt;item&gt;71&lt;/item&gt;&lt;item&gt;72&lt;/item&gt;&lt;item&gt;73&lt;/item&gt;&lt;item&gt;92&lt;/item&gt;&lt;item&gt;93&lt;/item&gt;&lt;item&gt;94&lt;/item&gt;&lt;/record-ids&gt;&lt;/item&gt;&lt;/Libraries&gt;"/>
  </w:docVars>
  <w:rsids>
    <w:rsidRoot w:val="0064261D"/>
    <w:rsid w:val="00001D65"/>
    <w:rsid w:val="0000270B"/>
    <w:rsid w:val="00003D95"/>
    <w:rsid w:val="00006969"/>
    <w:rsid w:val="00010AB3"/>
    <w:rsid w:val="000175A2"/>
    <w:rsid w:val="000251BF"/>
    <w:rsid w:val="00025870"/>
    <w:rsid w:val="00026FDD"/>
    <w:rsid w:val="0003114E"/>
    <w:rsid w:val="00036061"/>
    <w:rsid w:val="00040838"/>
    <w:rsid w:val="00041DE3"/>
    <w:rsid w:val="000424EE"/>
    <w:rsid w:val="00045DAE"/>
    <w:rsid w:val="00050769"/>
    <w:rsid w:val="00051A36"/>
    <w:rsid w:val="000530CD"/>
    <w:rsid w:val="000562CC"/>
    <w:rsid w:val="00061ED8"/>
    <w:rsid w:val="00067B0C"/>
    <w:rsid w:val="000730D0"/>
    <w:rsid w:val="00077272"/>
    <w:rsid w:val="000831EC"/>
    <w:rsid w:val="00095099"/>
    <w:rsid w:val="00096FE3"/>
    <w:rsid w:val="0009754E"/>
    <w:rsid w:val="000A06EF"/>
    <w:rsid w:val="000A2540"/>
    <w:rsid w:val="000A445D"/>
    <w:rsid w:val="000A613D"/>
    <w:rsid w:val="000A626F"/>
    <w:rsid w:val="000B6FD5"/>
    <w:rsid w:val="000B7427"/>
    <w:rsid w:val="000B77F8"/>
    <w:rsid w:val="000B7DF5"/>
    <w:rsid w:val="000C44BC"/>
    <w:rsid w:val="000C460C"/>
    <w:rsid w:val="000C7CF0"/>
    <w:rsid w:val="000C7F0C"/>
    <w:rsid w:val="000D3A7D"/>
    <w:rsid w:val="000D6223"/>
    <w:rsid w:val="000D725D"/>
    <w:rsid w:val="000E1746"/>
    <w:rsid w:val="000E4D09"/>
    <w:rsid w:val="000E4EA9"/>
    <w:rsid w:val="000E5293"/>
    <w:rsid w:val="000F4B88"/>
    <w:rsid w:val="000F5166"/>
    <w:rsid w:val="000F6EAD"/>
    <w:rsid w:val="00102825"/>
    <w:rsid w:val="0010764A"/>
    <w:rsid w:val="00110933"/>
    <w:rsid w:val="00111899"/>
    <w:rsid w:val="001158C3"/>
    <w:rsid w:val="00115E5D"/>
    <w:rsid w:val="00122855"/>
    <w:rsid w:val="00131177"/>
    <w:rsid w:val="001331D7"/>
    <w:rsid w:val="00134B07"/>
    <w:rsid w:val="00144B4F"/>
    <w:rsid w:val="0014746D"/>
    <w:rsid w:val="00147AA6"/>
    <w:rsid w:val="0015216B"/>
    <w:rsid w:val="001529BE"/>
    <w:rsid w:val="0015549E"/>
    <w:rsid w:val="00155B06"/>
    <w:rsid w:val="00157E3F"/>
    <w:rsid w:val="00163347"/>
    <w:rsid w:val="0016476E"/>
    <w:rsid w:val="0016538E"/>
    <w:rsid w:val="0017710F"/>
    <w:rsid w:val="0017729C"/>
    <w:rsid w:val="001775FA"/>
    <w:rsid w:val="00183A25"/>
    <w:rsid w:val="00184EA4"/>
    <w:rsid w:val="00186BA6"/>
    <w:rsid w:val="00192568"/>
    <w:rsid w:val="001963AB"/>
    <w:rsid w:val="001A07B4"/>
    <w:rsid w:val="001A080F"/>
    <w:rsid w:val="001A4665"/>
    <w:rsid w:val="001A5AFA"/>
    <w:rsid w:val="001B4039"/>
    <w:rsid w:val="001B5D3E"/>
    <w:rsid w:val="001C01C8"/>
    <w:rsid w:val="001C353D"/>
    <w:rsid w:val="001C69BA"/>
    <w:rsid w:val="001D0A00"/>
    <w:rsid w:val="001D1A65"/>
    <w:rsid w:val="001D4C6A"/>
    <w:rsid w:val="001D6D25"/>
    <w:rsid w:val="001D739E"/>
    <w:rsid w:val="001D7705"/>
    <w:rsid w:val="001E095E"/>
    <w:rsid w:val="001E3187"/>
    <w:rsid w:val="001F0CB7"/>
    <w:rsid w:val="001F1474"/>
    <w:rsid w:val="001F32D9"/>
    <w:rsid w:val="001F3B92"/>
    <w:rsid w:val="00200CB3"/>
    <w:rsid w:val="00203045"/>
    <w:rsid w:val="00204C28"/>
    <w:rsid w:val="002053AF"/>
    <w:rsid w:val="00205E99"/>
    <w:rsid w:val="0020634A"/>
    <w:rsid w:val="00210286"/>
    <w:rsid w:val="002106D5"/>
    <w:rsid w:val="002224BD"/>
    <w:rsid w:val="002231F3"/>
    <w:rsid w:val="00230D22"/>
    <w:rsid w:val="002320EE"/>
    <w:rsid w:val="002346E3"/>
    <w:rsid w:val="00235BE7"/>
    <w:rsid w:val="00236F8D"/>
    <w:rsid w:val="00245682"/>
    <w:rsid w:val="00246438"/>
    <w:rsid w:val="002475FA"/>
    <w:rsid w:val="002504E1"/>
    <w:rsid w:val="00250933"/>
    <w:rsid w:val="00251326"/>
    <w:rsid w:val="00253A87"/>
    <w:rsid w:val="00254A32"/>
    <w:rsid w:val="00264E82"/>
    <w:rsid w:val="00267C4A"/>
    <w:rsid w:val="00270F47"/>
    <w:rsid w:val="0027237C"/>
    <w:rsid w:val="00272E47"/>
    <w:rsid w:val="00274CD5"/>
    <w:rsid w:val="0027665A"/>
    <w:rsid w:val="00282A9B"/>
    <w:rsid w:val="00285B34"/>
    <w:rsid w:val="0028698D"/>
    <w:rsid w:val="00291720"/>
    <w:rsid w:val="0029404C"/>
    <w:rsid w:val="00296C09"/>
    <w:rsid w:val="002A001E"/>
    <w:rsid w:val="002A0865"/>
    <w:rsid w:val="002A0EC6"/>
    <w:rsid w:val="002A1047"/>
    <w:rsid w:val="002A1487"/>
    <w:rsid w:val="002B60A8"/>
    <w:rsid w:val="002B73B2"/>
    <w:rsid w:val="002C0C01"/>
    <w:rsid w:val="002C33B8"/>
    <w:rsid w:val="002C48E9"/>
    <w:rsid w:val="002C6761"/>
    <w:rsid w:val="002C7641"/>
    <w:rsid w:val="002D2435"/>
    <w:rsid w:val="002D28A6"/>
    <w:rsid w:val="002D7704"/>
    <w:rsid w:val="002E08B7"/>
    <w:rsid w:val="002E2A93"/>
    <w:rsid w:val="002E4116"/>
    <w:rsid w:val="002E5C7C"/>
    <w:rsid w:val="002E60B9"/>
    <w:rsid w:val="002F16BE"/>
    <w:rsid w:val="002F3E6C"/>
    <w:rsid w:val="002F4EC3"/>
    <w:rsid w:val="002F7C1D"/>
    <w:rsid w:val="00301FFF"/>
    <w:rsid w:val="00303BED"/>
    <w:rsid w:val="00303FCC"/>
    <w:rsid w:val="00307F53"/>
    <w:rsid w:val="00313625"/>
    <w:rsid w:val="003150E2"/>
    <w:rsid w:val="00315B1C"/>
    <w:rsid w:val="0031628D"/>
    <w:rsid w:val="00320913"/>
    <w:rsid w:val="003246A4"/>
    <w:rsid w:val="00327C37"/>
    <w:rsid w:val="003329FB"/>
    <w:rsid w:val="00341279"/>
    <w:rsid w:val="003434B6"/>
    <w:rsid w:val="00344636"/>
    <w:rsid w:val="0034688F"/>
    <w:rsid w:val="0035197A"/>
    <w:rsid w:val="00352D5A"/>
    <w:rsid w:val="0035425E"/>
    <w:rsid w:val="00354955"/>
    <w:rsid w:val="0036375F"/>
    <w:rsid w:val="0037128C"/>
    <w:rsid w:val="00371D0E"/>
    <w:rsid w:val="00372AA9"/>
    <w:rsid w:val="00373FA4"/>
    <w:rsid w:val="003763F1"/>
    <w:rsid w:val="00381DAA"/>
    <w:rsid w:val="00384B8E"/>
    <w:rsid w:val="00385B80"/>
    <w:rsid w:val="00387389"/>
    <w:rsid w:val="00390E12"/>
    <w:rsid w:val="0039175D"/>
    <w:rsid w:val="00391CD7"/>
    <w:rsid w:val="003925C4"/>
    <w:rsid w:val="00393582"/>
    <w:rsid w:val="003963D7"/>
    <w:rsid w:val="00397A1F"/>
    <w:rsid w:val="003A09A8"/>
    <w:rsid w:val="003A2085"/>
    <w:rsid w:val="003A4F9A"/>
    <w:rsid w:val="003A612E"/>
    <w:rsid w:val="003A6EFA"/>
    <w:rsid w:val="003A77E5"/>
    <w:rsid w:val="003B0531"/>
    <w:rsid w:val="003B4456"/>
    <w:rsid w:val="003B5468"/>
    <w:rsid w:val="003B6FE3"/>
    <w:rsid w:val="003C0D64"/>
    <w:rsid w:val="003C197E"/>
    <w:rsid w:val="003C1C49"/>
    <w:rsid w:val="003C274F"/>
    <w:rsid w:val="003C2B2B"/>
    <w:rsid w:val="003C3CF1"/>
    <w:rsid w:val="003C485B"/>
    <w:rsid w:val="003C7B11"/>
    <w:rsid w:val="003D55C6"/>
    <w:rsid w:val="003E0AA9"/>
    <w:rsid w:val="003E1E5D"/>
    <w:rsid w:val="003E265C"/>
    <w:rsid w:val="003E2BE6"/>
    <w:rsid w:val="003E4AA0"/>
    <w:rsid w:val="003E5D09"/>
    <w:rsid w:val="003E67F3"/>
    <w:rsid w:val="003F3577"/>
    <w:rsid w:val="003F4A0F"/>
    <w:rsid w:val="003F59D3"/>
    <w:rsid w:val="00405554"/>
    <w:rsid w:val="0040690C"/>
    <w:rsid w:val="00412BE3"/>
    <w:rsid w:val="00413862"/>
    <w:rsid w:val="004151CE"/>
    <w:rsid w:val="00417901"/>
    <w:rsid w:val="00417D7B"/>
    <w:rsid w:val="00423280"/>
    <w:rsid w:val="00430DF5"/>
    <w:rsid w:val="0043220B"/>
    <w:rsid w:val="00433497"/>
    <w:rsid w:val="004335A4"/>
    <w:rsid w:val="004339C7"/>
    <w:rsid w:val="00433D20"/>
    <w:rsid w:val="00436B12"/>
    <w:rsid w:val="0043713D"/>
    <w:rsid w:val="00440B1D"/>
    <w:rsid w:val="00445297"/>
    <w:rsid w:val="004476D9"/>
    <w:rsid w:val="00447EB3"/>
    <w:rsid w:val="00453AE9"/>
    <w:rsid w:val="00455056"/>
    <w:rsid w:val="00456993"/>
    <w:rsid w:val="00456CD5"/>
    <w:rsid w:val="00463876"/>
    <w:rsid w:val="004638F4"/>
    <w:rsid w:val="00464AC2"/>
    <w:rsid w:val="00477E31"/>
    <w:rsid w:val="00481862"/>
    <w:rsid w:val="00481A6C"/>
    <w:rsid w:val="00482001"/>
    <w:rsid w:val="004876B9"/>
    <w:rsid w:val="00493F73"/>
    <w:rsid w:val="00497761"/>
    <w:rsid w:val="004A5997"/>
    <w:rsid w:val="004B09B0"/>
    <w:rsid w:val="004B2FFE"/>
    <w:rsid w:val="004B4F4B"/>
    <w:rsid w:val="004C2477"/>
    <w:rsid w:val="004C35E6"/>
    <w:rsid w:val="004C4751"/>
    <w:rsid w:val="004C511F"/>
    <w:rsid w:val="004C6457"/>
    <w:rsid w:val="004C7DA5"/>
    <w:rsid w:val="004D04ED"/>
    <w:rsid w:val="004D10EA"/>
    <w:rsid w:val="004D6F7A"/>
    <w:rsid w:val="004D7542"/>
    <w:rsid w:val="004E0A37"/>
    <w:rsid w:val="004E1162"/>
    <w:rsid w:val="004E1E76"/>
    <w:rsid w:val="004E212F"/>
    <w:rsid w:val="004E7035"/>
    <w:rsid w:val="004F6108"/>
    <w:rsid w:val="004F76EB"/>
    <w:rsid w:val="00500854"/>
    <w:rsid w:val="0050120B"/>
    <w:rsid w:val="00501C55"/>
    <w:rsid w:val="005021E8"/>
    <w:rsid w:val="005028D8"/>
    <w:rsid w:val="00503024"/>
    <w:rsid w:val="00503467"/>
    <w:rsid w:val="00505145"/>
    <w:rsid w:val="005079EF"/>
    <w:rsid w:val="00512B67"/>
    <w:rsid w:val="00514B53"/>
    <w:rsid w:val="00531A0D"/>
    <w:rsid w:val="0053351B"/>
    <w:rsid w:val="005368DE"/>
    <w:rsid w:val="0054175B"/>
    <w:rsid w:val="00541C9D"/>
    <w:rsid w:val="0054385C"/>
    <w:rsid w:val="00550172"/>
    <w:rsid w:val="00550852"/>
    <w:rsid w:val="00552848"/>
    <w:rsid w:val="00554214"/>
    <w:rsid w:val="005543B0"/>
    <w:rsid w:val="005544DB"/>
    <w:rsid w:val="00554D3E"/>
    <w:rsid w:val="00560CF5"/>
    <w:rsid w:val="005631CE"/>
    <w:rsid w:val="0056644E"/>
    <w:rsid w:val="0056746F"/>
    <w:rsid w:val="00567A3C"/>
    <w:rsid w:val="00571A83"/>
    <w:rsid w:val="00572498"/>
    <w:rsid w:val="00574362"/>
    <w:rsid w:val="00574BFF"/>
    <w:rsid w:val="00575375"/>
    <w:rsid w:val="00576E95"/>
    <w:rsid w:val="0058060F"/>
    <w:rsid w:val="00582496"/>
    <w:rsid w:val="00583CCA"/>
    <w:rsid w:val="0058411B"/>
    <w:rsid w:val="00584B54"/>
    <w:rsid w:val="00587741"/>
    <w:rsid w:val="00587940"/>
    <w:rsid w:val="00590CB8"/>
    <w:rsid w:val="005933DF"/>
    <w:rsid w:val="0059473B"/>
    <w:rsid w:val="005A4581"/>
    <w:rsid w:val="005A5486"/>
    <w:rsid w:val="005B20DF"/>
    <w:rsid w:val="005B6ADD"/>
    <w:rsid w:val="005B7A2C"/>
    <w:rsid w:val="005B7CA3"/>
    <w:rsid w:val="005C0BFB"/>
    <w:rsid w:val="005C225A"/>
    <w:rsid w:val="005C22FE"/>
    <w:rsid w:val="005C62F2"/>
    <w:rsid w:val="005C7805"/>
    <w:rsid w:val="005D45E9"/>
    <w:rsid w:val="005D718C"/>
    <w:rsid w:val="005E033B"/>
    <w:rsid w:val="005F24D1"/>
    <w:rsid w:val="005F5D6D"/>
    <w:rsid w:val="005F64A5"/>
    <w:rsid w:val="006012E2"/>
    <w:rsid w:val="00602C86"/>
    <w:rsid w:val="00605D0D"/>
    <w:rsid w:val="0060745E"/>
    <w:rsid w:val="0061192B"/>
    <w:rsid w:val="00612493"/>
    <w:rsid w:val="0061261C"/>
    <w:rsid w:val="006145BC"/>
    <w:rsid w:val="00614CE7"/>
    <w:rsid w:val="006170A4"/>
    <w:rsid w:val="00622D2A"/>
    <w:rsid w:val="006241CA"/>
    <w:rsid w:val="0063065D"/>
    <w:rsid w:val="006310E1"/>
    <w:rsid w:val="00636C59"/>
    <w:rsid w:val="00641181"/>
    <w:rsid w:val="0064261D"/>
    <w:rsid w:val="00644A62"/>
    <w:rsid w:val="006455DA"/>
    <w:rsid w:val="00646DBF"/>
    <w:rsid w:val="00647E6D"/>
    <w:rsid w:val="00650665"/>
    <w:rsid w:val="00651F9E"/>
    <w:rsid w:val="006523D9"/>
    <w:rsid w:val="00652533"/>
    <w:rsid w:val="00654EB8"/>
    <w:rsid w:val="00663D93"/>
    <w:rsid w:val="00665A99"/>
    <w:rsid w:val="00666A22"/>
    <w:rsid w:val="00673B55"/>
    <w:rsid w:val="006747B0"/>
    <w:rsid w:val="006748D8"/>
    <w:rsid w:val="0068724B"/>
    <w:rsid w:val="00692BC8"/>
    <w:rsid w:val="0069524C"/>
    <w:rsid w:val="00695DCE"/>
    <w:rsid w:val="006A18AE"/>
    <w:rsid w:val="006A2645"/>
    <w:rsid w:val="006A45CD"/>
    <w:rsid w:val="006A4D96"/>
    <w:rsid w:val="006A562D"/>
    <w:rsid w:val="006A7883"/>
    <w:rsid w:val="006B0F5E"/>
    <w:rsid w:val="006B38F2"/>
    <w:rsid w:val="006C12A1"/>
    <w:rsid w:val="006C18FF"/>
    <w:rsid w:val="006C1E94"/>
    <w:rsid w:val="006C4429"/>
    <w:rsid w:val="006C4BEE"/>
    <w:rsid w:val="006C5E5E"/>
    <w:rsid w:val="006C721A"/>
    <w:rsid w:val="006D1372"/>
    <w:rsid w:val="006D1BFA"/>
    <w:rsid w:val="006D3298"/>
    <w:rsid w:val="006E54EB"/>
    <w:rsid w:val="006E590E"/>
    <w:rsid w:val="006F070F"/>
    <w:rsid w:val="006F537F"/>
    <w:rsid w:val="006F6509"/>
    <w:rsid w:val="006F766C"/>
    <w:rsid w:val="00701F84"/>
    <w:rsid w:val="00704B08"/>
    <w:rsid w:val="007076C0"/>
    <w:rsid w:val="00711153"/>
    <w:rsid w:val="00712152"/>
    <w:rsid w:val="007161A3"/>
    <w:rsid w:val="00717AA7"/>
    <w:rsid w:val="007212A9"/>
    <w:rsid w:val="00721D64"/>
    <w:rsid w:val="00727903"/>
    <w:rsid w:val="00740887"/>
    <w:rsid w:val="00742782"/>
    <w:rsid w:val="00742A0D"/>
    <w:rsid w:val="00742CCC"/>
    <w:rsid w:val="007447D0"/>
    <w:rsid w:val="00744F2E"/>
    <w:rsid w:val="007515CE"/>
    <w:rsid w:val="00755125"/>
    <w:rsid w:val="00756248"/>
    <w:rsid w:val="00761345"/>
    <w:rsid w:val="00764F1E"/>
    <w:rsid w:val="0077059E"/>
    <w:rsid w:val="00770E50"/>
    <w:rsid w:val="00771E49"/>
    <w:rsid w:val="00773A2A"/>
    <w:rsid w:val="00773F7A"/>
    <w:rsid w:val="00774915"/>
    <w:rsid w:val="00775B98"/>
    <w:rsid w:val="007767AF"/>
    <w:rsid w:val="0077781A"/>
    <w:rsid w:val="00781EFE"/>
    <w:rsid w:val="007827AF"/>
    <w:rsid w:val="0078325A"/>
    <w:rsid w:val="00790F7E"/>
    <w:rsid w:val="00792206"/>
    <w:rsid w:val="00792E8B"/>
    <w:rsid w:val="00793969"/>
    <w:rsid w:val="00796286"/>
    <w:rsid w:val="007A2A07"/>
    <w:rsid w:val="007A3747"/>
    <w:rsid w:val="007A4CD4"/>
    <w:rsid w:val="007A705E"/>
    <w:rsid w:val="007B007F"/>
    <w:rsid w:val="007B2210"/>
    <w:rsid w:val="007C611C"/>
    <w:rsid w:val="007C6679"/>
    <w:rsid w:val="007C7C2F"/>
    <w:rsid w:val="007D14F3"/>
    <w:rsid w:val="007D3781"/>
    <w:rsid w:val="007D4EB1"/>
    <w:rsid w:val="007D733F"/>
    <w:rsid w:val="007D7C72"/>
    <w:rsid w:val="007E30CB"/>
    <w:rsid w:val="007E441B"/>
    <w:rsid w:val="007F20A8"/>
    <w:rsid w:val="007F2C62"/>
    <w:rsid w:val="00800FA3"/>
    <w:rsid w:val="00801DCA"/>
    <w:rsid w:val="00802BE1"/>
    <w:rsid w:val="008039CF"/>
    <w:rsid w:val="00810B9D"/>
    <w:rsid w:val="00810F7B"/>
    <w:rsid w:val="0082014E"/>
    <w:rsid w:val="00825836"/>
    <w:rsid w:val="008355F1"/>
    <w:rsid w:val="00835C9B"/>
    <w:rsid w:val="008365E4"/>
    <w:rsid w:val="0084057A"/>
    <w:rsid w:val="00842CC7"/>
    <w:rsid w:val="00853208"/>
    <w:rsid w:val="00853259"/>
    <w:rsid w:val="00853D02"/>
    <w:rsid w:val="00862658"/>
    <w:rsid w:val="00864BB5"/>
    <w:rsid w:val="0086656C"/>
    <w:rsid w:val="00871D33"/>
    <w:rsid w:val="00881BE5"/>
    <w:rsid w:val="008853B5"/>
    <w:rsid w:val="00886866"/>
    <w:rsid w:val="00887A67"/>
    <w:rsid w:val="00893126"/>
    <w:rsid w:val="00896A70"/>
    <w:rsid w:val="008A016D"/>
    <w:rsid w:val="008A02C2"/>
    <w:rsid w:val="008A5EB3"/>
    <w:rsid w:val="008B1F86"/>
    <w:rsid w:val="008B4D5B"/>
    <w:rsid w:val="008B4DC5"/>
    <w:rsid w:val="008C1168"/>
    <w:rsid w:val="008C4CCC"/>
    <w:rsid w:val="008C5C4B"/>
    <w:rsid w:val="008C6945"/>
    <w:rsid w:val="008C764C"/>
    <w:rsid w:val="008C76AD"/>
    <w:rsid w:val="008E6DE2"/>
    <w:rsid w:val="008E716E"/>
    <w:rsid w:val="008F0692"/>
    <w:rsid w:val="008F10C3"/>
    <w:rsid w:val="008F332B"/>
    <w:rsid w:val="008F699F"/>
    <w:rsid w:val="008F6B54"/>
    <w:rsid w:val="00900463"/>
    <w:rsid w:val="009020F5"/>
    <w:rsid w:val="00902FB7"/>
    <w:rsid w:val="00903448"/>
    <w:rsid w:val="0090610E"/>
    <w:rsid w:val="00910369"/>
    <w:rsid w:val="009106BC"/>
    <w:rsid w:val="009122B2"/>
    <w:rsid w:val="00912E83"/>
    <w:rsid w:val="00915566"/>
    <w:rsid w:val="00917FA1"/>
    <w:rsid w:val="0092373F"/>
    <w:rsid w:val="00924CF1"/>
    <w:rsid w:val="009255D2"/>
    <w:rsid w:val="009269C3"/>
    <w:rsid w:val="00927661"/>
    <w:rsid w:val="0093231D"/>
    <w:rsid w:val="00933152"/>
    <w:rsid w:val="00936169"/>
    <w:rsid w:val="009402EA"/>
    <w:rsid w:val="0094246B"/>
    <w:rsid w:val="00942EB0"/>
    <w:rsid w:val="00945DE6"/>
    <w:rsid w:val="009571D6"/>
    <w:rsid w:val="0095797F"/>
    <w:rsid w:val="00963CF4"/>
    <w:rsid w:val="00964117"/>
    <w:rsid w:val="00967B69"/>
    <w:rsid w:val="009719B2"/>
    <w:rsid w:val="00972EB4"/>
    <w:rsid w:val="00973874"/>
    <w:rsid w:val="00982E39"/>
    <w:rsid w:val="009844E7"/>
    <w:rsid w:val="0098545E"/>
    <w:rsid w:val="009856AD"/>
    <w:rsid w:val="009879BF"/>
    <w:rsid w:val="00992928"/>
    <w:rsid w:val="0099450D"/>
    <w:rsid w:val="009A6A0D"/>
    <w:rsid w:val="009B6077"/>
    <w:rsid w:val="009B73DF"/>
    <w:rsid w:val="009C1371"/>
    <w:rsid w:val="009C219D"/>
    <w:rsid w:val="009C2B1D"/>
    <w:rsid w:val="009C7353"/>
    <w:rsid w:val="009D0421"/>
    <w:rsid w:val="009D2C23"/>
    <w:rsid w:val="009D4868"/>
    <w:rsid w:val="009E7B93"/>
    <w:rsid w:val="009F2B56"/>
    <w:rsid w:val="009F49A3"/>
    <w:rsid w:val="009F79C6"/>
    <w:rsid w:val="00A00646"/>
    <w:rsid w:val="00A0651C"/>
    <w:rsid w:val="00A11009"/>
    <w:rsid w:val="00A1748D"/>
    <w:rsid w:val="00A2152C"/>
    <w:rsid w:val="00A23CD5"/>
    <w:rsid w:val="00A26438"/>
    <w:rsid w:val="00A265D9"/>
    <w:rsid w:val="00A31CCB"/>
    <w:rsid w:val="00A3225C"/>
    <w:rsid w:val="00A3266D"/>
    <w:rsid w:val="00A36E86"/>
    <w:rsid w:val="00A42B4B"/>
    <w:rsid w:val="00A474D2"/>
    <w:rsid w:val="00A47987"/>
    <w:rsid w:val="00A51678"/>
    <w:rsid w:val="00A60406"/>
    <w:rsid w:val="00A614EA"/>
    <w:rsid w:val="00A65828"/>
    <w:rsid w:val="00A661DC"/>
    <w:rsid w:val="00A665BC"/>
    <w:rsid w:val="00A70A7C"/>
    <w:rsid w:val="00A728A9"/>
    <w:rsid w:val="00A75411"/>
    <w:rsid w:val="00A7571E"/>
    <w:rsid w:val="00A75811"/>
    <w:rsid w:val="00A75D69"/>
    <w:rsid w:val="00A804F5"/>
    <w:rsid w:val="00A80D30"/>
    <w:rsid w:val="00A84E6D"/>
    <w:rsid w:val="00A85086"/>
    <w:rsid w:val="00A85103"/>
    <w:rsid w:val="00A906BD"/>
    <w:rsid w:val="00A922D6"/>
    <w:rsid w:val="00A9267B"/>
    <w:rsid w:val="00A96116"/>
    <w:rsid w:val="00AA366C"/>
    <w:rsid w:val="00AA4D33"/>
    <w:rsid w:val="00AA6019"/>
    <w:rsid w:val="00AB1A53"/>
    <w:rsid w:val="00AB350B"/>
    <w:rsid w:val="00AB51B2"/>
    <w:rsid w:val="00AC1D06"/>
    <w:rsid w:val="00AD1949"/>
    <w:rsid w:val="00AD1F4E"/>
    <w:rsid w:val="00AD2402"/>
    <w:rsid w:val="00AD6453"/>
    <w:rsid w:val="00AD765E"/>
    <w:rsid w:val="00AE39A7"/>
    <w:rsid w:val="00AF0C76"/>
    <w:rsid w:val="00AF21A7"/>
    <w:rsid w:val="00AF461D"/>
    <w:rsid w:val="00B02329"/>
    <w:rsid w:val="00B1308C"/>
    <w:rsid w:val="00B15463"/>
    <w:rsid w:val="00B21EA8"/>
    <w:rsid w:val="00B245FE"/>
    <w:rsid w:val="00B32148"/>
    <w:rsid w:val="00B3218D"/>
    <w:rsid w:val="00B329DC"/>
    <w:rsid w:val="00B35105"/>
    <w:rsid w:val="00B40F6D"/>
    <w:rsid w:val="00B422F9"/>
    <w:rsid w:val="00B429D2"/>
    <w:rsid w:val="00B431BE"/>
    <w:rsid w:val="00B4329C"/>
    <w:rsid w:val="00B43666"/>
    <w:rsid w:val="00B45767"/>
    <w:rsid w:val="00B47631"/>
    <w:rsid w:val="00B51F49"/>
    <w:rsid w:val="00B521B0"/>
    <w:rsid w:val="00B564F2"/>
    <w:rsid w:val="00B7201B"/>
    <w:rsid w:val="00B72081"/>
    <w:rsid w:val="00B74A62"/>
    <w:rsid w:val="00B76B88"/>
    <w:rsid w:val="00B83591"/>
    <w:rsid w:val="00B845E7"/>
    <w:rsid w:val="00B85478"/>
    <w:rsid w:val="00B94746"/>
    <w:rsid w:val="00BA3668"/>
    <w:rsid w:val="00BA39F3"/>
    <w:rsid w:val="00BA51B5"/>
    <w:rsid w:val="00BA7682"/>
    <w:rsid w:val="00BA79FF"/>
    <w:rsid w:val="00BB5B30"/>
    <w:rsid w:val="00BC19A3"/>
    <w:rsid w:val="00BC34F4"/>
    <w:rsid w:val="00BC680D"/>
    <w:rsid w:val="00BD1667"/>
    <w:rsid w:val="00BD3368"/>
    <w:rsid w:val="00BD4EB3"/>
    <w:rsid w:val="00BE23DA"/>
    <w:rsid w:val="00BF19F4"/>
    <w:rsid w:val="00BF5CAB"/>
    <w:rsid w:val="00BF6224"/>
    <w:rsid w:val="00BF6EA4"/>
    <w:rsid w:val="00BF79D3"/>
    <w:rsid w:val="00C07B08"/>
    <w:rsid w:val="00C12504"/>
    <w:rsid w:val="00C13209"/>
    <w:rsid w:val="00C13940"/>
    <w:rsid w:val="00C178BC"/>
    <w:rsid w:val="00C204D7"/>
    <w:rsid w:val="00C33645"/>
    <w:rsid w:val="00C33D30"/>
    <w:rsid w:val="00C35DD1"/>
    <w:rsid w:val="00C35DF2"/>
    <w:rsid w:val="00C362A9"/>
    <w:rsid w:val="00C36CAC"/>
    <w:rsid w:val="00C5054E"/>
    <w:rsid w:val="00C51DAE"/>
    <w:rsid w:val="00C5274D"/>
    <w:rsid w:val="00C57387"/>
    <w:rsid w:val="00C615CB"/>
    <w:rsid w:val="00C62125"/>
    <w:rsid w:val="00C707DE"/>
    <w:rsid w:val="00C74A5C"/>
    <w:rsid w:val="00C75D72"/>
    <w:rsid w:val="00C77FBD"/>
    <w:rsid w:val="00C802BF"/>
    <w:rsid w:val="00C848D7"/>
    <w:rsid w:val="00C866DB"/>
    <w:rsid w:val="00C86E03"/>
    <w:rsid w:val="00C86EB1"/>
    <w:rsid w:val="00C870F5"/>
    <w:rsid w:val="00C93F8B"/>
    <w:rsid w:val="00C9527E"/>
    <w:rsid w:val="00C95497"/>
    <w:rsid w:val="00C954DB"/>
    <w:rsid w:val="00C96938"/>
    <w:rsid w:val="00C974BB"/>
    <w:rsid w:val="00CA3031"/>
    <w:rsid w:val="00CB7E62"/>
    <w:rsid w:val="00CC0940"/>
    <w:rsid w:val="00CC1184"/>
    <w:rsid w:val="00CC2657"/>
    <w:rsid w:val="00CC7005"/>
    <w:rsid w:val="00CD0FC8"/>
    <w:rsid w:val="00CD3E3B"/>
    <w:rsid w:val="00CD577F"/>
    <w:rsid w:val="00CD607B"/>
    <w:rsid w:val="00CE29C8"/>
    <w:rsid w:val="00CE66F1"/>
    <w:rsid w:val="00CE6F49"/>
    <w:rsid w:val="00D034D0"/>
    <w:rsid w:val="00D0360C"/>
    <w:rsid w:val="00D03B3F"/>
    <w:rsid w:val="00D0499C"/>
    <w:rsid w:val="00D10276"/>
    <w:rsid w:val="00D11FB0"/>
    <w:rsid w:val="00D15B52"/>
    <w:rsid w:val="00D15B61"/>
    <w:rsid w:val="00D22AF6"/>
    <w:rsid w:val="00D265D7"/>
    <w:rsid w:val="00D30612"/>
    <w:rsid w:val="00D30CB0"/>
    <w:rsid w:val="00D32EC5"/>
    <w:rsid w:val="00D41842"/>
    <w:rsid w:val="00D42E09"/>
    <w:rsid w:val="00D44F90"/>
    <w:rsid w:val="00D470CE"/>
    <w:rsid w:val="00D47412"/>
    <w:rsid w:val="00D51DA9"/>
    <w:rsid w:val="00D61494"/>
    <w:rsid w:val="00D63279"/>
    <w:rsid w:val="00D653F5"/>
    <w:rsid w:val="00D70A3A"/>
    <w:rsid w:val="00D73714"/>
    <w:rsid w:val="00D74B81"/>
    <w:rsid w:val="00D75E94"/>
    <w:rsid w:val="00D7656D"/>
    <w:rsid w:val="00D77006"/>
    <w:rsid w:val="00D81358"/>
    <w:rsid w:val="00D82323"/>
    <w:rsid w:val="00D84ADC"/>
    <w:rsid w:val="00D85AF1"/>
    <w:rsid w:val="00D86367"/>
    <w:rsid w:val="00D95450"/>
    <w:rsid w:val="00D95D67"/>
    <w:rsid w:val="00DA65F6"/>
    <w:rsid w:val="00DA72EB"/>
    <w:rsid w:val="00DB00FD"/>
    <w:rsid w:val="00DB1A4F"/>
    <w:rsid w:val="00DB1EF6"/>
    <w:rsid w:val="00DB26D3"/>
    <w:rsid w:val="00DB559E"/>
    <w:rsid w:val="00DC04B7"/>
    <w:rsid w:val="00DC450D"/>
    <w:rsid w:val="00DD225C"/>
    <w:rsid w:val="00DD35CE"/>
    <w:rsid w:val="00DD4CC4"/>
    <w:rsid w:val="00DE00D4"/>
    <w:rsid w:val="00DE09D9"/>
    <w:rsid w:val="00DE28BD"/>
    <w:rsid w:val="00DE7047"/>
    <w:rsid w:val="00DF37FA"/>
    <w:rsid w:val="00DF3D06"/>
    <w:rsid w:val="00DF78FB"/>
    <w:rsid w:val="00E0133A"/>
    <w:rsid w:val="00E040D0"/>
    <w:rsid w:val="00E0440F"/>
    <w:rsid w:val="00E053E1"/>
    <w:rsid w:val="00E05FE2"/>
    <w:rsid w:val="00E07E0B"/>
    <w:rsid w:val="00E103E7"/>
    <w:rsid w:val="00E11E2E"/>
    <w:rsid w:val="00E148F8"/>
    <w:rsid w:val="00E15451"/>
    <w:rsid w:val="00E20DAD"/>
    <w:rsid w:val="00E22175"/>
    <w:rsid w:val="00E2342E"/>
    <w:rsid w:val="00E23522"/>
    <w:rsid w:val="00E24F41"/>
    <w:rsid w:val="00E261C3"/>
    <w:rsid w:val="00E262E7"/>
    <w:rsid w:val="00E2727A"/>
    <w:rsid w:val="00E3093E"/>
    <w:rsid w:val="00E347FA"/>
    <w:rsid w:val="00E37C62"/>
    <w:rsid w:val="00E40C11"/>
    <w:rsid w:val="00E4307E"/>
    <w:rsid w:val="00E46C4D"/>
    <w:rsid w:val="00E50DC9"/>
    <w:rsid w:val="00E51AAF"/>
    <w:rsid w:val="00E5599B"/>
    <w:rsid w:val="00E56612"/>
    <w:rsid w:val="00E578B8"/>
    <w:rsid w:val="00E57D06"/>
    <w:rsid w:val="00E640F6"/>
    <w:rsid w:val="00E65630"/>
    <w:rsid w:val="00E670A9"/>
    <w:rsid w:val="00E7004F"/>
    <w:rsid w:val="00E71825"/>
    <w:rsid w:val="00E72365"/>
    <w:rsid w:val="00E737F7"/>
    <w:rsid w:val="00E73C36"/>
    <w:rsid w:val="00E74410"/>
    <w:rsid w:val="00E76B37"/>
    <w:rsid w:val="00E77B9E"/>
    <w:rsid w:val="00E77C65"/>
    <w:rsid w:val="00E8033E"/>
    <w:rsid w:val="00E808C1"/>
    <w:rsid w:val="00E82D50"/>
    <w:rsid w:val="00E83B3D"/>
    <w:rsid w:val="00E87C9E"/>
    <w:rsid w:val="00E9396F"/>
    <w:rsid w:val="00E94350"/>
    <w:rsid w:val="00E9741F"/>
    <w:rsid w:val="00EA07B3"/>
    <w:rsid w:val="00EA0B5E"/>
    <w:rsid w:val="00EA1145"/>
    <w:rsid w:val="00EA2846"/>
    <w:rsid w:val="00EA4E27"/>
    <w:rsid w:val="00EB22A2"/>
    <w:rsid w:val="00EB25EA"/>
    <w:rsid w:val="00EB2BE7"/>
    <w:rsid w:val="00EB515A"/>
    <w:rsid w:val="00EC06E1"/>
    <w:rsid w:val="00EC1288"/>
    <w:rsid w:val="00EC44E2"/>
    <w:rsid w:val="00ED1B7A"/>
    <w:rsid w:val="00ED2ECD"/>
    <w:rsid w:val="00ED4D2D"/>
    <w:rsid w:val="00EE1D99"/>
    <w:rsid w:val="00EE3F76"/>
    <w:rsid w:val="00EE6929"/>
    <w:rsid w:val="00EF69D9"/>
    <w:rsid w:val="00F0028F"/>
    <w:rsid w:val="00F01DB5"/>
    <w:rsid w:val="00F04C70"/>
    <w:rsid w:val="00F0590A"/>
    <w:rsid w:val="00F05B75"/>
    <w:rsid w:val="00F07C64"/>
    <w:rsid w:val="00F14985"/>
    <w:rsid w:val="00F15B30"/>
    <w:rsid w:val="00F170B7"/>
    <w:rsid w:val="00F26AF7"/>
    <w:rsid w:val="00F27D00"/>
    <w:rsid w:val="00F33327"/>
    <w:rsid w:val="00F36BF0"/>
    <w:rsid w:val="00F408EB"/>
    <w:rsid w:val="00F42E22"/>
    <w:rsid w:val="00F44480"/>
    <w:rsid w:val="00F44B6F"/>
    <w:rsid w:val="00F46BA2"/>
    <w:rsid w:val="00F50A68"/>
    <w:rsid w:val="00F562D0"/>
    <w:rsid w:val="00F679D9"/>
    <w:rsid w:val="00F739FD"/>
    <w:rsid w:val="00F755F5"/>
    <w:rsid w:val="00F8232B"/>
    <w:rsid w:val="00F830ED"/>
    <w:rsid w:val="00F83D85"/>
    <w:rsid w:val="00F8432E"/>
    <w:rsid w:val="00F86E29"/>
    <w:rsid w:val="00F946BF"/>
    <w:rsid w:val="00FA098F"/>
    <w:rsid w:val="00FA2375"/>
    <w:rsid w:val="00FA3C47"/>
    <w:rsid w:val="00FA520F"/>
    <w:rsid w:val="00FA772E"/>
    <w:rsid w:val="00FB0E49"/>
    <w:rsid w:val="00FB13EE"/>
    <w:rsid w:val="00FB2457"/>
    <w:rsid w:val="00FB29D1"/>
    <w:rsid w:val="00FB3C5A"/>
    <w:rsid w:val="00FB40E5"/>
    <w:rsid w:val="00FB437E"/>
    <w:rsid w:val="00FB58FE"/>
    <w:rsid w:val="00FB720B"/>
    <w:rsid w:val="00FB7266"/>
    <w:rsid w:val="00FC39DA"/>
    <w:rsid w:val="00FC3F9C"/>
    <w:rsid w:val="00FC60F2"/>
    <w:rsid w:val="00FD004E"/>
    <w:rsid w:val="00FD240E"/>
    <w:rsid w:val="00FD2FD2"/>
    <w:rsid w:val="00FD48F1"/>
    <w:rsid w:val="00FD546E"/>
    <w:rsid w:val="00FD6AAE"/>
    <w:rsid w:val="00FE0A2E"/>
    <w:rsid w:val="00FE0B36"/>
    <w:rsid w:val="00FE417B"/>
    <w:rsid w:val="00FE5C69"/>
    <w:rsid w:val="00FE620C"/>
    <w:rsid w:val="00FF157A"/>
    <w:rsid w:val="00FF4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2DF832"/>
  <w15:docId w15:val="{A91D40D5-E9A0-4D93-8A3B-8DF9829B5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323"/>
  </w:style>
  <w:style w:type="paragraph" w:styleId="Heading1">
    <w:name w:val="heading 1"/>
    <w:basedOn w:val="Normal"/>
    <w:next w:val="Normal"/>
    <w:link w:val="Heading1Char"/>
    <w:uiPriority w:val="9"/>
    <w:qFormat/>
    <w:rsid w:val="00E4307E"/>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zh-CN"/>
    </w:rPr>
  </w:style>
  <w:style w:type="paragraph" w:styleId="Heading3">
    <w:name w:val="heading 3"/>
    <w:basedOn w:val="Normal"/>
    <w:link w:val="Heading3Char"/>
    <w:uiPriority w:val="9"/>
    <w:qFormat/>
    <w:rsid w:val="00915566"/>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Text">
    <w:name w:val="Base_Text"/>
    <w:rsid w:val="009A3899"/>
    <w:pPr>
      <w:spacing w:before="120"/>
    </w:pPr>
    <w:rPr>
      <w:rFonts w:eastAsia="Times New Roman"/>
      <w:sz w:val="24"/>
      <w:szCs w:val="24"/>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basedOn w:val="aubase"/>
    <w:rsid w:val="009A3899"/>
    <w:rPr>
      <w:sz w:val="24"/>
      <w:bdr w:val="none" w:sz="0" w:space="0" w:color="auto"/>
      <w:shd w:val="clear" w:color="auto" w:fill="C0C0C0"/>
    </w:rPr>
  </w:style>
  <w:style w:type="character" w:customStyle="1" w:styleId="audeg">
    <w:name w:val="au_deg"/>
    <w:basedOn w:val="DefaultParagraphFont"/>
    <w:rsid w:val="009A3899"/>
    <w:rPr>
      <w:sz w:val="24"/>
      <w:bdr w:val="none" w:sz="0" w:space="0" w:color="auto"/>
      <w:shd w:val="clear" w:color="auto" w:fill="FFFF00"/>
    </w:rPr>
  </w:style>
  <w:style w:type="character" w:customStyle="1" w:styleId="aufname">
    <w:name w:val="au_fname"/>
    <w:basedOn w:val="aubase"/>
    <w:rsid w:val="009A3899"/>
    <w:rPr>
      <w:sz w:val="24"/>
      <w:bdr w:val="none" w:sz="0" w:space="0" w:color="auto"/>
      <w:shd w:val="clear" w:color="auto" w:fill="00FFFF"/>
    </w:rPr>
  </w:style>
  <w:style w:type="character" w:customStyle="1" w:styleId="aurole">
    <w:name w:val="au_role"/>
    <w:basedOn w:val="aubase"/>
    <w:rsid w:val="009A3899"/>
    <w:rPr>
      <w:sz w:val="24"/>
      <w:bdr w:val="none" w:sz="0" w:space="0" w:color="auto"/>
      <w:shd w:val="clear" w:color="auto" w:fill="808000"/>
    </w:rPr>
  </w:style>
  <w:style w:type="character" w:customStyle="1" w:styleId="ausuffix">
    <w:name w:val="au_suffix"/>
    <w:basedOn w:val="aubase"/>
    <w:rsid w:val="009A3899"/>
    <w:rPr>
      <w:sz w:val="24"/>
      <w:bdr w:val="none" w:sz="0" w:space="0" w:color="auto"/>
      <w:shd w:val="clear" w:color="auto" w:fill="FF00FF"/>
    </w:rPr>
  </w:style>
  <w:style w:type="character" w:customStyle="1" w:styleId="ausurname">
    <w:name w:val="au_surname"/>
    <w:basedOn w:val="aubas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BalloonText">
    <w:name w:val="Balloon Text"/>
    <w:basedOn w:val="Normal"/>
    <w:link w:val="BalloonTextChar"/>
    <w:uiPriority w:val="99"/>
    <w:semiHidden/>
    <w:rsid w:val="009A3899"/>
    <w:rPr>
      <w:rFonts w:ascii="Lucida Grande" w:eastAsia="Times New Roman" w:hAnsi="Lucida Grande"/>
      <w:sz w:val="18"/>
      <w:szCs w:val="18"/>
    </w:rPr>
  </w:style>
  <w:style w:type="character" w:customStyle="1" w:styleId="BalloonTextChar">
    <w:name w:val="Balloon Text Char"/>
    <w:basedOn w:val="DefaultParagraphFont"/>
    <w:link w:val="BalloonText"/>
    <w:uiPriority w:val="99"/>
    <w:semiHidden/>
    <w:rsid w:val="009A3899"/>
    <w:rPr>
      <w:rFonts w:ascii="Lucida Grande" w:eastAsia="Times New Roman" w:hAnsi="Lucida Grande"/>
      <w:sz w:val="18"/>
      <w:szCs w:val="18"/>
    </w:rPr>
  </w:style>
  <w:style w:type="character" w:customStyle="1" w:styleId="bibarticle">
    <w:name w:val="bib_article"/>
    <w:basedOn w:val="DefaultParagraphFont"/>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basedOn w:val="bibbase"/>
    <w:rsid w:val="009A3899"/>
    <w:rPr>
      <w:sz w:val="24"/>
    </w:rPr>
  </w:style>
  <w:style w:type="character" w:customStyle="1" w:styleId="bibdeg">
    <w:name w:val="bib_deg"/>
    <w:basedOn w:val="bibbase"/>
    <w:rsid w:val="009A3899"/>
    <w:rPr>
      <w:sz w:val="24"/>
    </w:rPr>
  </w:style>
  <w:style w:type="character" w:customStyle="1" w:styleId="bibdoi">
    <w:name w:val="bib_doi"/>
    <w:basedOn w:val="bibbase"/>
    <w:rsid w:val="009A3899"/>
    <w:rPr>
      <w:sz w:val="24"/>
      <w:bdr w:val="none" w:sz="0" w:space="0" w:color="auto"/>
      <w:shd w:val="clear" w:color="auto" w:fill="00FF00"/>
    </w:rPr>
  </w:style>
  <w:style w:type="character" w:customStyle="1" w:styleId="bibetal">
    <w:name w:val="bib_etal"/>
    <w:basedOn w:val="bibbase"/>
    <w:rsid w:val="009A3899"/>
    <w:rPr>
      <w:sz w:val="24"/>
      <w:bdr w:val="none" w:sz="0" w:space="0" w:color="auto"/>
      <w:shd w:val="clear" w:color="auto" w:fill="008080"/>
    </w:rPr>
  </w:style>
  <w:style w:type="character" w:customStyle="1" w:styleId="bibfname">
    <w:name w:val="bib_fname"/>
    <w:basedOn w:val="bibbase"/>
    <w:rsid w:val="009A3899"/>
    <w:rPr>
      <w:sz w:val="24"/>
      <w:bdr w:val="none" w:sz="0" w:space="0" w:color="auto"/>
      <w:shd w:val="clear" w:color="auto" w:fill="FFFF00"/>
    </w:rPr>
  </w:style>
  <w:style w:type="character" w:customStyle="1" w:styleId="bibfpage">
    <w:name w:val="bib_fpage"/>
    <w:basedOn w:val="bibbase"/>
    <w:rsid w:val="009A3899"/>
    <w:rPr>
      <w:sz w:val="24"/>
      <w:bdr w:val="none" w:sz="0" w:space="0" w:color="auto"/>
      <w:shd w:val="clear" w:color="auto" w:fill="808080"/>
    </w:rPr>
  </w:style>
  <w:style w:type="character" w:customStyle="1" w:styleId="bibissue">
    <w:name w:val="bib_issue"/>
    <w:basedOn w:val="bibbase"/>
    <w:rsid w:val="009A3899"/>
    <w:rPr>
      <w:sz w:val="24"/>
      <w:bdr w:val="none" w:sz="0" w:space="0" w:color="auto"/>
      <w:shd w:val="clear" w:color="auto" w:fill="FFFF00"/>
    </w:rPr>
  </w:style>
  <w:style w:type="character" w:customStyle="1" w:styleId="bibjournal">
    <w:name w:val="bib_journal"/>
    <w:basedOn w:val="bibbase"/>
    <w:rsid w:val="009A3899"/>
    <w:rPr>
      <w:sz w:val="24"/>
      <w:bdr w:val="none" w:sz="0" w:space="0" w:color="auto"/>
      <w:shd w:val="clear" w:color="auto" w:fill="808000"/>
    </w:rPr>
  </w:style>
  <w:style w:type="character" w:customStyle="1" w:styleId="biblpage">
    <w:name w:val="bib_lpage"/>
    <w:basedOn w:val="bibbase"/>
    <w:rsid w:val="009A3899"/>
    <w:rPr>
      <w:sz w:val="24"/>
      <w:bdr w:val="none" w:sz="0" w:space="0" w:color="auto"/>
      <w:shd w:val="clear" w:color="auto" w:fill="808080"/>
    </w:rPr>
  </w:style>
  <w:style w:type="character" w:customStyle="1" w:styleId="bibmedline">
    <w:name w:val="bib_medline"/>
    <w:basedOn w:val="bibbase"/>
    <w:rsid w:val="009A3899"/>
    <w:rPr>
      <w:sz w:val="24"/>
    </w:rPr>
  </w:style>
  <w:style w:type="character" w:customStyle="1" w:styleId="bibnumber">
    <w:name w:val="bib_number"/>
    <w:basedOn w:val="bibbase"/>
    <w:rsid w:val="009A3899"/>
    <w:rPr>
      <w:sz w:val="24"/>
    </w:rPr>
  </w:style>
  <w:style w:type="character" w:customStyle="1" w:styleId="biborganization">
    <w:name w:val="bib_organization"/>
    <w:basedOn w:val="bibbase"/>
    <w:rsid w:val="009A3899"/>
    <w:rPr>
      <w:sz w:val="24"/>
      <w:bdr w:val="none" w:sz="0" w:space="0" w:color="auto"/>
      <w:shd w:val="clear" w:color="auto" w:fill="808000"/>
    </w:rPr>
  </w:style>
  <w:style w:type="character" w:customStyle="1" w:styleId="bibsuffix">
    <w:name w:val="bib_suffix"/>
    <w:basedOn w:val="bibbase"/>
    <w:rsid w:val="009A3899"/>
    <w:rPr>
      <w:sz w:val="24"/>
    </w:rPr>
  </w:style>
  <w:style w:type="character" w:customStyle="1" w:styleId="bibsuppl">
    <w:name w:val="bib_suppl"/>
    <w:basedOn w:val="bibbase"/>
    <w:rsid w:val="009A3899"/>
    <w:rPr>
      <w:sz w:val="24"/>
      <w:bdr w:val="none" w:sz="0" w:space="0" w:color="auto"/>
      <w:shd w:val="clear" w:color="auto" w:fill="FFFF00"/>
    </w:rPr>
  </w:style>
  <w:style w:type="character" w:customStyle="1" w:styleId="bibsurname">
    <w:name w:val="bib_surname"/>
    <w:basedOn w:val="bibbase"/>
    <w:rsid w:val="009A3899"/>
    <w:rPr>
      <w:sz w:val="24"/>
      <w:bdr w:val="none" w:sz="0" w:space="0" w:color="auto"/>
      <w:shd w:val="clear" w:color="auto" w:fill="FFFF00"/>
    </w:rPr>
  </w:style>
  <w:style w:type="character" w:customStyle="1" w:styleId="bibunpubl">
    <w:name w:val="bib_unpubl"/>
    <w:basedOn w:val="bibbase"/>
    <w:rsid w:val="009A3899"/>
    <w:rPr>
      <w:sz w:val="24"/>
    </w:rPr>
  </w:style>
  <w:style w:type="character" w:customStyle="1" w:styleId="biburl">
    <w:name w:val="bib_url"/>
    <w:basedOn w:val="bibbase"/>
    <w:rsid w:val="009A3899"/>
    <w:rPr>
      <w:sz w:val="24"/>
      <w:bdr w:val="none" w:sz="0" w:space="0" w:color="auto"/>
      <w:shd w:val="clear" w:color="auto" w:fill="00FF00"/>
    </w:rPr>
  </w:style>
  <w:style w:type="character" w:customStyle="1" w:styleId="bibvolume">
    <w:name w:val="bib_volume"/>
    <w:basedOn w:val="bibbase"/>
    <w:rsid w:val="009A3899"/>
    <w:rPr>
      <w:sz w:val="24"/>
      <w:bdr w:val="none" w:sz="0" w:space="0" w:color="auto"/>
      <w:shd w:val="clear" w:color="auto" w:fill="00FF00"/>
    </w:rPr>
  </w:style>
  <w:style w:type="character" w:customStyle="1" w:styleId="bibyear">
    <w:name w:val="bib_year"/>
    <w:basedOn w:val="bibbase"/>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basedOn w:val="DefaultParagraphFont"/>
    <w:rsid w:val="009A3899"/>
    <w:rPr>
      <w:sz w:val="24"/>
      <w:bdr w:val="none" w:sz="0" w:space="0" w:color="auto"/>
      <w:shd w:val="clear" w:color="auto" w:fill="00FFFF"/>
    </w:rPr>
  </w:style>
  <w:style w:type="character" w:customStyle="1" w:styleId="citebox">
    <w:name w:val="cite_box"/>
    <w:basedOn w:val="citebase"/>
    <w:rsid w:val="009A3899"/>
    <w:rPr>
      <w:sz w:val="24"/>
    </w:rPr>
  </w:style>
  <w:style w:type="character" w:customStyle="1" w:styleId="citeen">
    <w:name w:val="cite_en"/>
    <w:basedOn w:val="citebase"/>
    <w:rsid w:val="009A3899"/>
    <w:rPr>
      <w:sz w:val="24"/>
      <w:shd w:val="clear" w:color="auto" w:fill="FFFF00"/>
      <w:vertAlign w:val="superscript"/>
    </w:rPr>
  </w:style>
  <w:style w:type="character" w:customStyle="1" w:styleId="citeeq">
    <w:name w:val="cite_eq"/>
    <w:basedOn w:val="citebase"/>
    <w:rsid w:val="009A3899"/>
    <w:rPr>
      <w:sz w:val="24"/>
      <w:bdr w:val="none" w:sz="0" w:space="0" w:color="auto"/>
      <w:shd w:val="clear" w:color="auto" w:fill="FF99CC"/>
    </w:rPr>
  </w:style>
  <w:style w:type="character" w:customStyle="1" w:styleId="citefig">
    <w:name w:val="cite_fig"/>
    <w:basedOn w:val="citebase"/>
    <w:rsid w:val="009A3899"/>
    <w:rPr>
      <w:color w:val="000000"/>
      <w:sz w:val="24"/>
      <w:bdr w:val="none" w:sz="0" w:space="0" w:color="auto"/>
      <w:shd w:val="clear" w:color="auto" w:fill="00FF00"/>
    </w:rPr>
  </w:style>
  <w:style w:type="character" w:customStyle="1" w:styleId="citefn">
    <w:name w:val="cite_fn"/>
    <w:basedOn w:val="citebase"/>
    <w:rsid w:val="009A3899"/>
    <w:rPr>
      <w:sz w:val="24"/>
      <w:bdr w:val="none" w:sz="0" w:space="0" w:color="auto"/>
      <w:shd w:val="clear" w:color="auto" w:fill="FF0000"/>
    </w:rPr>
  </w:style>
  <w:style w:type="character" w:customStyle="1" w:styleId="citetbl">
    <w:name w:val="cite_tbl"/>
    <w:basedOn w:val="citebase"/>
    <w:rsid w:val="009A3899"/>
    <w:rPr>
      <w:color w:val="000000"/>
      <w:sz w:val="24"/>
      <w:bdr w:val="none" w:sz="0" w:space="0" w:color="auto"/>
      <w:shd w:val="clear" w:color="auto" w:fill="FF00FF"/>
    </w:rPr>
  </w:style>
  <w:style w:type="character" w:styleId="CommentReference">
    <w:name w:val="annotation reference"/>
    <w:basedOn w:val="DefaultParagraphFont"/>
    <w:uiPriority w:val="99"/>
    <w:rsid w:val="009A3899"/>
    <w:rPr>
      <w:sz w:val="18"/>
      <w:szCs w:val="18"/>
    </w:rPr>
  </w:style>
  <w:style w:type="paragraph" w:styleId="CommentText">
    <w:name w:val="annotation text"/>
    <w:basedOn w:val="Normal"/>
    <w:link w:val="CommentTextChar"/>
    <w:uiPriority w:val="99"/>
    <w:semiHidden/>
    <w:rsid w:val="009A3899"/>
    <w:rPr>
      <w:rFonts w:eastAsia="Times New Roman"/>
    </w:rPr>
  </w:style>
  <w:style w:type="character" w:customStyle="1" w:styleId="CommentTextChar">
    <w:name w:val="Comment Text Char"/>
    <w:basedOn w:val="DefaultParagraphFont"/>
    <w:link w:val="CommentText"/>
    <w:uiPriority w:val="99"/>
    <w:semiHidden/>
    <w:rsid w:val="009A389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A3899"/>
    <w:rPr>
      <w:b/>
      <w:bCs/>
    </w:rPr>
  </w:style>
  <w:style w:type="character" w:customStyle="1" w:styleId="CommentSubjectChar">
    <w:name w:val="Comment Subject Char"/>
    <w:basedOn w:val="CommentTextChar"/>
    <w:link w:val="CommentSubject"/>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basedOn w:val="DefaultParagraphFont"/>
    <w:rsid w:val="009A3899"/>
    <w:rPr>
      <w:sz w:val="24"/>
      <w:szCs w:val="24"/>
      <w:bdr w:val="none" w:sz="0" w:space="0" w:color="auto"/>
      <w:shd w:val="clear" w:color="auto" w:fill="CCFFCC"/>
    </w:rPr>
  </w:style>
  <w:style w:type="character" w:customStyle="1" w:styleId="ContractSponsor">
    <w:name w:val="Contract Sponsor"/>
    <w:basedOn w:val="DefaultParagraphFont"/>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Emphasis">
    <w:name w:val="Emphasis"/>
    <w:basedOn w:val="DefaultParagraphFont"/>
    <w:uiPriority w:val="20"/>
    <w:qFormat/>
    <w:rsid w:val="009A3899"/>
    <w:rPr>
      <w:i/>
      <w:iCs/>
    </w:rPr>
  </w:style>
  <w:style w:type="character" w:styleId="EndnoteReference">
    <w:name w:val="endnote reference"/>
    <w:basedOn w:val="DefaultParagraphFont"/>
    <w:uiPriority w:val="99"/>
    <w:semiHidden/>
    <w:rsid w:val="009A3899"/>
    <w:rPr>
      <w:vertAlign w:val="superscript"/>
    </w:rPr>
  </w:style>
  <w:style w:type="paragraph" w:styleId="EndnoteText">
    <w:name w:val="endnote text"/>
    <w:basedOn w:val="Normal"/>
    <w:link w:val="EndnoteTextChar"/>
    <w:uiPriority w:val="99"/>
    <w:semiHidden/>
    <w:rsid w:val="009A3899"/>
    <w:rPr>
      <w:rFonts w:ascii="Cambria" w:eastAsia="Cambria" w:hAnsi="Cambria"/>
    </w:rPr>
  </w:style>
  <w:style w:type="character" w:customStyle="1" w:styleId="EndnoteTextChar">
    <w:name w:val="Endnote Text Char"/>
    <w:basedOn w:val="DefaultParagraphFont"/>
    <w:link w:val="EndnoteText"/>
    <w:uiPriority w:val="99"/>
    <w:semiHidden/>
    <w:rsid w:val="009A3899"/>
    <w:rPr>
      <w:rFonts w:ascii="Cambria" w:eastAsia="Cambria" w:hAnsi="Cambria"/>
      <w:sz w:val="20"/>
      <w:szCs w:val="20"/>
    </w:rPr>
  </w:style>
  <w:style w:type="character" w:customStyle="1" w:styleId="eqno">
    <w:name w:val="eq_no"/>
    <w:basedOn w:val="citebase"/>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FollowedHyperlink">
    <w:name w:val="FollowedHyperlink"/>
    <w:basedOn w:val="DefaultParagraphFont"/>
    <w:rsid w:val="009A3899"/>
    <w:rPr>
      <w:color w:val="800080"/>
      <w:u w:val="single"/>
    </w:rPr>
  </w:style>
  <w:style w:type="paragraph" w:styleId="Footer">
    <w:name w:val="footer"/>
    <w:basedOn w:val="Normal"/>
    <w:link w:val="FooterChar"/>
    <w:uiPriority w:val="99"/>
    <w:rsid w:val="009A3899"/>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9A3899"/>
    <w:rPr>
      <w:rFonts w:ascii="Times New Roman" w:eastAsia="Times New Roman" w:hAnsi="Times New Roman"/>
      <w:sz w:val="20"/>
      <w:szCs w:val="20"/>
    </w:rPr>
  </w:style>
  <w:style w:type="character" w:styleId="FootnoteReference">
    <w:name w:val="footnote reference"/>
    <w:basedOn w:val="DefaultParagraphFont"/>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Header">
    <w:name w:val="header"/>
    <w:basedOn w:val="Normal"/>
    <w:link w:val="HeaderChar"/>
    <w:uiPriority w:val="99"/>
    <w:rsid w:val="009A3899"/>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9A3899"/>
    <w:rPr>
      <w:rFonts w:ascii="Times New Roman" w:eastAsia="Times New Roman" w:hAnsi="Times New Roman"/>
      <w:sz w:val="20"/>
      <w:szCs w:val="20"/>
    </w:rPr>
  </w:style>
  <w:style w:type="character" w:styleId="HTMLAcronym">
    <w:name w:val="HTML Acronym"/>
    <w:basedOn w:val="DefaultParagraphFont"/>
    <w:rsid w:val="009A3899"/>
  </w:style>
  <w:style w:type="character" w:styleId="HTMLCite">
    <w:name w:val="HTML Cite"/>
    <w:basedOn w:val="DefaultParagraphFont"/>
    <w:uiPriority w:val="99"/>
    <w:rsid w:val="009A3899"/>
    <w:rPr>
      <w:i/>
      <w:iCs/>
    </w:rPr>
  </w:style>
  <w:style w:type="character" w:styleId="HTMLCode">
    <w:name w:val="HTML Code"/>
    <w:basedOn w:val="DefaultParagraphFont"/>
    <w:rsid w:val="009A3899"/>
    <w:rPr>
      <w:rFonts w:ascii="Courier New" w:hAnsi="Courier New" w:cs="Courier New"/>
      <w:sz w:val="20"/>
      <w:szCs w:val="20"/>
    </w:rPr>
  </w:style>
  <w:style w:type="character" w:styleId="HTMLDefinition">
    <w:name w:val="HTML Definition"/>
    <w:basedOn w:val="DefaultParagraphFont"/>
    <w:rsid w:val="009A3899"/>
    <w:rPr>
      <w:i/>
      <w:iCs/>
    </w:rPr>
  </w:style>
  <w:style w:type="character" w:styleId="HTMLKeyboard">
    <w:name w:val="HTML Keyboard"/>
    <w:basedOn w:val="DefaultParagraphFont"/>
    <w:rsid w:val="009A3899"/>
    <w:rPr>
      <w:rFonts w:ascii="Courier New" w:hAnsi="Courier New" w:cs="Courier New"/>
      <w:sz w:val="20"/>
      <w:szCs w:val="20"/>
    </w:rPr>
  </w:style>
  <w:style w:type="paragraph" w:styleId="HTMLPreformatted">
    <w:name w:val="HTML Preformatted"/>
    <w:basedOn w:val="Normal"/>
    <w:link w:val="HTMLPreformattedChar"/>
    <w:rsid w:val="009A3899"/>
    <w:rPr>
      <w:rFonts w:ascii="Consolas" w:eastAsia="Times New Roman" w:hAnsi="Consolas"/>
    </w:rPr>
  </w:style>
  <w:style w:type="character" w:customStyle="1" w:styleId="HTMLPreformattedChar">
    <w:name w:val="HTML Preformatted Char"/>
    <w:basedOn w:val="DefaultParagraphFont"/>
    <w:link w:val="HTMLPreformatted"/>
    <w:rsid w:val="009A3899"/>
    <w:rPr>
      <w:rFonts w:ascii="Consolas" w:eastAsia="Times New Roman" w:hAnsi="Consolas"/>
      <w:sz w:val="20"/>
      <w:szCs w:val="20"/>
    </w:rPr>
  </w:style>
  <w:style w:type="character" w:styleId="HTMLSample">
    <w:name w:val="HTML Sample"/>
    <w:basedOn w:val="DefaultParagraphFont"/>
    <w:rsid w:val="009A3899"/>
    <w:rPr>
      <w:rFonts w:ascii="Courier New" w:hAnsi="Courier New" w:cs="Courier New"/>
    </w:rPr>
  </w:style>
  <w:style w:type="character" w:styleId="HTMLTypewriter">
    <w:name w:val="HTML Typewriter"/>
    <w:basedOn w:val="DefaultParagraphFont"/>
    <w:rsid w:val="009A3899"/>
    <w:rPr>
      <w:rFonts w:ascii="Courier New" w:hAnsi="Courier New" w:cs="Courier New"/>
      <w:sz w:val="20"/>
      <w:szCs w:val="20"/>
    </w:rPr>
  </w:style>
  <w:style w:type="character" w:styleId="HTMLVariable">
    <w:name w:val="HTML Variable"/>
    <w:basedOn w:val="DefaultParagraphFont"/>
    <w:rsid w:val="009A3899"/>
    <w:rPr>
      <w:i/>
      <w:iCs/>
    </w:rPr>
  </w:style>
  <w:style w:type="character" w:styleId="Hyperlink">
    <w:name w:val="Hyperlink"/>
    <w:basedOn w:val="DefaultParagraphFont"/>
    <w:uiPriority w:val="99"/>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LineNumber">
    <w:name w:val="line number"/>
    <w:basedOn w:val="DefaultParagraphFont"/>
    <w:uiPriority w:val="99"/>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PageNumber">
    <w:name w:val="page number"/>
    <w:basedOn w:val="DefaultParagraphFont"/>
    <w:uiPriority w:val="99"/>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Strong">
    <w:name w:val="Strong"/>
    <w:basedOn w:val="DefaultParagraphFont"/>
    <w:uiPriority w:val="22"/>
    <w:qFormat/>
    <w:rsid w:val="009A3899"/>
    <w:rPr>
      <w:b/>
      <w:bCs/>
    </w:rPr>
  </w:style>
  <w:style w:type="paragraph" w:customStyle="1" w:styleId="SX-Abstract">
    <w:name w:val="SX-Abstract"/>
    <w:basedOn w:val="Normal"/>
    <w:qFormat/>
    <w:rsid w:val="009A3899"/>
    <w:pPr>
      <w:widowControl w:val="0"/>
      <w:spacing w:before="120" w:after="240" w:line="210" w:lineRule="exact"/>
      <w:ind w:left="700" w:right="700"/>
      <w:jc w:val="both"/>
    </w:pPr>
    <w:rPr>
      <w:rFonts w:ascii="BlissRegular" w:eastAsia="Times New Roman" w:hAnsi="BlissRegular"/>
      <w:b/>
    </w:rPr>
  </w:style>
  <w:style w:type="paragraph" w:customStyle="1" w:styleId="SX-Affiliation">
    <w:name w:val="SX-Affiliation"/>
    <w:basedOn w:val="Normal"/>
    <w:next w:val="Normal"/>
    <w:qFormat/>
    <w:rsid w:val="009A3899"/>
    <w:pPr>
      <w:spacing w:after="160" w:line="190" w:lineRule="exact"/>
    </w:pPr>
    <w:rPr>
      <w:rFonts w:ascii="BlissRegular" w:eastAsia="Times New Roman" w:hAnsi="BlissRegular"/>
      <w:sz w:val="16"/>
    </w:rPr>
  </w:style>
  <w:style w:type="paragraph" w:customStyle="1" w:styleId="SX-Articlehead">
    <w:name w:val="SX-Article head"/>
    <w:basedOn w:val="Normal"/>
    <w:qFormat/>
    <w:rsid w:val="009A3899"/>
    <w:pPr>
      <w:spacing w:before="210" w:line="210" w:lineRule="exact"/>
      <w:ind w:firstLine="288"/>
      <w:jc w:val="both"/>
    </w:pPr>
    <w:rPr>
      <w:rFonts w:eastAsia="Times New Roman"/>
      <w:b/>
      <w:sz w:val="18"/>
    </w:rPr>
  </w:style>
  <w:style w:type="paragraph" w:customStyle="1" w:styleId="SX-Authornames">
    <w:name w:val="SX-Author names"/>
    <w:basedOn w:val="Normal"/>
    <w:rsid w:val="009A3899"/>
    <w:pPr>
      <w:spacing w:after="120" w:line="210" w:lineRule="exact"/>
    </w:pPr>
    <w:rPr>
      <w:rFonts w:ascii="BlissMedium" w:eastAsia="Times New Roman" w:hAnsi="BlissMedium"/>
    </w:rPr>
  </w:style>
  <w:style w:type="paragraph" w:customStyle="1" w:styleId="SX-Bodytext">
    <w:name w:val="SX-Body text"/>
    <w:basedOn w:val="Normal"/>
    <w:next w:val="Normal"/>
    <w:rsid w:val="009A3899"/>
    <w:pPr>
      <w:spacing w:line="210" w:lineRule="exact"/>
      <w:ind w:firstLine="288"/>
      <w:jc w:val="both"/>
    </w:pPr>
    <w:rPr>
      <w:rFonts w:eastAsia="Times New Roman"/>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Normal"/>
    <w:qFormat/>
    <w:rsid w:val="009A3899"/>
    <w:pPr>
      <w:spacing w:before="180" w:line="190" w:lineRule="exact"/>
      <w:ind w:left="245" w:hanging="245"/>
      <w:jc w:val="both"/>
    </w:pPr>
    <w:rPr>
      <w:rFonts w:eastAsia="Times New Roman"/>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Normal"/>
    <w:rsid w:val="009A3899"/>
    <w:pPr>
      <w:spacing w:line="190" w:lineRule="exact"/>
      <w:ind w:left="245" w:hanging="245"/>
      <w:jc w:val="both"/>
    </w:pPr>
    <w:rPr>
      <w:rFonts w:eastAsia="Times New Roman"/>
      <w:sz w:val="16"/>
    </w:rPr>
  </w:style>
  <w:style w:type="paragraph" w:customStyle="1" w:styleId="SX-RefHead">
    <w:name w:val="SX-RefHead"/>
    <w:basedOn w:val="Normal"/>
    <w:rsid w:val="009A3899"/>
    <w:pPr>
      <w:spacing w:before="200" w:line="190" w:lineRule="exact"/>
    </w:pPr>
    <w:rPr>
      <w:rFonts w:eastAsia="Times New Roman"/>
      <w:b/>
      <w:sz w:val="16"/>
    </w:rPr>
  </w:style>
  <w:style w:type="character" w:customStyle="1" w:styleId="SX-reflink">
    <w:name w:val="SX-reflink"/>
    <w:basedOn w:val="DefaultParagraphFont"/>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Normal"/>
    <w:qFormat/>
    <w:rsid w:val="009A3899"/>
    <w:rPr>
      <w:rFonts w:eastAsia="Times New Roman"/>
      <w:szCs w:val="24"/>
    </w:rPr>
  </w:style>
  <w:style w:type="paragraph" w:customStyle="1" w:styleId="SX-Tablelegend">
    <w:name w:val="SX-Tablelegend"/>
    <w:basedOn w:val="Normal"/>
    <w:qFormat/>
    <w:rsid w:val="009A3899"/>
    <w:pPr>
      <w:spacing w:line="190" w:lineRule="exact"/>
      <w:ind w:left="245" w:hanging="245"/>
      <w:jc w:val="both"/>
    </w:pPr>
    <w:rPr>
      <w:rFonts w:eastAsia="Times New Roman"/>
      <w:sz w:val="16"/>
    </w:rPr>
  </w:style>
  <w:style w:type="paragraph" w:customStyle="1" w:styleId="SX-Tabletext">
    <w:name w:val="SX-Tabletext"/>
    <w:basedOn w:val="Normal"/>
    <w:qFormat/>
    <w:rsid w:val="009A3899"/>
    <w:pPr>
      <w:spacing w:line="210" w:lineRule="exact"/>
      <w:jc w:val="center"/>
    </w:pPr>
    <w:rPr>
      <w:rFonts w:eastAsia="Times New Roman"/>
      <w:sz w:val="18"/>
    </w:rPr>
  </w:style>
  <w:style w:type="paragraph" w:customStyle="1" w:styleId="SX-Tabletitle">
    <w:name w:val="SX-Tabletitle"/>
    <w:basedOn w:val="Normal"/>
    <w:qFormat/>
    <w:rsid w:val="009A3899"/>
    <w:pPr>
      <w:spacing w:after="120" w:line="210" w:lineRule="exact"/>
      <w:jc w:val="both"/>
    </w:pPr>
    <w:rPr>
      <w:rFonts w:ascii="BlissMedium" w:eastAsia="Times New Roman" w:hAnsi="BlissMedium"/>
      <w:sz w:val="18"/>
    </w:rPr>
  </w:style>
  <w:style w:type="paragraph" w:customStyle="1" w:styleId="SX-Title">
    <w:name w:val="SX-Title"/>
    <w:basedOn w:val="Normal"/>
    <w:rsid w:val="009A3899"/>
    <w:pPr>
      <w:spacing w:after="240" w:line="500" w:lineRule="exact"/>
    </w:pPr>
    <w:rPr>
      <w:rFonts w:ascii="BlissBold" w:eastAsia="Times New Roman"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rsid w:val="009A3899"/>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Normal"/>
    <w:rsid w:val="009A3899"/>
    <w:pPr>
      <w:spacing w:line="210" w:lineRule="exact"/>
    </w:pPr>
    <w:rPr>
      <w:rFonts w:ascii="BlissRegular" w:eastAsia="Times New Roman"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UnresolvedMention1">
    <w:name w:val="Unresolved Mention1"/>
    <w:basedOn w:val="DefaultParagraphFont"/>
    <w:uiPriority w:val="99"/>
    <w:semiHidden/>
    <w:unhideWhenUsed/>
    <w:rsid w:val="00F26AF7"/>
    <w:rPr>
      <w:color w:val="808080"/>
      <w:shd w:val="clear" w:color="auto" w:fill="E6E6E6"/>
    </w:rPr>
  </w:style>
  <w:style w:type="character" w:customStyle="1" w:styleId="Heading3Char">
    <w:name w:val="Heading 3 Char"/>
    <w:basedOn w:val="DefaultParagraphFont"/>
    <w:link w:val="Heading3"/>
    <w:uiPriority w:val="9"/>
    <w:rsid w:val="00915566"/>
    <w:rPr>
      <w:rFonts w:eastAsia="Times New Roman"/>
      <w:b/>
      <w:bCs/>
      <w:sz w:val="27"/>
      <w:szCs w:val="27"/>
    </w:rPr>
  </w:style>
  <w:style w:type="character" w:customStyle="1" w:styleId="chemf">
    <w:name w:val="chemf"/>
    <w:basedOn w:val="DefaultParagraphFont"/>
    <w:rsid w:val="00915566"/>
  </w:style>
  <w:style w:type="character" w:customStyle="1" w:styleId="mw-headline">
    <w:name w:val="mw-headline"/>
    <w:basedOn w:val="DefaultParagraphFont"/>
    <w:rsid w:val="00915566"/>
  </w:style>
  <w:style w:type="paragraph" w:styleId="NormalWeb">
    <w:name w:val="Normal (Web)"/>
    <w:basedOn w:val="Normal"/>
    <w:uiPriority w:val="99"/>
    <w:semiHidden/>
    <w:unhideWhenUsed/>
    <w:rsid w:val="00915566"/>
    <w:pPr>
      <w:spacing w:before="100" w:beforeAutospacing="1" w:after="100" w:afterAutospacing="1"/>
    </w:pPr>
    <w:rPr>
      <w:rFonts w:eastAsia="Times New Roman"/>
      <w:sz w:val="24"/>
      <w:szCs w:val="24"/>
    </w:rPr>
  </w:style>
  <w:style w:type="character" w:customStyle="1" w:styleId="sfzihb">
    <w:name w:val="sfzihb"/>
    <w:basedOn w:val="DefaultParagraphFont"/>
    <w:rsid w:val="00915566"/>
  </w:style>
  <w:style w:type="character" w:customStyle="1" w:styleId="st">
    <w:name w:val="st"/>
    <w:basedOn w:val="DefaultParagraphFont"/>
    <w:rsid w:val="00915566"/>
  </w:style>
  <w:style w:type="paragraph" w:customStyle="1" w:styleId="EndNoteBibliographyTitle">
    <w:name w:val="EndNote Bibliography Title"/>
    <w:basedOn w:val="Normal"/>
    <w:link w:val="EndNoteBibliographyTitleChar"/>
    <w:rsid w:val="00915566"/>
    <w:pPr>
      <w:spacing w:line="276" w:lineRule="auto"/>
      <w:jc w:val="center"/>
    </w:pPr>
    <w:rPr>
      <w:noProof/>
      <w:sz w:val="24"/>
      <w:szCs w:val="22"/>
    </w:rPr>
  </w:style>
  <w:style w:type="character" w:customStyle="1" w:styleId="EndNoteBibliographyTitleChar">
    <w:name w:val="EndNote Bibliography Title Char"/>
    <w:basedOn w:val="DefaultParagraphFont"/>
    <w:link w:val="EndNoteBibliographyTitle"/>
    <w:rsid w:val="00915566"/>
    <w:rPr>
      <w:noProof/>
      <w:sz w:val="24"/>
      <w:szCs w:val="22"/>
    </w:rPr>
  </w:style>
  <w:style w:type="paragraph" w:customStyle="1" w:styleId="EndNoteBibliography">
    <w:name w:val="EndNote Bibliography"/>
    <w:basedOn w:val="Normal"/>
    <w:link w:val="EndNoteBibliographyChar"/>
    <w:rsid w:val="00915566"/>
    <w:pPr>
      <w:spacing w:after="200" w:line="360" w:lineRule="auto"/>
      <w:jc w:val="both"/>
    </w:pPr>
    <w:rPr>
      <w:noProof/>
      <w:sz w:val="24"/>
      <w:szCs w:val="22"/>
    </w:rPr>
  </w:style>
  <w:style w:type="character" w:customStyle="1" w:styleId="EndNoteBibliographyChar">
    <w:name w:val="EndNote Bibliography Char"/>
    <w:basedOn w:val="DefaultParagraphFont"/>
    <w:link w:val="EndNoteBibliography"/>
    <w:rsid w:val="00915566"/>
    <w:rPr>
      <w:noProof/>
      <w:sz w:val="24"/>
      <w:szCs w:val="22"/>
    </w:rPr>
  </w:style>
  <w:style w:type="character" w:customStyle="1" w:styleId="st1">
    <w:name w:val="st1"/>
    <w:basedOn w:val="DefaultParagraphFont"/>
    <w:rsid w:val="00915566"/>
  </w:style>
  <w:style w:type="paragraph" w:styleId="Caption">
    <w:name w:val="caption"/>
    <w:basedOn w:val="Normal"/>
    <w:next w:val="Normal"/>
    <w:uiPriority w:val="35"/>
    <w:unhideWhenUsed/>
    <w:qFormat/>
    <w:rsid w:val="00915566"/>
    <w:pPr>
      <w:spacing w:after="200"/>
    </w:pPr>
    <w:rPr>
      <w:rFonts w:asciiTheme="minorHAnsi" w:eastAsiaTheme="minorEastAsia" w:hAnsiTheme="minorHAnsi" w:cstheme="minorBidi"/>
      <w:i/>
      <w:iCs/>
      <w:color w:val="1F497D" w:themeColor="text2"/>
      <w:sz w:val="18"/>
      <w:szCs w:val="18"/>
      <w:lang w:eastAsia="zh-CN"/>
    </w:rPr>
  </w:style>
  <w:style w:type="paragraph" w:styleId="ListParagraph">
    <w:name w:val="List Paragraph"/>
    <w:basedOn w:val="Normal"/>
    <w:uiPriority w:val="34"/>
    <w:qFormat/>
    <w:rsid w:val="00915566"/>
    <w:pPr>
      <w:spacing w:after="200" w:line="276" w:lineRule="auto"/>
      <w:ind w:left="720"/>
      <w:contextualSpacing/>
    </w:pPr>
    <w:rPr>
      <w:rFonts w:asciiTheme="minorHAnsi" w:hAnsiTheme="minorHAnsi" w:cstheme="minorBidi"/>
      <w:sz w:val="22"/>
      <w:szCs w:val="22"/>
    </w:rPr>
  </w:style>
  <w:style w:type="paragraph" w:styleId="Revision">
    <w:name w:val="Revision"/>
    <w:hidden/>
    <w:uiPriority w:val="99"/>
    <w:rsid w:val="00915566"/>
    <w:rPr>
      <w:rFonts w:asciiTheme="minorHAnsi" w:hAnsiTheme="minorHAnsi" w:cstheme="minorBidi"/>
      <w:sz w:val="22"/>
      <w:szCs w:val="22"/>
    </w:rPr>
  </w:style>
  <w:style w:type="character" w:customStyle="1" w:styleId="Heading1Char">
    <w:name w:val="Heading 1 Char"/>
    <w:basedOn w:val="DefaultParagraphFont"/>
    <w:link w:val="Heading1"/>
    <w:uiPriority w:val="9"/>
    <w:rsid w:val="00E4307E"/>
    <w:rPr>
      <w:rFonts w:asciiTheme="majorHAnsi" w:eastAsiaTheme="majorEastAsia" w:hAnsiTheme="majorHAnsi" w:cstheme="majorBidi"/>
      <w:color w:val="365F91" w:themeColor="accent1" w:themeShade="BF"/>
      <w:sz w:val="32"/>
      <w:szCs w:val="32"/>
      <w:lang w:eastAsia="zh-CN"/>
    </w:rPr>
  </w:style>
  <w:style w:type="character" w:customStyle="1" w:styleId="UnresolvedMention2">
    <w:name w:val="Unresolved Mention2"/>
    <w:basedOn w:val="DefaultParagraphFont"/>
    <w:uiPriority w:val="99"/>
    <w:semiHidden/>
    <w:unhideWhenUsed/>
    <w:rsid w:val="00E7004F"/>
    <w:rPr>
      <w:color w:val="605E5C"/>
      <w:shd w:val="clear" w:color="auto" w:fill="E1DFDD"/>
    </w:rPr>
  </w:style>
  <w:style w:type="character" w:customStyle="1" w:styleId="reference-text">
    <w:name w:val="reference-text"/>
    <w:basedOn w:val="DefaultParagraphFont"/>
    <w:rsid w:val="00352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60562">
      <w:bodyDiv w:val="1"/>
      <w:marLeft w:val="0"/>
      <w:marRight w:val="0"/>
      <w:marTop w:val="0"/>
      <w:marBottom w:val="0"/>
      <w:divBdr>
        <w:top w:val="none" w:sz="0" w:space="0" w:color="auto"/>
        <w:left w:val="none" w:sz="0" w:space="0" w:color="auto"/>
        <w:bottom w:val="none" w:sz="0" w:space="0" w:color="auto"/>
        <w:right w:val="none" w:sz="0" w:space="0" w:color="auto"/>
      </w:divBdr>
    </w:div>
    <w:div w:id="530610257">
      <w:bodyDiv w:val="1"/>
      <w:marLeft w:val="0"/>
      <w:marRight w:val="0"/>
      <w:marTop w:val="0"/>
      <w:marBottom w:val="0"/>
      <w:divBdr>
        <w:top w:val="none" w:sz="0" w:space="0" w:color="auto"/>
        <w:left w:val="none" w:sz="0" w:space="0" w:color="auto"/>
        <w:bottom w:val="none" w:sz="0" w:space="0" w:color="auto"/>
        <w:right w:val="none" w:sz="0" w:space="0" w:color="auto"/>
      </w:divBdr>
    </w:div>
    <w:div w:id="771978389">
      <w:bodyDiv w:val="1"/>
      <w:marLeft w:val="0"/>
      <w:marRight w:val="0"/>
      <w:marTop w:val="0"/>
      <w:marBottom w:val="0"/>
      <w:divBdr>
        <w:top w:val="none" w:sz="0" w:space="0" w:color="auto"/>
        <w:left w:val="none" w:sz="0" w:space="0" w:color="auto"/>
        <w:bottom w:val="none" w:sz="0" w:space="0" w:color="auto"/>
        <w:right w:val="none" w:sz="0" w:space="0" w:color="auto"/>
      </w:divBdr>
      <w:divsChild>
        <w:div w:id="890075059">
          <w:marLeft w:val="0"/>
          <w:marRight w:val="0"/>
          <w:marTop w:val="0"/>
          <w:marBottom w:val="0"/>
          <w:divBdr>
            <w:top w:val="none" w:sz="0" w:space="0" w:color="auto"/>
            <w:left w:val="none" w:sz="0" w:space="0" w:color="auto"/>
            <w:bottom w:val="none" w:sz="0" w:space="0" w:color="auto"/>
            <w:right w:val="none" w:sz="0" w:space="0" w:color="auto"/>
          </w:divBdr>
        </w:div>
      </w:divsChild>
    </w:div>
    <w:div w:id="773670538">
      <w:bodyDiv w:val="1"/>
      <w:marLeft w:val="0"/>
      <w:marRight w:val="0"/>
      <w:marTop w:val="0"/>
      <w:marBottom w:val="0"/>
      <w:divBdr>
        <w:top w:val="none" w:sz="0" w:space="0" w:color="auto"/>
        <w:left w:val="none" w:sz="0" w:space="0" w:color="auto"/>
        <w:bottom w:val="none" w:sz="0" w:space="0" w:color="auto"/>
        <w:right w:val="none" w:sz="0" w:space="0" w:color="auto"/>
      </w:divBdr>
      <w:divsChild>
        <w:div w:id="1915896629">
          <w:marLeft w:val="0"/>
          <w:marRight w:val="0"/>
          <w:marTop w:val="0"/>
          <w:marBottom w:val="0"/>
          <w:divBdr>
            <w:top w:val="none" w:sz="0" w:space="0" w:color="auto"/>
            <w:left w:val="none" w:sz="0" w:space="0" w:color="auto"/>
            <w:bottom w:val="none" w:sz="0" w:space="0" w:color="auto"/>
            <w:right w:val="none" w:sz="0" w:space="0" w:color="auto"/>
          </w:divBdr>
        </w:div>
        <w:div w:id="1594166010">
          <w:marLeft w:val="0"/>
          <w:marRight w:val="0"/>
          <w:marTop w:val="0"/>
          <w:marBottom w:val="0"/>
          <w:divBdr>
            <w:top w:val="none" w:sz="0" w:space="0" w:color="auto"/>
            <w:left w:val="none" w:sz="0" w:space="0" w:color="auto"/>
            <w:bottom w:val="none" w:sz="0" w:space="0" w:color="auto"/>
            <w:right w:val="none" w:sz="0" w:space="0" w:color="auto"/>
          </w:divBdr>
        </w:div>
        <w:div w:id="548613380">
          <w:marLeft w:val="0"/>
          <w:marRight w:val="0"/>
          <w:marTop w:val="0"/>
          <w:marBottom w:val="0"/>
          <w:divBdr>
            <w:top w:val="none" w:sz="0" w:space="0" w:color="auto"/>
            <w:left w:val="none" w:sz="0" w:space="0" w:color="auto"/>
            <w:bottom w:val="none" w:sz="0" w:space="0" w:color="auto"/>
            <w:right w:val="none" w:sz="0" w:space="0" w:color="auto"/>
          </w:divBdr>
        </w:div>
        <w:div w:id="5208414">
          <w:marLeft w:val="0"/>
          <w:marRight w:val="0"/>
          <w:marTop w:val="0"/>
          <w:marBottom w:val="0"/>
          <w:divBdr>
            <w:top w:val="none" w:sz="0" w:space="0" w:color="auto"/>
            <w:left w:val="none" w:sz="0" w:space="0" w:color="auto"/>
            <w:bottom w:val="none" w:sz="0" w:space="0" w:color="auto"/>
            <w:right w:val="none" w:sz="0" w:space="0" w:color="auto"/>
          </w:divBdr>
        </w:div>
        <w:div w:id="1079911869">
          <w:marLeft w:val="0"/>
          <w:marRight w:val="0"/>
          <w:marTop w:val="0"/>
          <w:marBottom w:val="0"/>
          <w:divBdr>
            <w:top w:val="none" w:sz="0" w:space="0" w:color="auto"/>
            <w:left w:val="none" w:sz="0" w:space="0" w:color="auto"/>
            <w:bottom w:val="none" w:sz="0" w:space="0" w:color="auto"/>
            <w:right w:val="none" w:sz="0" w:space="0" w:color="auto"/>
          </w:divBdr>
        </w:div>
        <w:div w:id="1339887264">
          <w:marLeft w:val="0"/>
          <w:marRight w:val="0"/>
          <w:marTop w:val="0"/>
          <w:marBottom w:val="0"/>
          <w:divBdr>
            <w:top w:val="none" w:sz="0" w:space="0" w:color="auto"/>
            <w:left w:val="none" w:sz="0" w:space="0" w:color="auto"/>
            <w:bottom w:val="none" w:sz="0" w:space="0" w:color="auto"/>
            <w:right w:val="none" w:sz="0" w:space="0" w:color="auto"/>
          </w:divBdr>
        </w:div>
        <w:div w:id="372582353">
          <w:marLeft w:val="0"/>
          <w:marRight w:val="0"/>
          <w:marTop w:val="0"/>
          <w:marBottom w:val="0"/>
          <w:divBdr>
            <w:top w:val="none" w:sz="0" w:space="0" w:color="auto"/>
            <w:left w:val="none" w:sz="0" w:space="0" w:color="auto"/>
            <w:bottom w:val="none" w:sz="0" w:space="0" w:color="auto"/>
            <w:right w:val="none" w:sz="0" w:space="0" w:color="auto"/>
          </w:divBdr>
        </w:div>
        <w:div w:id="436365372">
          <w:marLeft w:val="0"/>
          <w:marRight w:val="0"/>
          <w:marTop w:val="0"/>
          <w:marBottom w:val="0"/>
          <w:divBdr>
            <w:top w:val="none" w:sz="0" w:space="0" w:color="auto"/>
            <w:left w:val="none" w:sz="0" w:space="0" w:color="auto"/>
            <w:bottom w:val="none" w:sz="0" w:space="0" w:color="auto"/>
            <w:right w:val="none" w:sz="0" w:space="0" w:color="auto"/>
          </w:divBdr>
        </w:div>
        <w:div w:id="1508866815">
          <w:marLeft w:val="0"/>
          <w:marRight w:val="0"/>
          <w:marTop w:val="0"/>
          <w:marBottom w:val="0"/>
          <w:divBdr>
            <w:top w:val="none" w:sz="0" w:space="0" w:color="auto"/>
            <w:left w:val="none" w:sz="0" w:space="0" w:color="auto"/>
            <w:bottom w:val="none" w:sz="0" w:space="0" w:color="auto"/>
            <w:right w:val="none" w:sz="0" w:space="0" w:color="auto"/>
          </w:divBdr>
        </w:div>
        <w:div w:id="685400883">
          <w:marLeft w:val="0"/>
          <w:marRight w:val="0"/>
          <w:marTop w:val="0"/>
          <w:marBottom w:val="0"/>
          <w:divBdr>
            <w:top w:val="none" w:sz="0" w:space="0" w:color="auto"/>
            <w:left w:val="none" w:sz="0" w:space="0" w:color="auto"/>
            <w:bottom w:val="none" w:sz="0" w:space="0" w:color="auto"/>
            <w:right w:val="none" w:sz="0" w:space="0" w:color="auto"/>
          </w:divBdr>
        </w:div>
      </w:divsChild>
    </w:div>
    <w:div w:id="1758743006">
      <w:bodyDiv w:val="1"/>
      <w:marLeft w:val="0"/>
      <w:marRight w:val="0"/>
      <w:marTop w:val="0"/>
      <w:marBottom w:val="0"/>
      <w:divBdr>
        <w:top w:val="none" w:sz="0" w:space="0" w:color="auto"/>
        <w:left w:val="none" w:sz="0" w:space="0" w:color="auto"/>
        <w:bottom w:val="none" w:sz="0" w:space="0" w:color="auto"/>
        <w:right w:val="none" w:sz="0" w:space="0" w:color="auto"/>
      </w:divBdr>
      <w:divsChild>
        <w:div w:id="423767412">
          <w:marLeft w:val="0"/>
          <w:marRight w:val="0"/>
          <w:marTop w:val="0"/>
          <w:marBottom w:val="0"/>
          <w:divBdr>
            <w:top w:val="none" w:sz="0" w:space="0" w:color="auto"/>
            <w:left w:val="none" w:sz="0" w:space="0" w:color="auto"/>
            <w:bottom w:val="none" w:sz="0" w:space="0" w:color="auto"/>
            <w:right w:val="none" w:sz="0" w:space="0" w:color="auto"/>
          </w:divBdr>
        </w:div>
        <w:div w:id="106110267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google.com/search?biw=1097&amp;bih=543&amp;q=refractive+index&amp;spell=1&amp;sa=X&amp;ved=0ahUKEwiQ2qCw4fPVAhVP4mMKHWHjC24QvwUIIygA"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48556-7ABC-4DAB-ABFD-678317FBA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2814</TotalTime>
  <Pages>18</Pages>
  <Words>14491</Words>
  <Characters>82599</Characters>
  <Application>Microsoft Office Word</Application>
  <DocSecurity>0</DocSecurity>
  <Lines>688</Lines>
  <Paragraphs>193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96897</CharactersWithSpaces>
  <SharedDoc>false</SharedDoc>
  <HLinks>
    <vt:vector size="24" baseType="variant">
      <vt:variant>
        <vt:i4>7077934</vt:i4>
      </vt:variant>
      <vt:variant>
        <vt:i4>9</vt:i4>
      </vt:variant>
      <vt:variant>
        <vt:i4>0</vt:i4>
      </vt:variant>
      <vt:variant>
        <vt:i4>5</vt:i4>
      </vt:variant>
      <vt:variant>
        <vt:lpwstr>http://www.sciencemag.org/about/authors/prep/res/refs.xhtml</vt:lpwstr>
      </vt:variant>
      <vt:variant>
        <vt:lpwstr/>
      </vt:variant>
      <vt:variant>
        <vt:i4>5177356</vt:i4>
      </vt:variant>
      <vt:variant>
        <vt:i4>6</vt:i4>
      </vt:variant>
      <vt:variant>
        <vt:i4>0</vt:i4>
      </vt:variant>
      <vt:variant>
        <vt:i4>5</vt:i4>
      </vt:variant>
      <vt:variant>
        <vt:lpwstr>http://www.tug.org/utilities/texconv/textopc.html</vt:lpwstr>
      </vt:variant>
      <vt:variant>
        <vt:lpwstr/>
      </vt:variant>
      <vt:variant>
        <vt:i4>3801121</vt:i4>
      </vt:variant>
      <vt:variant>
        <vt:i4>3</vt:i4>
      </vt:variant>
      <vt:variant>
        <vt:i4>0</vt:i4>
      </vt:variant>
      <vt:variant>
        <vt:i4>5</vt:i4>
      </vt:variant>
      <vt:variant>
        <vt:lpwstr>http://www.sciencemag.org/site/feature/contribinfo/index.xhtml</vt:lpwstr>
      </vt:variant>
      <vt:variant>
        <vt:lpwstr/>
      </vt:variant>
      <vt:variant>
        <vt:i4>7798821</vt:i4>
      </vt:variant>
      <vt:variant>
        <vt:i4>0</vt:i4>
      </vt:variant>
      <vt:variant>
        <vt:i4>0</vt:i4>
      </vt:variant>
      <vt:variant>
        <vt:i4>5</vt:i4>
      </vt:variant>
      <vt:variant>
        <vt:lpwstr>http://www.submit2science.org/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bhanson</dc:creator>
  <cp:keywords/>
  <dc:description/>
  <cp:lastModifiedBy>Starbase20</cp:lastModifiedBy>
  <cp:revision>28</cp:revision>
  <cp:lastPrinted>2021-02-23T22:43:00Z</cp:lastPrinted>
  <dcterms:created xsi:type="dcterms:W3CDTF">2021-07-31T23:33:00Z</dcterms:created>
  <dcterms:modified xsi:type="dcterms:W3CDTF">2021-08-31T02:26:00Z</dcterms:modified>
</cp:coreProperties>
</file>